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F9A69" w14:textId="446014DC" w:rsidR="005D370D" w:rsidRPr="005D370D" w:rsidRDefault="005D370D" w:rsidP="005D370D">
      <w:pPr>
        <w:pStyle w:val="Heading1"/>
        <w:spacing w:before="0"/>
        <w:jc w:val="center"/>
        <w:rPr>
          <w:rFonts w:cstheme="minorHAnsi"/>
          <w:b/>
          <w:bCs/>
          <w:color w:val="000000" w:themeColor="text1"/>
        </w:rPr>
      </w:pPr>
      <w:r w:rsidRPr="00EB2498">
        <w:rPr>
          <w:rFonts w:asciiTheme="minorHAnsi" w:hAnsiTheme="minorHAnsi" w:cstheme="minorHAnsi"/>
          <w:b/>
          <w:bCs/>
          <w:color w:val="000000" w:themeColor="text1"/>
          <w:sz w:val="24"/>
          <w:szCs w:val="24"/>
          <w:rPrChange w:id="0" w:author="Fontamillas, Romelia@DSS" w:date="2020-06-11T23:22:00Z">
            <w:rPr>
              <w:rFonts w:asciiTheme="minorHAnsi" w:eastAsiaTheme="minorEastAsia" w:hAnsiTheme="minorHAnsi" w:cstheme="minorBidi"/>
              <w:color w:val="auto"/>
              <w:sz w:val="24"/>
              <w:szCs w:val="24"/>
            </w:rPr>
          </w:rPrChange>
        </w:rPr>
        <w:t>Checklist for California - Child and Family Services Review (C-CFSR)</w:t>
      </w:r>
      <w:r>
        <w:rPr>
          <w:rFonts w:cstheme="minorHAnsi"/>
          <w:b/>
          <w:bCs/>
          <w:color w:val="000000" w:themeColor="text1"/>
        </w:rPr>
        <w:br/>
      </w:r>
      <w:r w:rsidRPr="00EB2498">
        <w:rPr>
          <w:rFonts w:asciiTheme="minorHAnsi" w:hAnsiTheme="minorHAnsi" w:cstheme="minorHAnsi"/>
          <w:b/>
          <w:bCs/>
          <w:color w:val="000000" w:themeColor="text1"/>
          <w:sz w:val="24"/>
          <w:szCs w:val="24"/>
          <w:rPrChange w:id="1" w:author="Fontamillas, Romelia@DSS" w:date="2020-06-11T23:22:00Z">
            <w:rPr>
              <w:rFonts w:asciiTheme="minorHAnsi" w:eastAsiaTheme="minorEastAsia" w:hAnsiTheme="minorHAnsi" w:cstheme="minorBidi"/>
              <w:color w:val="auto"/>
              <w:sz w:val="24"/>
              <w:szCs w:val="24"/>
            </w:rPr>
          </w:rPrChange>
        </w:rPr>
        <w:t>County Self-Assessment (CSA)</w:t>
      </w:r>
    </w:p>
    <w:p w14:paraId="57673BA4" w14:textId="77777777" w:rsidR="005D370D" w:rsidRPr="005D370D" w:rsidRDefault="005D370D" w:rsidP="005D370D"/>
    <w:p w14:paraId="294E4060" w14:textId="66F5D98D" w:rsidR="001070AF" w:rsidRDefault="001070AF" w:rsidP="001070AF">
      <w:pPr>
        <w:rPr>
          <w:rFonts w:ascii="Calibri" w:hAnsi="Calibri" w:cs="Calibri"/>
        </w:rPr>
      </w:pPr>
      <w:r w:rsidRPr="00955A07">
        <w:rPr>
          <w:rFonts w:ascii="Calibri" w:hAnsi="Calibri" w:cs="Calibri"/>
        </w:rPr>
        <w:t xml:space="preserve">This checklist was developed to ensure that CSA submissions include all required elements.  </w:t>
      </w:r>
      <w:r w:rsidR="00A11CE6">
        <w:rPr>
          <w:rFonts w:ascii="Calibri" w:hAnsi="Calibri" w:cs="Calibri"/>
        </w:rPr>
        <w:t>C</w:t>
      </w:r>
      <w:r w:rsidRPr="00955A07">
        <w:rPr>
          <w:rFonts w:ascii="Calibri" w:hAnsi="Calibri" w:cs="Calibri"/>
        </w:rPr>
        <w:t>ounties may use this checklist as a guide in writing their CSA.  Items on the checklist are paraphrased.  See the C-CFSR Instruction Manual for a complete description.</w:t>
      </w:r>
    </w:p>
    <w:p w14:paraId="00A7D144" w14:textId="77777777" w:rsidR="005D370D" w:rsidRPr="00955A07" w:rsidRDefault="005D370D" w:rsidP="001070AF">
      <w:pPr>
        <w:rPr>
          <w:rFonts w:ascii="Calibri" w:hAnsi="Calibri" w:cs="Calibri"/>
        </w:rPr>
      </w:pPr>
    </w:p>
    <w:p w14:paraId="3A0858AD" w14:textId="0F65FBE0" w:rsidR="00FA6500" w:rsidRPr="00955A07" w:rsidRDefault="005D370D" w:rsidP="005A1111">
      <w:pPr>
        <w:pStyle w:val="Heading2"/>
      </w:pPr>
      <w:r w:rsidRPr="00AC22D1">
        <w:t>C-CFSR Signature Sheet</w:t>
      </w:r>
    </w:p>
    <w:tbl>
      <w:tblPr>
        <w:tblStyle w:val="TableGrid"/>
        <w:tblW w:w="9535" w:type="dxa"/>
        <w:tblInd w:w="360" w:type="dxa"/>
        <w:tblLayout w:type="fixed"/>
        <w:tblLook w:val="04A0" w:firstRow="1" w:lastRow="0" w:firstColumn="1" w:lastColumn="0" w:noHBand="0" w:noVBand="1"/>
        <w:tblPrChange w:id="2"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3">
          <w:tblGrid>
            <w:gridCol w:w="6858"/>
            <w:gridCol w:w="1367"/>
            <w:gridCol w:w="1262"/>
          </w:tblGrid>
        </w:tblGridChange>
      </w:tblGrid>
      <w:tr w:rsidR="00B84CC4" w:rsidRPr="00955A07" w14:paraId="119B189E" w14:textId="77777777" w:rsidTr="005D370D">
        <w:trPr>
          <w:trHeight w:val="144"/>
          <w:tblHeader/>
          <w:trPrChange w:id="4" w:author="Fontamillas, Romelia@DSS" w:date="2020-06-11T23:37:00Z">
            <w:trPr>
              <w:trHeight w:val="144"/>
            </w:trPr>
          </w:trPrChange>
        </w:trPr>
        <w:tc>
          <w:tcPr>
            <w:tcW w:w="7105" w:type="dxa"/>
            <w:tcPrChange w:id="5" w:author="Fontamillas, Romelia@DSS" w:date="2020-06-11T23:37:00Z">
              <w:tcPr>
                <w:tcW w:w="6858" w:type="dxa"/>
              </w:tcPr>
            </w:tcPrChange>
          </w:tcPr>
          <w:p w14:paraId="372D7BDF" w14:textId="77777777" w:rsidR="00B84CC4" w:rsidRDefault="00B84CC4" w:rsidP="0085716F">
            <w:pPr>
              <w:tabs>
                <w:tab w:val="left" w:pos="9540"/>
              </w:tabs>
              <w:rPr>
                <w:rFonts w:ascii="Calibri" w:hAnsi="Calibri" w:cs="Calibri"/>
              </w:rPr>
            </w:pPr>
          </w:p>
          <w:p w14:paraId="6D3EA85B" w14:textId="5A7E37BF" w:rsidR="005D370D" w:rsidRPr="00955A07" w:rsidRDefault="005D370D" w:rsidP="0085716F">
            <w:pPr>
              <w:tabs>
                <w:tab w:val="left" w:pos="9540"/>
              </w:tabs>
              <w:rPr>
                <w:rFonts w:ascii="Calibri" w:hAnsi="Calibri" w:cs="Calibri"/>
              </w:rPr>
            </w:pPr>
          </w:p>
        </w:tc>
        <w:tc>
          <w:tcPr>
            <w:tcW w:w="1350" w:type="dxa"/>
            <w:tcPrChange w:id="6" w:author="Fontamillas, Romelia@DSS" w:date="2020-06-11T23:37:00Z">
              <w:tcPr>
                <w:tcW w:w="1367" w:type="dxa"/>
              </w:tcPr>
            </w:tcPrChange>
          </w:tcPr>
          <w:p w14:paraId="17CD9E27" w14:textId="77777777" w:rsidR="00B84CC4" w:rsidRPr="00DD2FFB" w:rsidRDefault="00B84CC4" w:rsidP="0085716F">
            <w:pPr>
              <w:tabs>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Change w:id="7" w:author="Fontamillas, Romelia@DSS" w:date="2020-06-11T23:37:00Z">
              <w:tcPr>
                <w:tcW w:w="1262" w:type="dxa"/>
              </w:tcPr>
            </w:tcPrChange>
          </w:tcPr>
          <w:p w14:paraId="4638F1A5" w14:textId="77777777" w:rsidR="00B84CC4" w:rsidRPr="00955A07" w:rsidRDefault="00B84CC4" w:rsidP="0085716F">
            <w:pPr>
              <w:tabs>
                <w:tab w:val="left" w:pos="9540"/>
              </w:tabs>
              <w:jc w:val="center"/>
              <w:rPr>
                <w:rFonts w:ascii="Calibri" w:hAnsi="Calibri" w:cs="Calibri"/>
              </w:rPr>
            </w:pPr>
            <w:r w:rsidRPr="00955A07">
              <w:rPr>
                <w:rFonts w:ascii="Calibri" w:hAnsi="Calibri" w:cs="Calibri"/>
              </w:rPr>
              <w:t xml:space="preserve">Location </w:t>
            </w:r>
            <w:r w:rsidR="00282ED4" w:rsidRPr="00955A07">
              <w:rPr>
                <w:rFonts w:ascii="Calibri" w:hAnsi="Calibri" w:cs="Calibri"/>
              </w:rPr>
              <w:t xml:space="preserve">in CSA </w:t>
            </w:r>
            <w:r w:rsidRPr="00955A07">
              <w:rPr>
                <w:rFonts w:ascii="Calibri" w:hAnsi="Calibri" w:cs="Calibri"/>
              </w:rPr>
              <w:t>(Page #)</w:t>
            </w:r>
          </w:p>
        </w:tc>
      </w:tr>
      <w:tr w:rsidR="00B84CC4" w:rsidRPr="00955A07" w14:paraId="6EADEAF0" w14:textId="77777777" w:rsidTr="005D370D">
        <w:trPr>
          <w:trHeight w:val="144"/>
          <w:trPrChange w:id="8" w:author="Fontamillas, Romelia@DSS" w:date="2020-06-11T23:37:00Z">
            <w:trPr>
              <w:trHeight w:val="144"/>
            </w:trPr>
          </w:trPrChange>
        </w:trPr>
        <w:tc>
          <w:tcPr>
            <w:tcW w:w="7105" w:type="dxa"/>
            <w:tcPrChange w:id="9" w:author="Fontamillas, Romelia@DSS" w:date="2020-06-11T23:37:00Z">
              <w:tcPr>
                <w:tcW w:w="6858" w:type="dxa"/>
              </w:tcPr>
            </w:tcPrChange>
          </w:tcPr>
          <w:p w14:paraId="5D2AF967" w14:textId="77777777" w:rsidR="00B84CC4" w:rsidRPr="00955A07" w:rsidRDefault="00B84CC4" w:rsidP="0085716F">
            <w:pPr>
              <w:tabs>
                <w:tab w:val="left" w:pos="9540"/>
              </w:tabs>
              <w:rPr>
                <w:rFonts w:ascii="Calibri" w:hAnsi="Calibri" w:cs="Calibri"/>
              </w:rPr>
            </w:pPr>
            <w:r w:rsidRPr="00955A07">
              <w:rPr>
                <w:rFonts w:ascii="Calibri" w:hAnsi="Calibri" w:cs="Calibri"/>
              </w:rPr>
              <w:t xml:space="preserve">Cover sheet with signatures from the CWS Director, the Chief Probation Officer, </w:t>
            </w:r>
            <w:r w:rsidR="001070AF" w:rsidRPr="00955A07">
              <w:rPr>
                <w:rFonts w:ascii="Calibri" w:hAnsi="Calibri" w:cs="Calibri"/>
              </w:rPr>
              <w:t xml:space="preserve">and </w:t>
            </w:r>
            <w:r w:rsidRPr="00955A07">
              <w:rPr>
                <w:rFonts w:ascii="Calibri" w:hAnsi="Calibri" w:cs="Calibri"/>
              </w:rPr>
              <w:t>a representative of the BOS designated public agency to administer CAPIT, CBCAP and PSSF</w:t>
            </w:r>
            <w:r w:rsidR="001070AF" w:rsidRPr="00955A07">
              <w:rPr>
                <w:rFonts w:ascii="Calibri" w:hAnsi="Calibri" w:cs="Calibri"/>
              </w:rPr>
              <w:t xml:space="preserve"> funds</w:t>
            </w:r>
          </w:p>
        </w:tc>
        <w:tc>
          <w:tcPr>
            <w:tcW w:w="1350" w:type="dxa"/>
            <w:tcPrChange w:id="10" w:author="Fontamillas, Romelia@DSS" w:date="2020-06-11T23:37:00Z">
              <w:tcPr>
                <w:tcW w:w="1367" w:type="dxa"/>
              </w:tcPr>
            </w:tcPrChange>
          </w:tcPr>
          <w:p w14:paraId="54AED6C2" w14:textId="77777777" w:rsidR="00B84CC4" w:rsidRPr="00DD2FFB" w:rsidRDefault="00912A83" w:rsidP="0085716F">
            <w:pPr>
              <w:tabs>
                <w:tab w:val="left" w:pos="9540"/>
              </w:tabs>
              <w:rPr>
                <w:rFonts w:ascii="Calibri" w:hAnsi="Calibri" w:cs="Calibri"/>
                <w:color w:val="FF0000"/>
                <w:highlight w:val="yellow"/>
              </w:rPr>
            </w:pPr>
            <w:r w:rsidRPr="00AC22D1">
              <w:rPr>
                <w:rFonts w:ascii="Calibri" w:hAnsi="Calibri" w:cs="Calibri"/>
              </w:rPr>
              <w:t>p. 21</w:t>
            </w:r>
          </w:p>
        </w:tc>
        <w:tc>
          <w:tcPr>
            <w:tcW w:w="1080" w:type="dxa"/>
            <w:tcPrChange w:id="11" w:author="Fontamillas, Romelia@DSS" w:date="2020-06-11T23:37:00Z">
              <w:tcPr>
                <w:tcW w:w="1262" w:type="dxa"/>
              </w:tcPr>
            </w:tcPrChange>
          </w:tcPr>
          <w:p w14:paraId="5271B15C" w14:textId="77777777" w:rsidR="00B84CC4" w:rsidRPr="00955A07" w:rsidRDefault="00B84CC4" w:rsidP="0085716F">
            <w:pPr>
              <w:tabs>
                <w:tab w:val="left" w:pos="9540"/>
              </w:tabs>
              <w:rPr>
                <w:rFonts w:ascii="Calibri" w:hAnsi="Calibri" w:cs="Calibri"/>
              </w:rPr>
            </w:pPr>
          </w:p>
        </w:tc>
      </w:tr>
    </w:tbl>
    <w:p w14:paraId="23D0DDE1" w14:textId="792B2C38" w:rsidR="005D370D" w:rsidRDefault="005D370D" w:rsidP="005A1111">
      <w:pPr>
        <w:pStyle w:val="Heading2"/>
      </w:pPr>
      <w:r w:rsidRPr="00FA3FB7">
        <w:t>Introduction</w:t>
      </w:r>
    </w:p>
    <w:tbl>
      <w:tblPr>
        <w:tblStyle w:val="TableGrid"/>
        <w:tblW w:w="9535" w:type="dxa"/>
        <w:tblInd w:w="360" w:type="dxa"/>
        <w:tblLayout w:type="fixed"/>
        <w:tblLook w:val="04A0" w:firstRow="1" w:lastRow="0" w:firstColumn="1" w:lastColumn="0" w:noHBand="0" w:noVBand="1"/>
        <w:tblPrChange w:id="12"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13">
          <w:tblGrid>
            <w:gridCol w:w="3162"/>
            <w:gridCol w:w="3162"/>
            <w:gridCol w:w="534"/>
            <w:gridCol w:w="1367"/>
            <w:gridCol w:w="1262"/>
          </w:tblGrid>
        </w:tblGridChange>
      </w:tblGrid>
      <w:tr w:rsidR="005D370D" w:rsidRPr="00955A07" w14:paraId="223D4A52" w14:textId="77777777" w:rsidTr="00D90595">
        <w:trPr>
          <w:trHeight w:val="144"/>
          <w:tblHeader/>
          <w:trPrChange w:id="14" w:author="Fontamillas, Romelia@DSS" w:date="2020-06-11T23:37:00Z">
            <w:trPr>
              <w:trHeight w:val="144"/>
            </w:trPr>
          </w:trPrChange>
        </w:trPr>
        <w:tc>
          <w:tcPr>
            <w:tcW w:w="7105" w:type="dxa"/>
            <w:shd w:val="clear" w:color="auto" w:fill="auto"/>
            <w:tcPrChange w:id="15" w:author="Fontamillas, Romelia@DSS" w:date="2020-06-11T23:37:00Z">
              <w:tcPr>
                <w:tcW w:w="3162" w:type="dxa"/>
                <w:shd w:val="clear" w:color="auto" w:fill="BFBFBF" w:themeFill="background1" w:themeFillShade="BF"/>
              </w:tcPr>
            </w:tcPrChange>
          </w:tcPr>
          <w:p w14:paraId="7115C055" w14:textId="65F5DA9E" w:rsidR="005D370D" w:rsidRPr="00FA3FB7" w:rsidRDefault="005D370D" w:rsidP="005A1111">
            <w:pPr>
              <w:pStyle w:val="Heading2"/>
              <w:numPr>
                <w:ilvl w:val="0"/>
                <w:numId w:val="0"/>
              </w:numPr>
              <w:ind w:left="346"/>
              <w:outlineLvl w:val="1"/>
            </w:pPr>
          </w:p>
        </w:tc>
        <w:tc>
          <w:tcPr>
            <w:tcW w:w="1350" w:type="dxa"/>
            <w:shd w:val="clear" w:color="auto" w:fill="auto"/>
            <w:tcPrChange w:id="16" w:author="Fontamillas, Romelia@DSS" w:date="2020-06-11T23:37:00Z">
              <w:tcPr>
                <w:tcW w:w="3162" w:type="dxa"/>
                <w:shd w:val="clear" w:color="auto" w:fill="BFBFBF" w:themeFill="background1" w:themeFillShade="BF"/>
              </w:tcPr>
            </w:tcPrChange>
          </w:tcPr>
          <w:p w14:paraId="6A8083AC" w14:textId="4809D25F" w:rsidR="005D370D" w:rsidRPr="00AC22D1" w:rsidRDefault="005D370D" w:rsidP="0085716F">
            <w:pPr>
              <w:pStyle w:val="ListParagraph"/>
              <w:tabs>
                <w:tab w:val="left" w:pos="9540"/>
              </w:tabs>
              <w:ind w:left="0" w:hanging="14"/>
              <w:rPr>
                <w:rFonts w:ascii="Calibri" w:hAnsi="Calibri" w:cs="Calibri"/>
                <w:b/>
                <w:i/>
                <w:color w:val="FF0000"/>
              </w:rPr>
              <w:pPrChange w:id="17" w:author="Fontamillas, Romelia@DSS" w:date="2020-06-11T23:20:00Z">
                <w:pPr>
                  <w:pStyle w:val="ListParagraph"/>
                  <w:numPr>
                    <w:numId w:val="17"/>
                  </w:numPr>
                  <w:ind w:left="360" w:hanging="360"/>
                </w:pPr>
              </w:pPrChange>
            </w:pPr>
            <w:r w:rsidRPr="00AC22D1">
              <w:rPr>
                <w:rFonts w:ascii="Calibri" w:hAnsi="Calibri" w:cs="Calibri"/>
              </w:rPr>
              <w:t>Location in Instruction Manual</w:t>
            </w:r>
          </w:p>
        </w:tc>
        <w:tc>
          <w:tcPr>
            <w:tcW w:w="1080" w:type="dxa"/>
            <w:shd w:val="clear" w:color="auto" w:fill="auto"/>
            <w:tcPrChange w:id="18" w:author="Fontamillas, Romelia@DSS" w:date="2020-06-11T23:37:00Z">
              <w:tcPr>
                <w:tcW w:w="3163" w:type="dxa"/>
                <w:gridSpan w:val="3"/>
                <w:shd w:val="clear" w:color="auto" w:fill="BFBFBF" w:themeFill="background1" w:themeFillShade="BF"/>
              </w:tcPr>
            </w:tcPrChange>
          </w:tcPr>
          <w:p w14:paraId="211AF532" w14:textId="3BD859C2" w:rsidR="005D370D" w:rsidRPr="00AC22D1" w:rsidRDefault="005D370D" w:rsidP="0085716F">
            <w:pPr>
              <w:pStyle w:val="ListParagraph"/>
              <w:tabs>
                <w:tab w:val="left" w:pos="9540"/>
              </w:tabs>
              <w:ind w:left="0" w:hanging="14"/>
              <w:rPr>
                <w:rFonts w:ascii="Calibri" w:hAnsi="Calibri" w:cs="Calibri"/>
                <w:b/>
                <w:i/>
                <w:color w:val="FF0000"/>
              </w:rPr>
              <w:pPrChange w:id="19" w:author="Fontamillas, Romelia@DSS" w:date="2020-06-11T23:20:00Z">
                <w:pPr>
                  <w:pStyle w:val="ListParagraph"/>
                  <w:numPr>
                    <w:numId w:val="17"/>
                  </w:numPr>
                  <w:ind w:left="360" w:hanging="360"/>
                </w:pPr>
              </w:pPrChange>
            </w:pPr>
            <w:r w:rsidRPr="00955A07">
              <w:rPr>
                <w:rFonts w:ascii="Calibri" w:hAnsi="Calibri" w:cs="Calibri"/>
              </w:rPr>
              <w:t>Location in CSA (Page #)</w:t>
            </w:r>
          </w:p>
        </w:tc>
      </w:tr>
      <w:tr w:rsidR="005D370D" w:rsidRPr="00955A07" w14:paraId="68B47B31" w14:textId="77777777" w:rsidTr="005D370D">
        <w:trPr>
          <w:trHeight w:val="144"/>
          <w:trPrChange w:id="20" w:author="Fontamillas, Romelia@DSS" w:date="2020-06-11T23:37:00Z">
            <w:trPr>
              <w:trHeight w:val="144"/>
            </w:trPr>
          </w:trPrChange>
        </w:trPr>
        <w:tc>
          <w:tcPr>
            <w:tcW w:w="7105" w:type="dxa"/>
            <w:shd w:val="clear" w:color="auto" w:fill="FFFFFF" w:themeFill="background1"/>
            <w:tcPrChange w:id="21" w:author="Fontamillas, Romelia@DSS" w:date="2020-06-11T23:37:00Z">
              <w:tcPr>
                <w:tcW w:w="6858" w:type="dxa"/>
                <w:gridSpan w:val="3"/>
                <w:shd w:val="clear" w:color="auto" w:fill="FFFFFF" w:themeFill="background1"/>
              </w:tcPr>
            </w:tcPrChange>
          </w:tcPr>
          <w:p w14:paraId="2458E663" w14:textId="77777777" w:rsidR="005D370D" w:rsidRPr="00AC22D1" w:rsidRDefault="005D370D" w:rsidP="0085716F">
            <w:pPr>
              <w:tabs>
                <w:tab w:val="left" w:pos="9540"/>
              </w:tabs>
              <w:rPr>
                <w:rFonts w:ascii="Calibri" w:hAnsi="Calibri" w:cs="Calibri"/>
              </w:rPr>
            </w:pPr>
            <w:r w:rsidRPr="00AC22D1">
              <w:rPr>
                <w:rFonts w:ascii="Calibri" w:hAnsi="Calibri" w:cs="Calibri"/>
              </w:rPr>
              <w:t>Description of how the county approached the CSA planning process</w:t>
            </w:r>
          </w:p>
        </w:tc>
        <w:tc>
          <w:tcPr>
            <w:tcW w:w="1350" w:type="dxa"/>
            <w:shd w:val="clear" w:color="auto" w:fill="auto"/>
            <w:tcPrChange w:id="22" w:author="Fontamillas, Romelia@DSS" w:date="2020-06-11T23:37:00Z">
              <w:tcPr>
                <w:tcW w:w="1367" w:type="dxa"/>
                <w:shd w:val="clear" w:color="auto" w:fill="auto"/>
              </w:tcPr>
            </w:tcPrChange>
          </w:tcPr>
          <w:p w14:paraId="018B1918" w14:textId="77777777" w:rsidR="005D370D" w:rsidRPr="00AC22D1" w:rsidRDefault="005D370D" w:rsidP="0085716F">
            <w:pPr>
              <w:tabs>
                <w:tab w:val="left" w:pos="9540"/>
              </w:tabs>
              <w:rPr>
                <w:rFonts w:ascii="Calibri" w:hAnsi="Calibri" w:cs="Calibri"/>
                <w:highlight w:val="yellow"/>
              </w:rPr>
            </w:pPr>
            <w:r w:rsidRPr="00AC22D1">
              <w:rPr>
                <w:rFonts w:ascii="Calibri" w:hAnsi="Calibri" w:cs="Calibri"/>
              </w:rPr>
              <w:t>p. 21</w:t>
            </w:r>
          </w:p>
        </w:tc>
        <w:tc>
          <w:tcPr>
            <w:tcW w:w="1080" w:type="dxa"/>
            <w:shd w:val="clear" w:color="auto" w:fill="FFFFFF" w:themeFill="background1"/>
            <w:tcPrChange w:id="23" w:author="Fontamillas, Romelia@DSS" w:date="2020-06-11T23:37:00Z">
              <w:tcPr>
                <w:tcW w:w="1262" w:type="dxa"/>
                <w:shd w:val="clear" w:color="auto" w:fill="FFFFFF" w:themeFill="background1"/>
              </w:tcPr>
            </w:tcPrChange>
          </w:tcPr>
          <w:p w14:paraId="504E58E0" w14:textId="77777777" w:rsidR="005D370D" w:rsidRPr="001C7A00" w:rsidRDefault="005D370D" w:rsidP="0085716F">
            <w:pPr>
              <w:tabs>
                <w:tab w:val="left" w:pos="9540"/>
              </w:tabs>
              <w:rPr>
                <w:rFonts w:ascii="Calibri" w:hAnsi="Calibri" w:cs="Calibri"/>
                <w:highlight w:val="lightGray"/>
              </w:rPr>
            </w:pPr>
          </w:p>
        </w:tc>
      </w:tr>
      <w:tr w:rsidR="005D370D" w:rsidRPr="00955A07" w14:paraId="1B935472" w14:textId="77777777" w:rsidTr="005D370D">
        <w:trPr>
          <w:trHeight w:val="144"/>
          <w:trPrChange w:id="24" w:author="Fontamillas, Romelia@DSS" w:date="2020-06-11T23:37:00Z">
            <w:trPr>
              <w:trHeight w:val="144"/>
            </w:trPr>
          </w:trPrChange>
        </w:trPr>
        <w:tc>
          <w:tcPr>
            <w:tcW w:w="7105" w:type="dxa"/>
            <w:shd w:val="clear" w:color="auto" w:fill="FFFFFF" w:themeFill="background1"/>
            <w:tcPrChange w:id="25" w:author="Fontamillas, Romelia@DSS" w:date="2020-06-11T23:37:00Z">
              <w:tcPr>
                <w:tcW w:w="6858" w:type="dxa"/>
                <w:gridSpan w:val="3"/>
                <w:shd w:val="clear" w:color="auto" w:fill="FFFFFF" w:themeFill="background1"/>
              </w:tcPr>
            </w:tcPrChange>
          </w:tcPr>
          <w:p w14:paraId="6EE6E8BB" w14:textId="77777777" w:rsidR="005D370D" w:rsidRPr="001C7A00" w:rsidRDefault="005D370D" w:rsidP="0085716F">
            <w:pPr>
              <w:tabs>
                <w:tab w:val="left" w:pos="9540"/>
              </w:tabs>
              <w:rPr>
                <w:rFonts w:ascii="Calibri" w:hAnsi="Calibri" w:cs="Calibri"/>
              </w:rPr>
            </w:pPr>
            <w:r w:rsidRPr="00955A07">
              <w:rPr>
                <w:rFonts w:ascii="Calibri" w:hAnsi="Calibri" w:cs="Calibri"/>
              </w:rPr>
              <w:t>Description of the methods used to gather stakeholder feedback</w:t>
            </w:r>
          </w:p>
        </w:tc>
        <w:tc>
          <w:tcPr>
            <w:tcW w:w="1350" w:type="dxa"/>
            <w:shd w:val="clear" w:color="auto" w:fill="FFFFFF" w:themeFill="background1"/>
            <w:tcPrChange w:id="26" w:author="Fontamillas, Romelia@DSS" w:date="2020-06-11T23:37:00Z">
              <w:tcPr>
                <w:tcW w:w="1367" w:type="dxa"/>
                <w:shd w:val="clear" w:color="auto" w:fill="FFFFFF" w:themeFill="background1"/>
              </w:tcPr>
            </w:tcPrChange>
          </w:tcPr>
          <w:p w14:paraId="2B7B3749" w14:textId="77777777" w:rsidR="005D370D" w:rsidRPr="00DD2FFB" w:rsidRDefault="005D370D" w:rsidP="0085716F">
            <w:pPr>
              <w:tabs>
                <w:tab w:val="left" w:pos="9540"/>
              </w:tabs>
              <w:rPr>
                <w:rFonts w:ascii="Calibri" w:hAnsi="Calibri" w:cs="Calibri"/>
                <w:color w:val="FF0000"/>
                <w:highlight w:val="yellow"/>
              </w:rPr>
            </w:pPr>
            <w:r w:rsidRPr="00AC22D1">
              <w:rPr>
                <w:rFonts w:ascii="Calibri" w:hAnsi="Calibri" w:cs="Calibri"/>
              </w:rPr>
              <w:t>p. 21</w:t>
            </w:r>
          </w:p>
        </w:tc>
        <w:tc>
          <w:tcPr>
            <w:tcW w:w="1080" w:type="dxa"/>
            <w:shd w:val="clear" w:color="auto" w:fill="FFFFFF" w:themeFill="background1"/>
            <w:tcPrChange w:id="27" w:author="Fontamillas, Romelia@DSS" w:date="2020-06-11T23:37:00Z">
              <w:tcPr>
                <w:tcW w:w="1262" w:type="dxa"/>
                <w:shd w:val="clear" w:color="auto" w:fill="FFFFFF" w:themeFill="background1"/>
              </w:tcPr>
            </w:tcPrChange>
          </w:tcPr>
          <w:p w14:paraId="3104ADFB" w14:textId="77777777" w:rsidR="005D370D" w:rsidRPr="001C7A00" w:rsidRDefault="005D370D" w:rsidP="0085716F">
            <w:pPr>
              <w:tabs>
                <w:tab w:val="left" w:pos="9540"/>
              </w:tabs>
              <w:rPr>
                <w:rFonts w:ascii="Calibri" w:hAnsi="Calibri" w:cs="Calibri"/>
                <w:highlight w:val="lightGray"/>
              </w:rPr>
            </w:pPr>
          </w:p>
        </w:tc>
      </w:tr>
    </w:tbl>
    <w:p w14:paraId="084C5769" w14:textId="6655B100" w:rsidR="005D370D" w:rsidRDefault="005A1111" w:rsidP="005A1111">
      <w:pPr>
        <w:pStyle w:val="Heading2"/>
      </w:pPr>
      <w:r w:rsidRPr="00AC22D1">
        <w:t>C-CFSR Planning Team &amp; Core Representatives</w:t>
      </w:r>
    </w:p>
    <w:tbl>
      <w:tblPr>
        <w:tblStyle w:val="TableGrid"/>
        <w:tblW w:w="9535" w:type="dxa"/>
        <w:tblInd w:w="360" w:type="dxa"/>
        <w:tblLayout w:type="fixed"/>
        <w:tblLook w:val="04A0" w:firstRow="1" w:lastRow="0" w:firstColumn="1" w:lastColumn="0" w:noHBand="0" w:noVBand="1"/>
        <w:tblPrChange w:id="28"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29">
          <w:tblGrid>
            <w:gridCol w:w="3162"/>
            <w:gridCol w:w="3162"/>
            <w:gridCol w:w="534"/>
            <w:gridCol w:w="1367"/>
            <w:gridCol w:w="1262"/>
          </w:tblGrid>
        </w:tblGridChange>
      </w:tblGrid>
      <w:tr w:rsidR="0085716F" w:rsidRPr="00955A07" w14:paraId="7B473721" w14:textId="77777777" w:rsidTr="00D90595">
        <w:trPr>
          <w:trHeight w:val="144"/>
          <w:tblHeader/>
          <w:trPrChange w:id="30" w:author="Fontamillas, Romelia@DSS" w:date="2020-06-11T23:37:00Z">
            <w:trPr>
              <w:trHeight w:val="144"/>
            </w:trPr>
          </w:trPrChange>
        </w:trPr>
        <w:tc>
          <w:tcPr>
            <w:tcW w:w="7105" w:type="dxa"/>
            <w:shd w:val="clear" w:color="auto" w:fill="BFBFBF" w:themeFill="background1" w:themeFillShade="BF"/>
            <w:tcPrChange w:id="31" w:author="Fontamillas, Romelia@DSS" w:date="2020-06-11T23:37:00Z">
              <w:tcPr>
                <w:tcW w:w="3162" w:type="dxa"/>
                <w:shd w:val="clear" w:color="auto" w:fill="BFBFBF" w:themeFill="background1" w:themeFillShade="BF"/>
              </w:tcPr>
            </w:tcPrChange>
          </w:tcPr>
          <w:p w14:paraId="21630E09" w14:textId="1FDFC357" w:rsidR="0085716F" w:rsidRPr="00AC22D1" w:rsidRDefault="0085716F" w:rsidP="005A1111">
            <w:pPr>
              <w:pStyle w:val="Heading2"/>
              <w:numPr>
                <w:ilvl w:val="0"/>
                <w:numId w:val="0"/>
              </w:numPr>
              <w:ind w:left="346"/>
              <w:outlineLvl w:val="1"/>
            </w:pPr>
          </w:p>
        </w:tc>
        <w:tc>
          <w:tcPr>
            <w:tcW w:w="1350" w:type="dxa"/>
            <w:shd w:val="clear" w:color="auto" w:fill="BFBFBF" w:themeFill="background1" w:themeFillShade="BF"/>
            <w:tcPrChange w:id="32" w:author="Fontamillas, Romelia@DSS" w:date="2020-06-11T23:37:00Z">
              <w:tcPr>
                <w:tcW w:w="3162" w:type="dxa"/>
                <w:shd w:val="clear" w:color="auto" w:fill="BFBFBF" w:themeFill="background1" w:themeFillShade="BF"/>
              </w:tcPr>
            </w:tcPrChange>
          </w:tcPr>
          <w:p w14:paraId="701E41D7" w14:textId="2A160638" w:rsidR="0085716F" w:rsidRPr="00AC22D1" w:rsidRDefault="0085716F" w:rsidP="0085716F">
            <w:pPr>
              <w:pStyle w:val="ListParagraph"/>
              <w:tabs>
                <w:tab w:val="left" w:pos="9540"/>
              </w:tabs>
              <w:ind w:left="-104"/>
              <w:rPr>
                <w:rFonts w:ascii="Calibri" w:hAnsi="Calibri" w:cs="Calibri"/>
              </w:rPr>
              <w:pPrChange w:id="33" w:author="Fontamillas, Romelia@DSS" w:date="2020-06-11T23:21:00Z">
                <w:pPr>
                  <w:pStyle w:val="ListParagraph"/>
                  <w:numPr>
                    <w:numId w:val="17"/>
                  </w:numPr>
                  <w:ind w:left="360" w:hanging="360"/>
                </w:pPr>
              </w:pPrChange>
            </w:pPr>
            <w:r w:rsidRPr="00AC22D1">
              <w:rPr>
                <w:rFonts w:ascii="Calibri" w:hAnsi="Calibri" w:cs="Calibri"/>
              </w:rPr>
              <w:t>Location in Instruction Manual</w:t>
            </w:r>
          </w:p>
        </w:tc>
        <w:tc>
          <w:tcPr>
            <w:tcW w:w="1080" w:type="dxa"/>
            <w:shd w:val="clear" w:color="auto" w:fill="BFBFBF" w:themeFill="background1" w:themeFillShade="BF"/>
            <w:tcPrChange w:id="34" w:author="Fontamillas, Romelia@DSS" w:date="2020-06-11T23:37:00Z">
              <w:tcPr>
                <w:tcW w:w="3163" w:type="dxa"/>
                <w:gridSpan w:val="3"/>
                <w:shd w:val="clear" w:color="auto" w:fill="BFBFBF" w:themeFill="background1" w:themeFillShade="BF"/>
              </w:tcPr>
            </w:tcPrChange>
          </w:tcPr>
          <w:p w14:paraId="7E1B6038" w14:textId="29F96BF6" w:rsidR="0085716F" w:rsidRPr="00AC22D1" w:rsidRDefault="0085716F" w:rsidP="0085716F">
            <w:pPr>
              <w:pStyle w:val="ListParagraph"/>
              <w:tabs>
                <w:tab w:val="left" w:pos="9540"/>
              </w:tabs>
              <w:ind w:left="-14"/>
              <w:rPr>
                <w:rFonts w:ascii="Calibri" w:hAnsi="Calibri" w:cs="Calibri"/>
              </w:rPr>
              <w:pPrChange w:id="35" w:author="Fontamillas, Romelia@DSS" w:date="2020-06-11T23:21:00Z">
                <w:pPr>
                  <w:pStyle w:val="ListParagraph"/>
                  <w:numPr>
                    <w:numId w:val="17"/>
                  </w:numPr>
                  <w:ind w:left="360" w:hanging="360"/>
                </w:pPr>
              </w:pPrChange>
            </w:pPr>
            <w:r w:rsidRPr="00955A07">
              <w:rPr>
                <w:rFonts w:ascii="Calibri" w:hAnsi="Calibri" w:cs="Calibri"/>
              </w:rPr>
              <w:t>Location in CSA (Page #)</w:t>
            </w:r>
          </w:p>
        </w:tc>
      </w:tr>
      <w:tr w:rsidR="005D370D" w:rsidRPr="00955A07" w14:paraId="356A4BB5" w14:textId="77777777" w:rsidTr="005D370D">
        <w:trPr>
          <w:trHeight w:val="144"/>
          <w:trPrChange w:id="36" w:author="Fontamillas, Romelia@DSS" w:date="2020-06-11T23:37:00Z">
            <w:trPr>
              <w:trHeight w:val="144"/>
            </w:trPr>
          </w:trPrChange>
        </w:trPr>
        <w:tc>
          <w:tcPr>
            <w:tcW w:w="7105" w:type="dxa"/>
            <w:tcPrChange w:id="37" w:author="Fontamillas, Romelia@DSS" w:date="2020-06-11T23:37:00Z">
              <w:tcPr>
                <w:tcW w:w="6858" w:type="dxa"/>
                <w:gridSpan w:val="3"/>
              </w:tcPr>
            </w:tcPrChange>
          </w:tcPr>
          <w:p w14:paraId="761AF7AD" w14:textId="77777777" w:rsidR="005D370D" w:rsidRPr="00955A07" w:rsidRDefault="005D370D" w:rsidP="0085716F">
            <w:pPr>
              <w:tabs>
                <w:tab w:val="left" w:pos="9540"/>
              </w:tabs>
              <w:rPr>
                <w:rFonts w:ascii="Calibri" w:hAnsi="Calibri" w:cs="Calibri"/>
              </w:rPr>
            </w:pPr>
            <w:r w:rsidRPr="00955A07">
              <w:rPr>
                <w:rFonts w:ascii="Calibri" w:hAnsi="Calibri" w:cs="Calibri"/>
              </w:rPr>
              <w:t>List and give description of the C-CFSR planning team</w:t>
            </w:r>
          </w:p>
        </w:tc>
        <w:tc>
          <w:tcPr>
            <w:tcW w:w="1350" w:type="dxa"/>
            <w:tcPrChange w:id="38" w:author="Fontamillas, Romelia@DSS" w:date="2020-06-11T23:37:00Z">
              <w:tcPr>
                <w:tcW w:w="1367" w:type="dxa"/>
              </w:tcPr>
            </w:tcPrChange>
          </w:tcPr>
          <w:p w14:paraId="039CB072" w14:textId="77777777" w:rsidR="005D370D" w:rsidRPr="00DD2FFB" w:rsidRDefault="005D370D" w:rsidP="0085716F">
            <w:pPr>
              <w:tabs>
                <w:tab w:val="left" w:pos="9540"/>
              </w:tabs>
              <w:rPr>
                <w:rFonts w:ascii="Calibri" w:hAnsi="Calibri" w:cs="Calibri"/>
                <w:color w:val="FF0000"/>
                <w:highlight w:val="yellow"/>
              </w:rPr>
            </w:pPr>
            <w:r w:rsidRPr="007F1B8D">
              <w:rPr>
                <w:rFonts w:ascii="Calibri" w:hAnsi="Calibri" w:cs="Calibri"/>
              </w:rPr>
              <w:t xml:space="preserve">pp.  5, &amp; </w:t>
            </w:r>
            <w:r>
              <w:rPr>
                <w:rFonts w:ascii="Calibri" w:hAnsi="Calibri" w:cs="Calibri"/>
              </w:rPr>
              <w:t>21-22</w:t>
            </w:r>
          </w:p>
        </w:tc>
        <w:tc>
          <w:tcPr>
            <w:tcW w:w="1080" w:type="dxa"/>
            <w:tcPrChange w:id="39" w:author="Fontamillas, Romelia@DSS" w:date="2020-06-11T23:37:00Z">
              <w:tcPr>
                <w:tcW w:w="1262" w:type="dxa"/>
              </w:tcPr>
            </w:tcPrChange>
          </w:tcPr>
          <w:p w14:paraId="2D29BDFD" w14:textId="77777777" w:rsidR="005D370D" w:rsidRPr="00955A07" w:rsidRDefault="005D370D" w:rsidP="0085716F">
            <w:pPr>
              <w:tabs>
                <w:tab w:val="left" w:pos="9540"/>
              </w:tabs>
              <w:rPr>
                <w:rFonts w:ascii="Calibri" w:hAnsi="Calibri" w:cs="Calibri"/>
              </w:rPr>
            </w:pPr>
          </w:p>
        </w:tc>
      </w:tr>
      <w:tr w:rsidR="005D370D" w:rsidRPr="00955A07" w14:paraId="1AE555B9" w14:textId="77777777" w:rsidTr="005D370D">
        <w:trPr>
          <w:trHeight w:val="144"/>
          <w:trPrChange w:id="40" w:author="Fontamillas, Romelia@DSS" w:date="2020-06-11T23:37:00Z">
            <w:trPr>
              <w:trHeight w:val="144"/>
            </w:trPr>
          </w:trPrChange>
        </w:trPr>
        <w:tc>
          <w:tcPr>
            <w:tcW w:w="7105" w:type="dxa"/>
            <w:tcPrChange w:id="41" w:author="Fontamillas, Romelia@DSS" w:date="2020-06-11T23:37:00Z">
              <w:tcPr>
                <w:tcW w:w="6858" w:type="dxa"/>
                <w:gridSpan w:val="3"/>
              </w:tcPr>
            </w:tcPrChange>
          </w:tcPr>
          <w:p w14:paraId="49E72C74" w14:textId="77777777" w:rsidR="005D370D" w:rsidRPr="00955A07" w:rsidRDefault="005D370D" w:rsidP="0085716F">
            <w:pPr>
              <w:tabs>
                <w:tab w:val="left" w:pos="9540"/>
              </w:tabs>
              <w:rPr>
                <w:rFonts w:ascii="Calibri" w:hAnsi="Calibri" w:cs="Calibri"/>
              </w:rPr>
            </w:pPr>
            <w:r w:rsidRPr="00955A07">
              <w:rPr>
                <w:rFonts w:ascii="Calibri" w:hAnsi="Calibri" w:cs="Calibri"/>
              </w:rPr>
              <w:t>List of core representatives (names and affiliations)</w:t>
            </w:r>
          </w:p>
        </w:tc>
        <w:tc>
          <w:tcPr>
            <w:tcW w:w="1350" w:type="dxa"/>
            <w:tcPrChange w:id="42" w:author="Fontamillas, Romelia@DSS" w:date="2020-06-11T23:37:00Z">
              <w:tcPr>
                <w:tcW w:w="1367" w:type="dxa"/>
              </w:tcPr>
            </w:tcPrChange>
          </w:tcPr>
          <w:p w14:paraId="44A145D7" w14:textId="77777777" w:rsidR="005D370D" w:rsidRPr="00DD2FFB" w:rsidRDefault="005D370D" w:rsidP="0085716F">
            <w:pPr>
              <w:tabs>
                <w:tab w:val="left" w:pos="9540"/>
              </w:tabs>
              <w:rPr>
                <w:rFonts w:ascii="Calibri" w:hAnsi="Calibri" w:cs="Calibri"/>
                <w:color w:val="FF0000"/>
                <w:highlight w:val="yellow"/>
              </w:rPr>
            </w:pPr>
            <w:r w:rsidRPr="007F1B8D">
              <w:rPr>
                <w:rFonts w:ascii="Calibri" w:hAnsi="Calibri" w:cs="Calibri"/>
              </w:rPr>
              <w:t>p. 5</w:t>
            </w:r>
          </w:p>
        </w:tc>
        <w:tc>
          <w:tcPr>
            <w:tcW w:w="1080" w:type="dxa"/>
            <w:tcPrChange w:id="43" w:author="Fontamillas, Romelia@DSS" w:date="2020-06-11T23:37:00Z">
              <w:tcPr>
                <w:tcW w:w="1262" w:type="dxa"/>
              </w:tcPr>
            </w:tcPrChange>
          </w:tcPr>
          <w:p w14:paraId="7A0131ED" w14:textId="77777777" w:rsidR="005D370D" w:rsidRPr="00955A07" w:rsidRDefault="005D370D" w:rsidP="0085716F">
            <w:pPr>
              <w:tabs>
                <w:tab w:val="left" w:pos="9540"/>
              </w:tabs>
              <w:rPr>
                <w:rFonts w:ascii="Calibri" w:hAnsi="Calibri" w:cs="Calibri"/>
              </w:rPr>
            </w:pPr>
          </w:p>
        </w:tc>
      </w:tr>
      <w:tr w:rsidR="005D370D" w:rsidRPr="00955A07" w14:paraId="6F11AC7A" w14:textId="77777777" w:rsidTr="005D370D">
        <w:trPr>
          <w:trHeight w:val="144"/>
          <w:trPrChange w:id="44" w:author="Fontamillas, Romelia@DSS" w:date="2020-06-11T23:37:00Z">
            <w:trPr>
              <w:trHeight w:val="144"/>
            </w:trPr>
          </w:trPrChange>
        </w:trPr>
        <w:tc>
          <w:tcPr>
            <w:tcW w:w="7105" w:type="dxa"/>
            <w:tcPrChange w:id="45" w:author="Fontamillas, Romelia@DSS" w:date="2020-06-11T23:37:00Z">
              <w:tcPr>
                <w:tcW w:w="6858" w:type="dxa"/>
                <w:gridSpan w:val="3"/>
              </w:tcPr>
            </w:tcPrChange>
          </w:tcPr>
          <w:p w14:paraId="6B166129" w14:textId="77777777" w:rsidR="005D370D" w:rsidRPr="00955A07" w:rsidRDefault="005D370D" w:rsidP="0085716F">
            <w:pPr>
              <w:tabs>
                <w:tab w:val="left" w:pos="9540"/>
              </w:tabs>
              <w:rPr>
                <w:rFonts w:ascii="Calibri" w:hAnsi="Calibri" w:cs="Calibri"/>
              </w:rPr>
            </w:pPr>
            <w:r w:rsidRPr="00955A07">
              <w:rPr>
                <w:rFonts w:ascii="Calibri" w:hAnsi="Calibri" w:cs="Calibri"/>
              </w:rPr>
              <w:t>Required core representative participants or explanation if any of the required representatives were unable to participate</w:t>
            </w:r>
          </w:p>
        </w:tc>
        <w:tc>
          <w:tcPr>
            <w:tcW w:w="1350" w:type="dxa"/>
            <w:tcPrChange w:id="46" w:author="Fontamillas, Romelia@DSS" w:date="2020-06-11T23:37:00Z">
              <w:tcPr>
                <w:tcW w:w="1367" w:type="dxa"/>
              </w:tcPr>
            </w:tcPrChange>
          </w:tcPr>
          <w:p w14:paraId="549A629F" w14:textId="77777777" w:rsidR="005D370D" w:rsidRPr="00DD2FFB" w:rsidRDefault="005D370D" w:rsidP="0085716F">
            <w:pPr>
              <w:tabs>
                <w:tab w:val="left" w:pos="9540"/>
              </w:tabs>
              <w:rPr>
                <w:rFonts w:ascii="Calibri" w:hAnsi="Calibri" w:cs="Calibri"/>
                <w:color w:val="FF0000"/>
                <w:highlight w:val="yellow"/>
              </w:rPr>
            </w:pPr>
            <w:r w:rsidRPr="007F1B8D">
              <w:rPr>
                <w:rFonts w:ascii="Calibri" w:hAnsi="Calibri" w:cs="Calibri"/>
              </w:rPr>
              <w:t>p. 22</w:t>
            </w:r>
          </w:p>
        </w:tc>
        <w:tc>
          <w:tcPr>
            <w:tcW w:w="1080" w:type="dxa"/>
            <w:tcPrChange w:id="47" w:author="Fontamillas, Romelia@DSS" w:date="2020-06-11T23:37:00Z">
              <w:tcPr>
                <w:tcW w:w="1262" w:type="dxa"/>
              </w:tcPr>
            </w:tcPrChange>
          </w:tcPr>
          <w:p w14:paraId="41C64A00" w14:textId="77777777" w:rsidR="005D370D" w:rsidRPr="00955A07" w:rsidRDefault="005D370D" w:rsidP="0085716F">
            <w:pPr>
              <w:tabs>
                <w:tab w:val="left" w:pos="9540"/>
              </w:tabs>
              <w:rPr>
                <w:rFonts w:ascii="Calibri" w:hAnsi="Calibri" w:cs="Calibri"/>
              </w:rPr>
            </w:pPr>
          </w:p>
        </w:tc>
      </w:tr>
    </w:tbl>
    <w:p w14:paraId="73FC2001" w14:textId="1C7F603B" w:rsidR="005D370D" w:rsidRDefault="005A1111" w:rsidP="0085716F">
      <w:pPr>
        <w:pStyle w:val="Heading2"/>
      </w:pPr>
      <w:r w:rsidRPr="007F1B8D">
        <w:t>Demographic Profile</w:t>
      </w:r>
    </w:p>
    <w:tbl>
      <w:tblPr>
        <w:tblStyle w:val="TableGrid"/>
        <w:tblW w:w="9535" w:type="dxa"/>
        <w:tblInd w:w="360" w:type="dxa"/>
        <w:tblLayout w:type="fixed"/>
        <w:tblLook w:val="04A0" w:firstRow="1" w:lastRow="0" w:firstColumn="1" w:lastColumn="0" w:noHBand="0" w:noVBand="1"/>
        <w:tblPrChange w:id="48"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49">
          <w:tblGrid>
            <w:gridCol w:w="3162"/>
            <w:gridCol w:w="3162"/>
            <w:gridCol w:w="534"/>
            <w:gridCol w:w="1367"/>
            <w:gridCol w:w="1262"/>
          </w:tblGrid>
        </w:tblGridChange>
      </w:tblGrid>
      <w:tr w:rsidR="005A1111" w:rsidRPr="00955A07" w14:paraId="1E3C1D79" w14:textId="77777777" w:rsidTr="00D90595">
        <w:trPr>
          <w:trHeight w:val="144"/>
          <w:tblHeader/>
          <w:trPrChange w:id="50" w:author="Fontamillas, Romelia@DSS" w:date="2020-06-11T23:37:00Z">
            <w:trPr>
              <w:trHeight w:val="144"/>
            </w:trPr>
          </w:trPrChange>
        </w:trPr>
        <w:tc>
          <w:tcPr>
            <w:tcW w:w="7105" w:type="dxa"/>
            <w:shd w:val="clear" w:color="auto" w:fill="D9D9D9" w:themeFill="background1" w:themeFillShade="D9"/>
            <w:tcPrChange w:id="51" w:author="Fontamillas, Romelia@DSS" w:date="2020-06-11T23:37:00Z">
              <w:tcPr>
                <w:tcW w:w="3162" w:type="dxa"/>
                <w:shd w:val="clear" w:color="auto" w:fill="D9D9D9" w:themeFill="background1" w:themeFillShade="D9"/>
              </w:tcPr>
            </w:tcPrChange>
          </w:tcPr>
          <w:p w14:paraId="297360A0" w14:textId="77777777" w:rsidR="005A1111" w:rsidRPr="009E450F" w:rsidRDefault="005A1111" w:rsidP="005A1111">
            <w:pPr>
              <w:pStyle w:val="ListParagraph"/>
              <w:numPr>
                <w:ilvl w:val="0"/>
                <w:numId w:val="20"/>
              </w:numPr>
              <w:tabs>
                <w:tab w:val="left" w:pos="9540"/>
              </w:tabs>
              <w:rPr>
                <w:rFonts w:ascii="Calibri" w:hAnsi="Calibri" w:cs="Calibri"/>
              </w:rPr>
            </w:pPr>
            <w:r w:rsidRPr="009E450F">
              <w:rPr>
                <w:rFonts w:ascii="Calibri" w:hAnsi="Calibri" w:cs="Calibri"/>
                <w:i/>
              </w:rPr>
              <w:t>General County Demographics</w:t>
            </w:r>
          </w:p>
        </w:tc>
        <w:tc>
          <w:tcPr>
            <w:tcW w:w="1350" w:type="dxa"/>
            <w:shd w:val="clear" w:color="auto" w:fill="D9D9D9" w:themeFill="background1" w:themeFillShade="D9"/>
            <w:tcPrChange w:id="52" w:author="Fontamillas, Romelia@DSS" w:date="2020-06-11T23:37:00Z">
              <w:tcPr>
                <w:tcW w:w="3162" w:type="dxa"/>
                <w:shd w:val="clear" w:color="auto" w:fill="D9D9D9" w:themeFill="background1" w:themeFillShade="D9"/>
              </w:tcPr>
            </w:tcPrChange>
          </w:tcPr>
          <w:p w14:paraId="4A4E9F5C" w14:textId="5FC08E9A" w:rsidR="005A1111" w:rsidRPr="009E450F" w:rsidRDefault="005A1111" w:rsidP="005A1111">
            <w:pPr>
              <w:pStyle w:val="ListParagraph"/>
              <w:tabs>
                <w:tab w:val="left" w:pos="9540"/>
              </w:tabs>
              <w:ind w:left="-14"/>
              <w:rPr>
                <w:rFonts w:ascii="Calibri" w:hAnsi="Calibri" w:cs="Calibri"/>
              </w:rPr>
              <w:pPrChange w:id="53" w:author="Fontamillas, Romelia@DSS" w:date="2020-06-11T23:22:00Z">
                <w:pPr>
                  <w:pStyle w:val="ListParagraph"/>
                  <w:numPr>
                    <w:numId w:val="20"/>
                  </w:numPr>
                  <w:ind w:hanging="360"/>
                </w:pPr>
              </w:pPrChange>
            </w:pPr>
            <w:r w:rsidRPr="00AC22D1">
              <w:rPr>
                <w:rFonts w:ascii="Calibri" w:hAnsi="Calibri" w:cs="Calibri"/>
              </w:rPr>
              <w:t>Location in Instruction Manual</w:t>
            </w:r>
          </w:p>
        </w:tc>
        <w:tc>
          <w:tcPr>
            <w:tcW w:w="1080" w:type="dxa"/>
            <w:shd w:val="clear" w:color="auto" w:fill="D9D9D9" w:themeFill="background1" w:themeFillShade="D9"/>
            <w:tcPrChange w:id="54" w:author="Fontamillas, Romelia@DSS" w:date="2020-06-11T23:37:00Z">
              <w:tcPr>
                <w:tcW w:w="3163" w:type="dxa"/>
                <w:gridSpan w:val="3"/>
                <w:shd w:val="clear" w:color="auto" w:fill="D9D9D9" w:themeFill="background1" w:themeFillShade="D9"/>
              </w:tcPr>
            </w:tcPrChange>
          </w:tcPr>
          <w:p w14:paraId="1E61851B" w14:textId="792BA44D" w:rsidR="005A1111" w:rsidRPr="009E450F" w:rsidRDefault="005A1111" w:rsidP="005A1111">
            <w:pPr>
              <w:pStyle w:val="ListParagraph"/>
              <w:tabs>
                <w:tab w:val="left" w:pos="9540"/>
              </w:tabs>
              <w:ind w:left="0" w:hanging="14"/>
              <w:rPr>
                <w:rFonts w:ascii="Calibri" w:hAnsi="Calibri" w:cs="Calibri"/>
              </w:rPr>
              <w:pPrChange w:id="55" w:author="Fontamillas, Romelia@DSS" w:date="2020-06-11T23:22:00Z">
                <w:pPr>
                  <w:pStyle w:val="ListParagraph"/>
                  <w:numPr>
                    <w:numId w:val="20"/>
                  </w:numPr>
                  <w:ind w:hanging="360"/>
                </w:pPr>
              </w:pPrChange>
            </w:pPr>
            <w:r w:rsidRPr="00955A07">
              <w:rPr>
                <w:rFonts w:ascii="Calibri" w:hAnsi="Calibri" w:cs="Calibri"/>
              </w:rPr>
              <w:t>Location in CSA (Page #)</w:t>
            </w:r>
          </w:p>
        </w:tc>
      </w:tr>
      <w:tr w:rsidR="005A1111" w:rsidRPr="00955A07" w14:paraId="0E1F213F" w14:textId="77777777" w:rsidTr="005D370D">
        <w:trPr>
          <w:trHeight w:val="144"/>
          <w:trPrChange w:id="56" w:author="Fontamillas, Romelia@DSS" w:date="2020-06-11T23:37:00Z">
            <w:trPr>
              <w:trHeight w:val="144"/>
            </w:trPr>
          </w:trPrChange>
        </w:trPr>
        <w:tc>
          <w:tcPr>
            <w:tcW w:w="7105" w:type="dxa"/>
            <w:tcPrChange w:id="57" w:author="Fontamillas, Romelia@DSS" w:date="2020-06-11T23:37:00Z">
              <w:tcPr>
                <w:tcW w:w="6858" w:type="dxa"/>
                <w:gridSpan w:val="3"/>
              </w:tcPr>
            </w:tcPrChange>
          </w:tcPr>
          <w:p w14:paraId="03437B6F" w14:textId="77777777" w:rsidR="005A1111" w:rsidRPr="00955A07" w:rsidRDefault="005A1111" w:rsidP="005A1111">
            <w:pPr>
              <w:tabs>
                <w:tab w:val="left" w:pos="9540"/>
              </w:tabs>
              <w:rPr>
                <w:rFonts w:ascii="Calibri" w:hAnsi="Calibri" w:cs="Calibri"/>
              </w:rPr>
            </w:pPr>
            <w:r w:rsidRPr="00955A07">
              <w:rPr>
                <w:rFonts w:ascii="Calibri" w:hAnsi="Calibri" w:cs="Calibri"/>
              </w:rPr>
              <w:t>Population stratified by age and ethnicity and language spoken</w:t>
            </w:r>
          </w:p>
        </w:tc>
        <w:tc>
          <w:tcPr>
            <w:tcW w:w="1350" w:type="dxa"/>
            <w:tcPrChange w:id="58" w:author="Fontamillas, Romelia@DSS" w:date="2020-06-11T23:37:00Z">
              <w:tcPr>
                <w:tcW w:w="1367" w:type="dxa"/>
              </w:tcPr>
            </w:tcPrChange>
          </w:tcPr>
          <w:p w14:paraId="4EE307F2"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22-23</w:t>
            </w:r>
          </w:p>
        </w:tc>
        <w:tc>
          <w:tcPr>
            <w:tcW w:w="1080" w:type="dxa"/>
            <w:tcPrChange w:id="59" w:author="Fontamillas, Romelia@DSS" w:date="2020-06-11T23:37:00Z">
              <w:tcPr>
                <w:tcW w:w="1262" w:type="dxa"/>
              </w:tcPr>
            </w:tcPrChange>
          </w:tcPr>
          <w:p w14:paraId="76B4B8B6" w14:textId="77777777" w:rsidR="005A1111" w:rsidRPr="00955A07" w:rsidRDefault="005A1111" w:rsidP="005A1111">
            <w:pPr>
              <w:tabs>
                <w:tab w:val="left" w:pos="9540"/>
              </w:tabs>
              <w:rPr>
                <w:rFonts w:ascii="Calibri" w:hAnsi="Calibri" w:cs="Calibri"/>
              </w:rPr>
            </w:pPr>
          </w:p>
        </w:tc>
      </w:tr>
      <w:tr w:rsidR="005A1111" w:rsidRPr="00955A07" w14:paraId="59487D83" w14:textId="77777777" w:rsidTr="005D370D">
        <w:trPr>
          <w:trHeight w:val="144"/>
          <w:trPrChange w:id="60" w:author="Fontamillas, Romelia@DSS" w:date="2020-06-11T23:37:00Z">
            <w:trPr>
              <w:trHeight w:val="144"/>
            </w:trPr>
          </w:trPrChange>
        </w:trPr>
        <w:tc>
          <w:tcPr>
            <w:tcW w:w="7105" w:type="dxa"/>
            <w:tcPrChange w:id="61" w:author="Fontamillas, Romelia@DSS" w:date="2020-06-11T23:37:00Z">
              <w:tcPr>
                <w:tcW w:w="6858" w:type="dxa"/>
                <w:gridSpan w:val="3"/>
              </w:tcPr>
            </w:tcPrChange>
          </w:tcPr>
          <w:p w14:paraId="5B4B1C91" w14:textId="77777777" w:rsidR="005A1111" w:rsidRPr="00955A07" w:rsidRDefault="005A1111" w:rsidP="005A1111">
            <w:pPr>
              <w:tabs>
                <w:tab w:val="left" w:pos="9540"/>
              </w:tabs>
              <w:rPr>
                <w:rFonts w:ascii="Calibri" w:hAnsi="Calibri" w:cs="Calibri"/>
              </w:rPr>
            </w:pPr>
            <w:r w:rsidRPr="00955A07">
              <w:rPr>
                <w:rFonts w:ascii="Calibri" w:hAnsi="Calibri" w:cs="Calibri"/>
              </w:rPr>
              <w:t>Median income</w:t>
            </w:r>
          </w:p>
        </w:tc>
        <w:tc>
          <w:tcPr>
            <w:tcW w:w="1350" w:type="dxa"/>
            <w:tcPrChange w:id="62" w:author="Fontamillas, Romelia@DSS" w:date="2020-06-11T23:37:00Z">
              <w:tcPr>
                <w:tcW w:w="1367" w:type="dxa"/>
              </w:tcPr>
            </w:tcPrChange>
          </w:tcPr>
          <w:p w14:paraId="6B93C6BB"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63" w:author="Fontamillas, Romelia@DSS" w:date="2020-06-11T23:37:00Z">
              <w:tcPr>
                <w:tcW w:w="1262" w:type="dxa"/>
              </w:tcPr>
            </w:tcPrChange>
          </w:tcPr>
          <w:p w14:paraId="1F3BEEE5" w14:textId="77777777" w:rsidR="005A1111" w:rsidRPr="00955A07" w:rsidRDefault="005A1111" w:rsidP="005A1111">
            <w:pPr>
              <w:tabs>
                <w:tab w:val="left" w:pos="9540"/>
              </w:tabs>
              <w:rPr>
                <w:rFonts w:ascii="Calibri" w:hAnsi="Calibri" w:cs="Calibri"/>
              </w:rPr>
            </w:pPr>
          </w:p>
        </w:tc>
      </w:tr>
      <w:tr w:rsidR="005A1111" w:rsidRPr="00955A07" w14:paraId="5C9B3953" w14:textId="77777777" w:rsidTr="005D370D">
        <w:trPr>
          <w:trHeight w:val="144"/>
          <w:trPrChange w:id="64" w:author="Fontamillas, Romelia@DSS" w:date="2020-06-11T23:37:00Z">
            <w:trPr>
              <w:trHeight w:val="144"/>
            </w:trPr>
          </w:trPrChange>
        </w:trPr>
        <w:tc>
          <w:tcPr>
            <w:tcW w:w="7105" w:type="dxa"/>
            <w:tcPrChange w:id="65" w:author="Fontamillas, Romelia@DSS" w:date="2020-06-11T23:37:00Z">
              <w:tcPr>
                <w:tcW w:w="6858" w:type="dxa"/>
                <w:gridSpan w:val="3"/>
              </w:tcPr>
            </w:tcPrChange>
          </w:tcPr>
          <w:p w14:paraId="4D03FEE1" w14:textId="77777777" w:rsidR="005A1111" w:rsidRPr="00955A07" w:rsidRDefault="005A1111" w:rsidP="005A1111">
            <w:pPr>
              <w:tabs>
                <w:tab w:val="left" w:pos="9540"/>
              </w:tabs>
              <w:rPr>
                <w:rFonts w:ascii="Calibri" w:hAnsi="Calibri" w:cs="Calibri"/>
              </w:rPr>
            </w:pPr>
            <w:r w:rsidRPr="00955A07">
              <w:rPr>
                <w:rFonts w:ascii="Calibri" w:hAnsi="Calibri" w:cs="Calibri"/>
              </w:rPr>
              <w:t>Unemployment data</w:t>
            </w:r>
          </w:p>
        </w:tc>
        <w:tc>
          <w:tcPr>
            <w:tcW w:w="1350" w:type="dxa"/>
            <w:tcPrChange w:id="66" w:author="Fontamillas, Romelia@DSS" w:date="2020-06-11T23:37:00Z">
              <w:tcPr>
                <w:tcW w:w="1367" w:type="dxa"/>
              </w:tcPr>
            </w:tcPrChange>
          </w:tcPr>
          <w:p w14:paraId="2D55D3FB"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67" w:author="Fontamillas, Romelia@DSS" w:date="2020-06-11T23:37:00Z">
              <w:tcPr>
                <w:tcW w:w="1262" w:type="dxa"/>
              </w:tcPr>
            </w:tcPrChange>
          </w:tcPr>
          <w:p w14:paraId="50B220A5" w14:textId="77777777" w:rsidR="005A1111" w:rsidRPr="00955A07" w:rsidRDefault="005A1111" w:rsidP="005A1111">
            <w:pPr>
              <w:tabs>
                <w:tab w:val="left" w:pos="9540"/>
              </w:tabs>
              <w:rPr>
                <w:rFonts w:ascii="Calibri" w:hAnsi="Calibri" w:cs="Calibri"/>
              </w:rPr>
            </w:pPr>
          </w:p>
        </w:tc>
      </w:tr>
      <w:tr w:rsidR="005A1111" w:rsidRPr="00955A07" w14:paraId="345D4E49" w14:textId="77777777" w:rsidTr="005D370D">
        <w:trPr>
          <w:trHeight w:val="144"/>
          <w:trPrChange w:id="68" w:author="Fontamillas, Romelia@DSS" w:date="2020-06-11T23:37:00Z">
            <w:trPr>
              <w:trHeight w:val="144"/>
            </w:trPr>
          </w:trPrChange>
        </w:trPr>
        <w:tc>
          <w:tcPr>
            <w:tcW w:w="7105" w:type="dxa"/>
            <w:tcPrChange w:id="69" w:author="Fontamillas, Romelia@DSS" w:date="2020-06-11T23:37:00Z">
              <w:tcPr>
                <w:tcW w:w="6858" w:type="dxa"/>
                <w:gridSpan w:val="3"/>
              </w:tcPr>
            </w:tcPrChange>
          </w:tcPr>
          <w:p w14:paraId="49F307C2" w14:textId="77777777" w:rsidR="005A1111" w:rsidRPr="00955A07" w:rsidRDefault="005A1111" w:rsidP="005A1111">
            <w:pPr>
              <w:tabs>
                <w:tab w:val="left" w:pos="9540"/>
              </w:tabs>
              <w:rPr>
                <w:rFonts w:ascii="Calibri" w:hAnsi="Calibri" w:cs="Calibri"/>
              </w:rPr>
            </w:pPr>
            <w:r w:rsidRPr="00955A07">
              <w:rPr>
                <w:rFonts w:ascii="Calibri" w:hAnsi="Calibri" w:cs="Calibri"/>
              </w:rPr>
              <w:t>Average housing costs</w:t>
            </w:r>
          </w:p>
        </w:tc>
        <w:tc>
          <w:tcPr>
            <w:tcW w:w="1350" w:type="dxa"/>
            <w:tcPrChange w:id="70" w:author="Fontamillas, Romelia@DSS" w:date="2020-06-11T23:37:00Z">
              <w:tcPr>
                <w:tcW w:w="1367" w:type="dxa"/>
              </w:tcPr>
            </w:tcPrChange>
          </w:tcPr>
          <w:p w14:paraId="0B7D78D1"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71" w:author="Fontamillas, Romelia@DSS" w:date="2020-06-11T23:37:00Z">
              <w:tcPr>
                <w:tcW w:w="1262" w:type="dxa"/>
              </w:tcPr>
            </w:tcPrChange>
          </w:tcPr>
          <w:p w14:paraId="6790AD82" w14:textId="77777777" w:rsidR="005A1111" w:rsidRPr="00955A07" w:rsidRDefault="005A1111" w:rsidP="005A1111">
            <w:pPr>
              <w:tabs>
                <w:tab w:val="left" w:pos="9540"/>
              </w:tabs>
              <w:rPr>
                <w:rFonts w:ascii="Calibri" w:hAnsi="Calibri" w:cs="Calibri"/>
              </w:rPr>
            </w:pPr>
          </w:p>
        </w:tc>
      </w:tr>
      <w:tr w:rsidR="005A1111" w:rsidRPr="00955A07" w14:paraId="62BC621D" w14:textId="77777777" w:rsidTr="005D370D">
        <w:trPr>
          <w:trHeight w:val="144"/>
          <w:trPrChange w:id="72" w:author="Fontamillas, Romelia@DSS" w:date="2020-06-11T23:37:00Z">
            <w:trPr>
              <w:trHeight w:val="144"/>
            </w:trPr>
          </w:trPrChange>
        </w:trPr>
        <w:tc>
          <w:tcPr>
            <w:tcW w:w="7105" w:type="dxa"/>
            <w:tcPrChange w:id="73" w:author="Fontamillas, Romelia@DSS" w:date="2020-06-11T23:37:00Z">
              <w:tcPr>
                <w:tcW w:w="6858" w:type="dxa"/>
                <w:gridSpan w:val="3"/>
              </w:tcPr>
            </w:tcPrChange>
          </w:tcPr>
          <w:p w14:paraId="7A911C3C" w14:textId="77777777" w:rsidR="005A1111" w:rsidRPr="00955A07" w:rsidRDefault="005A1111" w:rsidP="005A1111">
            <w:pPr>
              <w:tabs>
                <w:tab w:val="left" w:pos="9540"/>
              </w:tabs>
              <w:rPr>
                <w:rFonts w:ascii="Calibri" w:hAnsi="Calibri" w:cs="Calibri"/>
              </w:rPr>
            </w:pPr>
            <w:r w:rsidRPr="00955A07">
              <w:rPr>
                <w:rFonts w:ascii="Calibri" w:hAnsi="Calibri" w:cs="Calibri"/>
              </w:rPr>
              <w:t>Homelessness data</w:t>
            </w:r>
          </w:p>
        </w:tc>
        <w:tc>
          <w:tcPr>
            <w:tcW w:w="1350" w:type="dxa"/>
            <w:tcPrChange w:id="74" w:author="Fontamillas, Romelia@DSS" w:date="2020-06-11T23:37:00Z">
              <w:tcPr>
                <w:tcW w:w="1367" w:type="dxa"/>
              </w:tcPr>
            </w:tcPrChange>
          </w:tcPr>
          <w:p w14:paraId="2BF52235"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75" w:author="Fontamillas, Romelia@DSS" w:date="2020-06-11T23:37:00Z">
              <w:tcPr>
                <w:tcW w:w="1262" w:type="dxa"/>
              </w:tcPr>
            </w:tcPrChange>
          </w:tcPr>
          <w:p w14:paraId="762E2132" w14:textId="77777777" w:rsidR="005A1111" w:rsidRPr="00955A07" w:rsidRDefault="005A1111" w:rsidP="005A1111">
            <w:pPr>
              <w:tabs>
                <w:tab w:val="left" w:pos="9540"/>
              </w:tabs>
              <w:rPr>
                <w:rFonts w:ascii="Calibri" w:hAnsi="Calibri" w:cs="Calibri"/>
              </w:rPr>
            </w:pPr>
          </w:p>
        </w:tc>
      </w:tr>
      <w:tr w:rsidR="005A1111" w:rsidRPr="00955A07" w14:paraId="497AB53C" w14:textId="77777777" w:rsidTr="005D370D">
        <w:trPr>
          <w:trHeight w:val="144"/>
          <w:trPrChange w:id="76" w:author="Fontamillas, Romelia@DSS" w:date="2020-06-11T23:37:00Z">
            <w:trPr>
              <w:trHeight w:val="144"/>
            </w:trPr>
          </w:trPrChange>
        </w:trPr>
        <w:tc>
          <w:tcPr>
            <w:tcW w:w="7105" w:type="dxa"/>
            <w:tcPrChange w:id="77" w:author="Fontamillas, Romelia@DSS" w:date="2020-06-11T23:37:00Z">
              <w:tcPr>
                <w:tcW w:w="6858" w:type="dxa"/>
                <w:gridSpan w:val="3"/>
              </w:tcPr>
            </w:tcPrChange>
          </w:tcPr>
          <w:p w14:paraId="700CE28D" w14:textId="77777777" w:rsidR="005A1111" w:rsidRPr="00955A07" w:rsidRDefault="005A1111" w:rsidP="005A1111">
            <w:pPr>
              <w:tabs>
                <w:tab w:val="left" w:pos="9540"/>
              </w:tabs>
              <w:rPr>
                <w:rFonts w:ascii="Calibri" w:hAnsi="Calibri" w:cs="Calibri"/>
              </w:rPr>
            </w:pPr>
            <w:r w:rsidRPr="00955A07">
              <w:rPr>
                <w:rFonts w:ascii="Calibri" w:hAnsi="Calibri" w:cs="Calibri"/>
              </w:rPr>
              <w:t xml:space="preserve">List of federally recognized active tribes in the county or the tribes, </w:t>
            </w:r>
            <w:r>
              <w:rPr>
                <w:rFonts w:ascii="Calibri" w:hAnsi="Calibri" w:cs="Calibri"/>
              </w:rPr>
              <w:t>and</w:t>
            </w:r>
            <w:r w:rsidRPr="00955A07">
              <w:rPr>
                <w:rFonts w:ascii="Calibri" w:hAnsi="Calibri" w:cs="Calibri"/>
              </w:rPr>
              <w:t xml:space="preserve"> service providers served most frequently</w:t>
            </w:r>
          </w:p>
        </w:tc>
        <w:tc>
          <w:tcPr>
            <w:tcW w:w="1350" w:type="dxa"/>
            <w:tcPrChange w:id="78" w:author="Fontamillas, Romelia@DSS" w:date="2020-06-11T23:37:00Z">
              <w:tcPr>
                <w:tcW w:w="1367" w:type="dxa"/>
              </w:tcPr>
            </w:tcPrChange>
          </w:tcPr>
          <w:p w14:paraId="395C2A44"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79" w:author="Fontamillas, Romelia@DSS" w:date="2020-06-11T23:37:00Z">
              <w:tcPr>
                <w:tcW w:w="1262" w:type="dxa"/>
              </w:tcPr>
            </w:tcPrChange>
          </w:tcPr>
          <w:p w14:paraId="1FCE540A" w14:textId="77777777" w:rsidR="005A1111" w:rsidRPr="00955A07" w:rsidRDefault="005A1111" w:rsidP="005A1111">
            <w:pPr>
              <w:tabs>
                <w:tab w:val="left" w:pos="9540"/>
              </w:tabs>
              <w:rPr>
                <w:rFonts w:ascii="Calibri" w:hAnsi="Calibri" w:cs="Calibri"/>
              </w:rPr>
            </w:pPr>
          </w:p>
        </w:tc>
      </w:tr>
      <w:tr w:rsidR="005A1111" w:rsidRPr="00955A07" w14:paraId="0561A698" w14:textId="77777777" w:rsidTr="005D370D">
        <w:trPr>
          <w:trHeight w:val="144"/>
          <w:trPrChange w:id="80" w:author="Fontamillas, Romelia@DSS" w:date="2020-06-11T23:37:00Z">
            <w:trPr>
              <w:trHeight w:val="144"/>
            </w:trPr>
          </w:trPrChange>
        </w:trPr>
        <w:tc>
          <w:tcPr>
            <w:tcW w:w="7105" w:type="dxa"/>
            <w:tcPrChange w:id="81" w:author="Fontamillas, Romelia@DSS" w:date="2020-06-11T23:37:00Z">
              <w:tcPr>
                <w:tcW w:w="3162" w:type="dxa"/>
              </w:tcPr>
            </w:tcPrChange>
          </w:tcPr>
          <w:p w14:paraId="48415FF1"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Analysis addressing the following:</w:t>
            </w:r>
          </w:p>
        </w:tc>
        <w:tc>
          <w:tcPr>
            <w:tcW w:w="1350" w:type="dxa"/>
            <w:tcPrChange w:id="82" w:author="Fontamillas, Romelia@DSS" w:date="2020-06-11T23:37:00Z">
              <w:tcPr>
                <w:tcW w:w="3162" w:type="dxa"/>
              </w:tcPr>
            </w:tcPrChange>
          </w:tcPr>
          <w:p w14:paraId="0F0A74B3" w14:textId="77777777" w:rsidR="005A1111" w:rsidRPr="00DD2FFB" w:rsidRDefault="005A1111" w:rsidP="005A1111">
            <w:pPr>
              <w:tabs>
                <w:tab w:val="left" w:pos="9540"/>
              </w:tabs>
              <w:rPr>
                <w:rFonts w:ascii="Calibri" w:hAnsi="Calibri" w:cs="Calibri"/>
                <w:color w:val="FF0000"/>
                <w:highlight w:val="yellow"/>
              </w:rPr>
            </w:pPr>
          </w:p>
        </w:tc>
        <w:tc>
          <w:tcPr>
            <w:tcW w:w="1080" w:type="dxa"/>
            <w:tcPrChange w:id="83" w:author="Fontamillas, Romelia@DSS" w:date="2020-06-11T23:37:00Z">
              <w:tcPr>
                <w:tcW w:w="3163" w:type="dxa"/>
                <w:gridSpan w:val="3"/>
              </w:tcPr>
            </w:tcPrChange>
          </w:tcPr>
          <w:p w14:paraId="0387A215" w14:textId="6E4AD7B0" w:rsidR="005A1111" w:rsidRPr="00DD2FFB" w:rsidRDefault="005A1111" w:rsidP="005A1111">
            <w:pPr>
              <w:tabs>
                <w:tab w:val="left" w:pos="9540"/>
              </w:tabs>
              <w:rPr>
                <w:rFonts w:ascii="Calibri" w:hAnsi="Calibri" w:cs="Calibri"/>
                <w:color w:val="FF0000"/>
                <w:highlight w:val="yellow"/>
              </w:rPr>
            </w:pPr>
          </w:p>
        </w:tc>
      </w:tr>
      <w:tr w:rsidR="005A1111" w:rsidRPr="00955A07" w14:paraId="7A1AE61E" w14:textId="77777777" w:rsidTr="005D370D">
        <w:trPr>
          <w:trHeight w:val="144"/>
          <w:trPrChange w:id="84" w:author="Fontamillas, Romelia@DSS" w:date="2020-06-11T23:37:00Z">
            <w:trPr>
              <w:trHeight w:val="144"/>
            </w:trPr>
          </w:trPrChange>
        </w:trPr>
        <w:tc>
          <w:tcPr>
            <w:tcW w:w="7105" w:type="dxa"/>
            <w:tcPrChange w:id="85" w:author="Fontamillas, Romelia@DSS" w:date="2020-06-11T23:37:00Z">
              <w:tcPr>
                <w:tcW w:w="6858" w:type="dxa"/>
                <w:gridSpan w:val="3"/>
              </w:tcPr>
            </w:tcPrChange>
          </w:tcPr>
          <w:p w14:paraId="0E40DA15" w14:textId="77777777" w:rsidR="005A1111" w:rsidRPr="00955A07" w:rsidRDefault="005A1111" w:rsidP="005A1111">
            <w:pPr>
              <w:numPr>
                <w:ilvl w:val="0"/>
                <w:numId w:val="1"/>
              </w:numPr>
              <w:tabs>
                <w:tab w:val="left" w:pos="9540"/>
              </w:tabs>
              <w:rPr>
                <w:rFonts w:ascii="Calibri" w:hAnsi="Calibri" w:cs="Calibri"/>
              </w:rPr>
            </w:pPr>
            <w:r w:rsidRPr="00955A07">
              <w:rPr>
                <w:rFonts w:ascii="Calibri" w:hAnsi="Calibri" w:cs="Calibri"/>
              </w:rPr>
              <w:t>Regional differences including areas of concentrated poverty, residential instability, high unemployment or limited family supports and services</w:t>
            </w:r>
          </w:p>
        </w:tc>
        <w:tc>
          <w:tcPr>
            <w:tcW w:w="1350" w:type="dxa"/>
            <w:tcPrChange w:id="86" w:author="Fontamillas, Romelia@DSS" w:date="2020-06-11T23:37:00Z">
              <w:tcPr>
                <w:tcW w:w="1367" w:type="dxa"/>
              </w:tcPr>
            </w:tcPrChange>
          </w:tcPr>
          <w:p w14:paraId="68FB0855"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87" w:author="Fontamillas, Romelia@DSS" w:date="2020-06-11T23:37:00Z">
              <w:tcPr>
                <w:tcW w:w="1262" w:type="dxa"/>
              </w:tcPr>
            </w:tcPrChange>
          </w:tcPr>
          <w:p w14:paraId="017B8145" w14:textId="77777777" w:rsidR="005A1111" w:rsidRPr="00955A07" w:rsidRDefault="005A1111" w:rsidP="005A1111">
            <w:pPr>
              <w:tabs>
                <w:tab w:val="left" w:pos="9540"/>
              </w:tabs>
              <w:rPr>
                <w:rFonts w:ascii="Calibri" w:hAnsi="Calibri" w:cs="Calibri"/>
              </w:rPr>
            </w:pPr>
          </w:p>
        </w:tc>
      </w:tr>
      <w:tr w:rsidR="005A1111" w:rsidRPr="00955A07" w14:paraId="29094518" w14:textId="77777777" w:rsidTr="005D370D">
        <w:trPr>
          <w:trHeight w:val="144"/>
          <w:trPrChange w:id="88" w:author="Fontamillas, Romelia@DSS" w:date="2020-06-11T23:37:00Z">
            <w:trPr>
              <w:trHeight w:val="144"/>
            </w:trPr>
          </w:trPrChange>
        </w:trPr>
        <w:tc>
          <w:tcPr>
            <w:tcW w:w="7105" w:type="dxa"/>
            <w:tcPrChange w:id="89" w:author="Fontamillas, Romelia@DSS" w:date="2020-06-11T23:37:00Z">
              <w:tcPr>
                <w:tcW w:w="6858" w:type="dxa"/>
                <w:gridSpan w:val="3"/>
              </w:tcPr>
            </w:tcPrChange>
          </w:tcPr>
          <w:p w14:paraId="74FAF3A0" w14:textId="77777777" w:rsidR="005A1111" w:rsidRPr="00955A07" w:rsidRDefault="005A1111" w:rsidP="005A1111">
            <w:pPr>
              <w:numPr>
                <w:ilvl w:val="0"/>
                <w:numId w:val="1"/>
              </w:numPr>
              <w:tabs>
                <w:tab w:val="left" w:pos="9540"/>
              </w:tabs>
              <w:rPr>
                <w:rFonts w:ascii="Calibri" w:hAnsi="Calibri" w:cs="Calibri"/>
              </w:rPr>
            </w:pPr>
            <w:r w:rsidRPr="00955A07">
              <w:rPr>
                <w:rFonts w:ascii="Calibri" w:hAnsi="Calibri" w:cs="Calibri"/>
              </w:rPr>
              <w:t>Changes or trends since the last CSA and potential impact on the delivery and/or availability of services</w:t>
            </w:r>
          </w:p>
        </w:tc>
        <w:tc>
          <w:tcPr>
            <w:tcW w:w="1350" w:type="dxa"/>
            <w:tcPrChange w:id="90" w:author="Fontamillas, Romelia@DSS" w:date="2020-06-11T23:37:00Z">
              <w:tcPr>
                <w:tcW w:w="1367" w:type="dxa"/>
              </w:tcPr>
            </w:tcPrChange>
          </w:tcPr>
          <w:p w14:paraId="5A6127B3"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91" w:author="Fontamillas, Romelia@DSS" w:date="2020-06-11T23:37:00Z">
              <w:tcPr>
                <w:tcW w:w="1262" w:type="dxa"/>
              </w:tcPr>
            </w:tcPrChange>
          </w:tcPr>
          <w:p w14:paraId="5C3CF17E" w14:textId="77777777" w:rsidR="005A1111" w:rsidRPr="00955A07" w:rsidRDefault="005A1111" w:rsidP="005A1111">
            <w:pPr>
              <w:tabs>
                <w:tab w:val="left" w:pos="9540"/>
              </w:tabs>
              <w:rPr>
                <w:rFonts w:ascii="Calibri" w:hAnsi="Calibri" w:cs="Calibri"/>
              </w:rPr>
            </w:pPr>
          </w:p>
        </w:tc>
      </w:tr>
      <w:tr w:rsidR="005A1111" w:rsidRPr="00955A07" w14:paraId="3FB83788" w14:textId="77777777" w:rsidTr="005D370D">
        <w:trPr>
          <w:trHeight w:val="144"/>
          <w:trPrChange w:id="92" w:author="Fontamillas, Romelia@DSS" w:date="2020-06-11T23:37:00Z">
            <w:trPr>
              <w:trHeight w:val="144"/>
            </w:trPr>
          </w:trPrChange>
        </w:trPr>
        <w:tc>
          <w:tcPr>
            <w:tcW w:w="7105" w:type="dxa"/>
            <w:tcPrChange w:id="93" w:author="Fontamillas, Romelia@DSS" w:date="2020-06-11T23:37:00Z">
              <w:tcPr>
                <w:tcW w:w="6858" w:type="dxa"/>
                <w:gridSpan w:val="3"/>
              </w:tcPr>
            </w:tcPrChange>
          </w:tcPr>
          <w:p w14:paraId="63AC66C9" w14:textId="77777777" w:rsidR="005A1111" w:rsidRPr="00955A07" w:rsidRDefault="005A1111" w:rsidP="005A1111">
            <w:pPr>
              <w:numPr>
                <w:ilvl w:val="0"/>
                <w:numId w:val="1"/>
              </w:numPr>
              <w:tabs>
                <w:tab w:val="left" w:pos="9540"/>
              </w:tabs>
              <w:rPr>
                <w:rFonts w:ascii="Calibri" w:hAnsi="Calibri" w:cs="Calibri"/>
              </w:rPr>
            </w:pPr>
            <w:r w:rsidRPr="00955A07">
              <w:rPr>
                <w:rFonts w:ascii="Calibri" w:hAnsi="Calibri" w:cs="Calibri"/>
              </w:rPr>
              <w:t xml:space="preserve">Changes or trends since the last CSA and impact on </w:t>
            </w:r>
            <w:r>
              <w:rPr>
                <w:rFonts w:ascii="Calibri" w:hAnsi="Calibri" w:cs="Calibri"/>
              </w:rPr>
              <w:t xml:space="preserve">the county’s </w:t>
            </w:r>
            <w:r w:rsidRPr="00955A07">
              <w:rPr>
                <w:rFonts w:ascii="Calibri" w:hAnsi="Calibri" w:cs="Calibri"/>
              </w:rPr>
              <w:t xml:space="preserve">performance around the </w:t>
            </w:r>
            <w:r>
              <w:rPr>
                <w:rFonts w:ascii="Calibri" w:hAnsi="Calibri" w:cs="Calibri"/>
              </w:rPr>
              <w:t>Outcome Data Measures</w:t>
            </w:r>
          </w:p>
        </w:tc>
        <w:tc>
          <w:tcPr>
            <w:tcW w:w="1350" w:type="dxa"/>
            <w:tcPrChange w:id="94" w:author="Fontamillas, Romelia@DSS" w:date="2020-06-11T23:37:00Z">
              <w:tcPr>
                <w:tcW w:w="1367" w:type="dxa"/>
              </w:tcPr>
            </w:tcPrChange>
          </w:tcPr>
          <w:p w14:paraId="67F00848"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95" w:author="Fontamillas, Romelia@DSS" w:date="2020-06-11T23:37:00Z">
              <w:tcPr>
                <w:tcW w:w="1262" w:type="dxa"/>
              </w:tcPr>
            </w:tcPrChange>
          </w:tcPr>
          <w:p w14:paraId="7E7A9522" w14:textId="77777777" w:rsidR="005A1111" w:rsidRPr="00955A07" w:rsidRDefault="005A1111" w:rsidP="005A1111">
            <w:pPr>
              <w:tabs>
                <w:tab w:val="left" w:pos="9540"/>
              </w:tabs>
              <w:rPr>
                <w:rFonts w:ascii="Calibri" w:hAnsi="Calibri" w:cs="Calibri"/>
              </w:rPr>
            </w:pPr>
          </w:p>
        </w:tc>
      </w:tr>
    </w:tbl>
    <w:p w14:paraId="2A64AF7D" w14:textId="77777777" w:rsidR="005D370D" w:rsidRDefault="005D370D" w:rsidP="0085716F">
      <w:pPr>
        <w:tabs>
          <w:tab w:val="left" w:pos="9540"/>
        </w:tabs>
      </w:pPr>
    </w:p>
    <w:tbl>
      <w:tblPr>
        <w:tblStyle w:val="TableGrid"/>
        <w:tblW w:w="9535" w:type="dxa"/>
        <w:tblInd w:w="360" w:type="dxa"/>
        <w:tblLayout w:type="fixed"/>
        <w:tblLook w:val="04A0" w:firstRow="1" w:lastRow="0" w:firstColumn="1" w:lastColumn="0" w:noHBand="0" w:noVBand="1"/>
        <w:tblPrChange w:id="96"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97">
          <w:tblGrid>
            <w:gridCol w:w="3162"/>
            <w:gridCol w:w="3162"/>
            <w:gridCol w:w="534"/>
            <w:gridCol w:w="1367"/>
            <w:gridCol w:w="1262"/>
          </w:tblGrid>
        </w:tblGridChange>
      </w:tblGrid>
      <w:tr w:rsidR="005A1111" w:rsidRPr="00955A07" w14:paraId="757C6851" w14:textId="77777777" w:rsidTr="00D90595">
        <w:trPr>
          <w:trHeight w:val="144"/>
          <w:tblHeader/>
          <w:trPrChange w:id="98" w:author="Fontamillas, Romelia@DSS" w:date="2020-06-11T23:37:00Z">
            <w:trPr>
              <w:trHeight w:val="144"/>
            </w:trPr>
          </w:trPrChange>
        </w:trPr>
        <w:tc>
          <w:tcPr>
            <w:tcW w:w="7105" w:type="dxa"/>
            <w:shd w:val="clear" w:color="auto" w:fill="D9D9D9" w:themeFill="background1" w:themeFillShade="D9"/>
            <w:tcPrChange w:id="99" w:author="Fontamillas, Romelia@DSS" w:date="2020-06-11T23:37:00Z">
              <w:tcPr>
                <w:tcW w:w="3162" w:type="dxa"/>
                <w:shd w:val="clear" w:color="auto" w:fill="D9D9D9" w:themeFill="background1" w:themeFillShade="D9"/>
              </w:tcPr>
            </w:tcPrChange>
          </w:tcPr>
          <w:p w14:paraId="15335138" w14:textId="77777777" w:rsidR="005A1111" w:rsidRPr="00DD2FFB" w:rsidRDefault="005A1111" w:rsidP="005A1111">
            <w:pPr>
              <w:tabs>
                <w:tab w:val="left" w:pos="9540"/>
              </w:tabs>
              <w:rPr>
                <w:rFonts w:ascii="Calibri" w:hAnsi="Calibri" w:cs="Calibri"/>
                <w:color w:val="FF0000"/>
                <w:highlight w:val="yellow"/>
              </w:rPr>
            </w:pPr>
            <w:r>
              <w:rPr>
                <w:rFonts w:ascii="Calibri" w:hAnsi="Calibri" w:cs="Calibri"/>
                <w:i/>
              </w:rPr>
              <w:t xml:space="preserve">    B.    </w:t>
            </w:r>
            <w:r w:rsidRPr="00976F11">
              <w:rPr>
                <w:rFonts w:ascii="Calibri" w:hAnsi="Calibri" w:cs="Calibri"/>
                <w:i/>
              </w:rPr>
              <w:t>Child Maltreatment Indicators</w:t>
            </w:r>
          </w:p>
        </w:tc>
        <w:tc>
          <w:tcPr>
            <w:tcW w:w="1350" w:type="dxa"/>
            <w:shd w:val="clear" w:color="auto" w:fill="D9D9D9" w:themeFill="background1" w:themeFillShade="D9"/>
            <w:tcPrChange w:id="100" w:author="Fontamillas, Romelia@DSS" w:date="2020-06-11T23:37:00Z">
              <w:tcPr>
                <w:tcW w:w="3162" w:type="dxa"/>
                <w:shd w:val="clear" w:color="auto" w:fill="D9D9D9" w:themeFill="background1" w:themeFillShade="D9"/>
              </w:tcPr>
            </w:tcPrChange>
          </w:tcPr>
          <w:p w14:paraId="6CBF9DB1" w14:textId="46F7428B" w:rsidR="005A1111" w:rsidRPr="00DD2FFB" w:rsidRDefault="005A1111" w:rsidP="005A1111">
            <w:pPr>
              <w:tabs>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shd w:val="clear" w:color="auto" w:fill="D9D9D9" w:themeFill="background1" w:themeFillShade="D9"/>
            <w:tcPrChange w:id="101" w:author="Fontamillas, Romelia@DSS" w:date="2020-06-11T23:37:00Z">
              <w:tcPr>
                <w:tcW w:w="3163" w:type="dxa"/>
                <w:gridSpan w:val="3"/>
                <w:shd w:val="clear" w:color="auto" w:fill="D9D9D9" w:themeFill="background1" w:themeFillShade="D9"/>
              </w:tcPr>
            </w:tcPrChange>
          </w:tcPr>
          <w:p w14:paraId="193731C1" w14:textId="16C0ADF5" w:rsidR="005A1111" w:rsidRPr="00DD2FFB" w:rsidRDefault="005A1111" w:rsidP="005A1111">
            <w:pPr>
              <w:tabs>
                <w:tab w:val="left" w:pos="9540"/>
              </w:tabs>
              <w:rPr>
                <w:rFonts w:ascii="Calibri" w:hAnsi="Calibri" w:cs="Calibri"/>
                <w:color w:val="FF0000"/>
                <w:highlight w:val="yellow"/>
              </w:rPr>
            </w:pPr>
            <w:r w:rsidRPr="00955A07">
              <w:rPr>
                <w:rFonts w:ascii="Calibri" w:hAnsi="Calibri" w:cs="Calibri"/>
              </w:rPr>
              <w:t>Location in CSA (Page #)</w:t>
            </w:r>
          </w:p>
        </w:tc>
      </w:tr>
      <w:tr w:rsidR="005A1111" w:rsidRPr="00955A07" w14:paraId="15702CD6" w14:textId="77777777" w:rsidTr="005D370D">
        <w:trPr>
          <w:trHeight w:val="144"/>
          <w:trPrChange w:id="102" w:author="Fontamillas, Romelia@DSS" w:date="2020-06-11T23:37:00Z">
            <w:trPr>
              <w:trHeight w:val="144"/>
            </w:trPr>
          </w:trPrChange>
        </w:trPr>
        <w:tc>
          <w:tcPr>
            <w:tcW w:w="7105" w:type="dxa"/>
            <w:tcPrChange w:id="103" w:author="Fontamillas, Romelia@DSS" w:date="2020-06-11T23:37:00Z">
              <w:tcPr>
                <w:tcW w:w="6858" w:type="dxa"/>
                <w:gridSpan w:val="3"/>
              </w:tcPr>
            </w:tcPrChange>
          </w:tcPr>
          <w:p w14:paraId="40BAD5E6" w14:textId="77777777" w:rsidR="005A1111" w:rsidRPr="00955A07" w:rsidRDefault="005A1111" w:rsidP="005A1111">
            <w:pPr>
              <w:tabs>
                <w:tab w:val="left" w:pos="9540"/>
              </w:tabs>
              <w:rPr>
                <w:rFonts w:ascii="Calibri" w:hAnsi="Calibri" w:cs="Calibri"/>
              </w:rPr>
            </w:pPr>
            <w:r w:rsidRPr="00955A07">
              <w:rPr>
                <w:rFonts w:ascii="Calibri" w:hAnsi="Calibri" w:cs="Calibri"/>
              </w:rPr>
              <w:t>Number of low-birth weight newborns</w:t>
            </w:r>
          </w:p>
        </w:tc>
        <w:tc>
          <w:tcPr>
            <w:tcW w:w="1350" w:type="dxa"/>
            <w:tcPrChange w:id="104" w:author="Fontamillas, Romelia@DSS" w:date="2020-06-11T23:37:00Z">
              <w:tcPr>
                <w:tcW w:w="1367" w:type="dxa"/>
              </w:tcPr>
            </w:tcPrChange>
          </w:tcPr>
          <w:p w14:paraId="5AACB6BD"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105" w:author="Fontamillas, Romelia@DSS" w:date="2020-06-11T23:37:00Z">
              <w:tcPr>
                <w:tcW w:w="1262" w:type="dxa"/>
              </w:tcPr>
            </w:tcPrChange>
          </w:tcPr>
          <w:p w14:paraId="2EEB56DD" w14:textId="77777777" w:rsidR="005A1111" w:rsidRPr="00955A07" w:rsidRDefault="005A1111" w:rsidP="005A1111">
            <w:pPr>
              <w:tabs>
                <w:tab w:val="left" w:pos="9540"/>
              </w:tabs>
              <w:rPr>
                <w:rFonts w:ascii="Calibri" w:hAnsi="Calibri" w:cs="Calibri"/>
              </w:rPr>
            </w:pPr>
          </w:p>
        </w:tc>
      </w:tr>
      <w:tr w:rsidR="005A1111" w:rsidRPr="00955A07" w14:paraId="64CF0D11" w14:textId="77777777" w:rsidTr="005D370D">
        <w:trPr>
          <w:trHeight w:val="144"/>
          <w:trPrChange w:id="106" w:author="Fontamillas, Romelia@DSS" w:date="2020-06-11T23:37:00Z">
            <w:trPr>
              <w:trHeight w:val="144"/>
            </w:trPr>
          </w:trPrChange>
        </w:trPr>
        <w:tc>
          <w:tcPr>
            <w:tcW w:w="7105" w:type="dxa"/>
            <w:tcPrChange w:id="107" w:author="Fontamillas, Romelia@DSS" w:date="2020-06-11T23:37:00Z">
              <w:tcPr>
                <w:tcW w:w="6858" w:type="dxa"/>
                <w:gridSpan w:val="3"/>
              </w:tcPr>
            </w:tcPrChange>
          </w:tcPr>
          <w:p w14:paraId="0B74CB56" w14:textId="77777777" w:rsidR="005A1111" w:rsidRPr="00955A07" w:rsidRDefault="005A1111" w:rsidP="005A1111">
            <w:pPr>
              <w:tabs>
                <w:tab w:val="left" w:pos="9540"/>
              </w:tabs>
              <w:rPr>
                <w:rFonts w:ascii="Calibri" w:hAnsi="Calibri" w:cs="Calibri"/>
              </w:rPr>
            </w:pPr>
            <w:r w:rsidRPr="00955A07">
              <w:rPr>
                <w:rFonts w:ascii="Calibri" w:hAnsi="Calibri" w:cs="Calibri"/>
              </w:rPr>
              <w:t>Number of children born to teen parents</w:t>
            </w:r>
          </w:p>
        </w:tc>
        <w:tc>
          <w:tcPr>
            <w:tcW w:w="1350" w:type="dxa"/>
            <w:tcPrChange w:id="108" w:author="Fontamillas, Romelia@DSS" w:date="2020-06-11T23:37:00Z">
              <w:tcPr>
                <w:tcW w:w="1367" w:type="dxa"/>
              </w:tcPr>
            </w:tcPrChange>
          </w:tcPr>
          <w:p w14:paraId="1AA9618F"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109" w:author="Fontamillas, Romelia@DSS" w:date="2020-06-11T23:37:00Z">
              <w:tcPr>
                <w:tcW w:w="1262" w:type="dxa"/>
              </w:tcPr>
            </w:tcPrChange>
          </w:tcPr>
          <w:p w14:paraId="6F107114" w14:textId="77777777" w:rsidR="005A1111" w:rsidRPr="00955A07" w:rsidRDefault="005A1111" w:rsidP="005A1111">
            <w:pPr>
              <w:tabs>
                <w:tab w:val="left" w:pos="9540"/>
              </w:tabs>
              <w:rPr>
                <w:rFonts w:ascii="Calibri" w:hAnsi="Calibri" w:cs="Calibri"/>
              </w:rPr>
            </w:pPr>
          </w:p>
        </w:tc>
      </w:tr>
      <w:tr w:rsidR="005A1111" w:rsidRPr="00955A07" w14:paraId="7EBA8FA2" w14:textId="77777777" w:rsidTr="005D370D">
        <w:trPr>
          <w:trHeight w:val="144"/>
          <w:trPrChange w:id="110" w:author="Fontamillas, Romelia@DSS" w:date="2020-06-11T23:37:00Z">
            <w:trPr>
              <w:trHeight w:val="144"/>
            </w:trPr>
          </w:trPrChange>
        </w:trPr>
        <w:tc>
          <w:tcPr>
            <w:tcW w:w="7105" w:type="dxa"/>
            <w:tcPrChange w:id="111" w:author="Fontamillas, Romelia@DSS" w:date="2020-06-11T23:37:00Z">
              <w:tcPr>
                <w:tcW w:w="6858" w:type="dxa"/>
                <w:gridSpan w:val="3"/>
              </w:tcPr>
            </w:tcPrChange>
          </w:tcPr>
          <w:p w14:paraId="7635284E" w14:textId="77777777" w:rsidR="005A1111" w:rsidRPr="00955A07" w:rsidRDefault="005A1111" w:rsidP="005A1111">
            <w:pPr>
              <w:tabs>
                <w:tab w:val="left" w:pos="9540"/>
              </w:tabs>
              <w:rPr>
                <w:rFonts w:ascii="Calibri" w:hAnsi="Calibri" w:cs="Calibri"/>
              </w:rPr>
            </w:pPr>
            <w:r>
              <w:rPr>
                <w:rFonts w:ascii="Calibri" w:hAnsi="Calibri" w:cs="Calibri"/>
              </w:rPr>
              <w:t>Family s</w:t>
            </w:r>
            <w:r w:rsidRPr="00955A07">
              <w:rPr>
                <w:rFonts w:ascii="Calibri" w:hAnsi="Calibri" w:cs="Calibri"/>
              </w:rPr>
              <w:t>tructure</w:t>
            </w:r>
          </w:p>
        </w:tc>
        <w:tc>
          <w:tcPr>
            <w:tcW w:w="1350" w:type="dxa"/>
            <w:tcPrChange w:id="112" w:author="Fontamillas, Romelia@DSS" w:date="2020-06-11T23:37:00Z">
              <w:tcPr>
                <w:tcW w:w="1367" w:type="dxa"/>
              </w:tcPr>
            </w:tcPrChange>
          </w:tcPr>
          <w:p w14:paraId="70581E16"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113" w:author="Fontamillas, Romelia@DSS" w:date="2020-06-11T23:37:00Z">
              <w:tcPr>
                <w:tcW w:w="1262" w:type="dxa"/>
              </w:tcPr>
            </w:tcPrChange>
          </w:tcPr>
          <w:p w14:paraId="7F87259A" w14:textId="77777777" w:rsidR="005A1111" w:rsidRPr="00955A07" w:rsidRDefault="005A1111" w:rsidP="005A1111">
            <w:pPr>
              <w:tabs>
                <w:tab w:val="left" w:pos="9540"/>
              </w:tabs>
              <w:rPr>
                <w:rFonts w:ascii="Calibri" w:hAnsi="Calibri" w:cs="Calibri"/>
              </w:rPr>
            </w:pPr>
          </w:p>
        </w:tc>
      </w:tr>
      <w:tr w:rsidR="005A1111" w:rsidRPr="00955A07" w14:paraId="7B75CE9F" w14:textId="77777777" w:rsidTr="005D370D">
        <w:trPr>
          <w:trHeight w:val="144"/>
          <w:trPrChange w:id="114" w:author="Fontamillas, Romelia@DSS" w:date="2020-06-11T23:37:00Z">
            <w:trPr>
              <w:trHeight w:val="144"/>
            </w:trPr>
          </w:trPrChange>
        </w:trPr>
        <w:tc>
          <w:tcPr>
            <w:tcW w:w="7105" w:type="dxa"/>
            <w:tcPrChange w:id="115" w:author="Fontamillas, Romelia@DSS" w:date="2020-06-11T23:37:00Z">
              <w:tcPr>
                <w:tcW w:w="6858" w:type="dxa"/>
                <w:gridSpan w:val="3"/>
              </w:tcPr>
            </w:tcPrChange>
          </w:tcPr>
          <w:p w14:paraId="56254272" w14:textId="77777777" w:rsidR="005A1111" w:rsidRPr="00955A07" w:rsidRDefault="005A1111" w:rsidP="005A1111">
            <w:pPr>
              <w:tabs>
                <w:tab w:val="left" w:pos="9540"/>
              </w:tabs>
              <w:rPr>
                <w:rFonts w:ascii="Calibri" w:hAnsi="Calibri" w:cs="Calibri"/>
              </w:rPr>
            </w:pPr>
            <w:r w:rsidRPr="00955A07">
              <w:rPr>
                <w:rFonts w:ascii="Calibri" w:hAnsi="Calibri" w:cs="Calibri"/>
              </w:rPr>
              <w:t>Housing costs and availability</w:t>
            </w:r>
          </w:p>
        </w:tc>
        <w:tc>
          <w:tcPr>
            <w:tcW w:w="1350" w:type="dxa"/>
            <w:tcPrChange w:id="116" w:author="Fontamillas, Romelia@DSS" w:date="2020-06-11T23:37:00Z">
              <w:tcPr>
                <w:tcW w:w="1367" w:type="dxa"/>
              </w:tcPr>
            </w:tcPrChange>
          </w:tcPr>
          <w:p w14:paraId="6E72EE58"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117" w:author="Fontamillas, Romelia@DSS" w:date="2020-06-11T23:37:00Z">
              <w:tcPr>
                <w:tcW w:w="1262" w:type="dxa"/>
              </w:tcPr>
            </w:tcPrChange>
          </w:tcPr>
          <w:p w14:paraId="4A2EAB7E" w14:textId="77777777" w:rsidR="005A1111" w:rsidRPr="00955A07" w:rsidRDefault="005A1111" w:rsidP="005A1111">
            <w:pPr>
              <w:tabs>
                <w:tab w:val="left" w:pos="9540"/>
              </w:tabs>
              <w:rPr>
                <w:rFonts w:ascii="Calibri" w:hAnsi="Calibri" w:cs="Calibri"/>
              </w:rPr>
            </w:pPr>
          </w:p>
        </w:tc>
      </w:tr>
      <w:tr w:rsidR="005A1111" w:rsidRPr="00955A07" w14:paraId="68AA0C7C" w14:textId="77777777" w:rsidTr="005D370D">
        <w:trPr>
          <w:trHeight w:val="144"/>
          <w:trPrChange w:id="118" w:author="Fontamillas, Romelia@DSS" w:date="2020-06-11T23:37:00Z">
            <w:trPr>
              <w:trHeight w:val="144"/>
            </w:trPr>
          </w:trPrChange>
        </w:trPr>
        <w:tc>
          <w:tcPr>
            <w:tcW w:w="7105" w:type="dxa"/>
            <w:tcPrChange w:id="119" w:author="Fontamillas, Romelia@DSS" w:date="2020-06-11T23:37:00Z">
              <w:tcPr>
                <w:tcW w:w="6858" w:type="dxa"/>
                <w:gridSpan w:val="3"/>
              </w:tcPr>
            </w:tcPrChange>
          </w:tcPr>
          <w:p w14:paraId="71849F65" w14:textId="77777777" w:rsidR="005A1111" w:rsidRPr="00955A07" w:rsidRDefault="005A1111" w:rsidP="005A1111">
            <w:pPr>
              <w:tabs>
                <w:tab w:val="left" w:pos="9540"/>
              </w:tabs>
              <w:rPr>
                <w:rFonts w:ascii="Calibri" w:hAnsi="Calibri" w:cs="Calibri"/>
              </w:rPr>
            </w:pPr>
            <w:r w:rsidRPr="00955A07">
              <w:rPr>
                <w:rFonts w:ascii="Calibri" w:hAnsi="Calibri" w:cs="Calibri"/>
              </w:rPr>
              <w:t>2-1-1 calls: monthly averages by assistance requests (as applicable)</w:t>
            </w:r>
          </w:p>
        </w:tc>
        <w:tc>
          <w:tcPr>
            <w:tcW w:w="1350" w:type="dxa"/>
            <w:tcPrChange w:id="120" w:author="Fontamillas, Romelia@DSS" w:date="2020-06-11T23:37:00Z">
              <w:tcPr>
                <w:tcW w:w="1367" w:type="dxa"/>
              </w:tcPr>
            </w:tcPrChange>
          </w:tcPr>
          <w:p w14:paraId="07E3ECCA"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121" w:author="Fontamillas, Romelia@DSS" w:date="2020-06-11T23:37:00Z">
              <w:tcPr>
                <w:tcW w:w="1262" w:type="dxa"/>
              </w:tcPr>
            </w:tcPrChange>
          </w:tcPr>
          <w:p w14:paraId="4DFFC80A" w14:textId="77777777" w:rsidR="005A1111" w:rsidRPr="00955A07" w:rsidRDefault="005A1111" w:rsidP="005A1111">
            <w:pPr>
              <w:tabs>
                <w:tab w:val="left" w:pos="9540"/>
              </w:tabs>
              <w:rPr>
                <w:rFonts w:ascii="Calibri" w:hAnsi="Calibri" w:cs="Calibri"/>
              </w:rPr>
            </w:pPr>
          </w:p>
        </w:tc>
      </w:tr>
      <w:tr w:rsidR="005A1111" w:rsidRPr="00955A07" w14:paraId="0BB2DCBB" w14:textId="77777777" w:rsidTr="005D370D">
        <w:trPr>
          <w:trHeight w:val="144"/>
          <w:trPrChange w:id="122" w:author="Fontamillas, Romelia@DSS" w:date="2020-06-11T23:37:00Z">
            <w:trPr>
              <w:trHeight w:val="144"/>
            </w:trPr>
          </w:trPrChange>
        </w:trPr>
        <w:tc>
          <w:tcPr>
            <w:tcW w:w="7105" w:type="dxa"/>
            <w:tcPrChange w:id="123" w:author="Fontamillas, Romelia@DSS" w:date="2020-06-11T23:37:00Z">
              <w:tcPr>
                <w:tcW w:w="6858" w:type="dxa"/>
                <w:gridSpan w:val="3"/>
              </w:tcPr>
            </w:tcPrChange>
          </w:tcPr>
          <w:p w14:paraId="5EADDD9E" w14:textId="77777777" w:rsidR="005A1111" w:rsidRPr="00955A07" w:rsidRDefault="005A1111" w:rsidP="005A1111">
            <w:pPr>
              <w:tabs>
                <w:tab w:val="left" w:pos="9540"/>
              </w:tabs>
              <w:rPr>
                <w:rFonts w:ascii="Calibri" w:hAnsi="Calibri" w:cs="Calibri"/>
              </w:rPr>
            </w:pPr>
            <w:r w:rsidRPr="00955A07">
              <w:rPr>
                <w:rFonts w:ascii="Calibri" w:hAnsi="Calibri" w:cs="Calibri"/>
              </w:rPr>
              <w:t>Substance abuse data</w:t>
            </w:r>
          </w:p>
        </w:tc>
        <w:tc>
          <w:tcPr>
            <w:tcW w:w="1350" w:type="dxa"/>
            <w:tcPrChange w:id="124" w:author="Fontamillas, Romelia@DSS" w:date="2020-06-11T23:37:00Z">
              <w:tcPr>
                <w:tcW w:w="1367" w:type="dxa"/>
              </w:tcPr>
            </w:tcPrChange>
          </w:tcPr>
          <w:p w14:paraId="4F1BD7CE"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23</w:t>
            </w:r>
          </w:p>
        </w:tc>
        <w:tc>
          <w:tcPr>
            <w:tcW w:w="1080" w:type="dxa"/>
            <w:tcPrChange w:id="125" w:author="Fontamillas, Romelia@DSS" w:date="2020-06-11T23:37:00Z">
              <w:tcPr>
                <w:tcW w:w="1262" w:type="dxa"/>
              </w:tcPr>
            </w:tcPrChange>
          </w:tcPr>
          <w:p w14:paraId="7A32D8C4" w14:textId="77777777" w:rsidR="005A1111" w:rsidRPr="00955A07" w:rsidRDefault="005A1111" w:rsidP="005A1111">
            <w:pPr>
              <w:tabs>
                <w:tab w:val="left" w:pos="9540"/>
              </w:tabs>
              <w:rPr>
                <w:rFonts w:ascii="Calibri" w:hAnsi="Calibri" w:cs="Calibri"/>
              </w:rPr>
            </w:pPr>
          </w:p>
        </w:tc>
      </w:tr>
      <w:tr w:rsidR="005A1111" w:rsidRPr="00955A07" w14:paraId="60355E35" w14:textId="77777777" w:rsidTr="005D370D">
        <w:trPr>
          <w:trHeight w:val="144"/>
          <w:trPrChange w:id="126" w:author="Fontamillas, Romelia@DSS" w:date="2020-06-11T23:37:00Z">
            <w:trPr>
              <w:trHeight w:val="144"/>
            </w:trPr>
          </w:trPrChange>
        </w:trPr>
        <w:tc>
          <w:tcPr>
            <w:tcW w:w="7105" w:type="dxa"/>
            <w:tcPrChange w:id="127" w:author="Fontamillas, Romelia@DSS" w:date="2020-06-11T23:37:00Z">
              <w:tcPr>
                <w:tcW w:w="6858" w:type="dxa"/>
                <w:gridSpan w:val="3"/>
              </w:tcPr>
            </w:tcPrChange>
          </w:tcPr>
          <w:p w14:paraId="67CA996B" w14:textId="77777777" w:rsidR="005A1111" w:rsidRPr="00955A07" w:rsidRDefault="005A1111" w:rsidP="005A1111">
            <w:pPr>
              <w:tabs>
                <w:tab w:val="left" w:pos="9540"/>
              </w:tabs>
              <w:rPr>
                <w:rFonts w:ascii="Calibri" w:hAnsi="Calibri" w:cs="Calibri"/>
              </w:rPr>
            </w:pPr>
            <w:r>
              <w:rPr>
                <w:rFonts w:ascii="Calibri" w:hAnsi="Calibri" w:cs="Calibri"/>
              </w:rPr>
              <w:t>Mental h</w:t>
            </w:r>
            <w:r w:rsidRPr="00955A07">
              <w:rPr>
                <w:rFonts w:ascii="Calibri" w:hAnsi="Calibri" w:cs="Calibri"/>
              </w:rPr>
              <w:t>ealth data</w:t>
            </w:r>
          </w:p>
        </w:tc>
        <w:tc>
          <w:tcPr>
            <w:tcW w:w="1350" w:type="dxa"/>
            <w:tcPrChange w:id="128" w:author="Fontamillas, Romelia@DSS" w:date="2020-06-11T23:37:00Z">
              <w:tcPr>
                <w:tcW w:w="1367" w:type="dxa"/>
              </w:tcPr>
            </w:tcPrChange>
          </w:tcPr>
          <w:p w14:paraId="626C9382"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24</w:t>
            </w:r>
          </w:p>
        </w:tc>
        <w:tc>
          <w:tcPr>
            <w:tcW w:w="1080" w:type="dxa"/>
            <w:tcPrChange w:id="129" w:author="Fontamillas, Romelia@DSS" w:date="2020-06-11T23:37:00Z">
              <w:tcPr>
                <w:tcW w:w="1262" w:type="dxa"/>
              </w:tcPr>
            </w:tcPrChange>
          </w:tcPr>
          <w:p w14:paraId="7A63C2CE" w14:textId="77777777" w:rsidR="005A1111" w:rsidRPr="00955A07" w:rsidRDefault="005A1111" w:rsidP="005A1111">
            <w:pPr>
              <w:tabs>
                <w:tab w:val="left" w:pos="9540"/>
              </w:tabs>
              <w:rPr>
                <w:rFonts w:ascii="Calibri" w:hAnsi="Calibri" w:cs="Calibri"/>
              </w:rPr>
            </w:pPr>
          </w:p>
        </w:tc>
      </w:tr>
      <w:tr w:rsidR="005A1111" w:rsidRPr="00955A07" w14:paraId="0254D211" w14:textId="77777777" w:rsidTr="005D370D">
        <w:trPr>
          <w:trHeight w:val="144"/>
          <w:trPrChange w:id="130" w:author="Fontamillas, Romelia@DSS" w:date="2020-06-11T23:37:00Z">
            <w:trPr>
              <w:trHeight w:val="144"/>
            </w:trPr>
          </w:trPrChange>
        </w:trPr>
        <w:tc>
          <w:tcPr>
            <w:tcW w:w="7105" w:type="dxa"/>
            <w:tcPrChange w:id="131" w:author="Fontamillas, Romelia@DSS" w:date="2020-06-11T23:37:00Z">
              <w:tcPr>
                <w:tcW w:w="6858" w:type="dxa"/>
                <w:gridSpan w:val="3"/>
              </w:tcPr>
            </w:tcPrChange>
          </w:tcPr>
          <w:p w14:paraId="7A6BFD61" w14:textId="77777777" w:rsidR="005A1111" w:rsidRDefault="005A1111" w:rsidP="005A1111">
            <w:pPr>
              <w:tabs>
                <w:tab w:val="left" w:pos="9540"/>
              </w:tabs>
              <w:rPr>
                <w:rFonts w:ascii="Calibri" w:hAnsi="Calibri" w:cs="Calibri"/>
              </w:rPr>
            </w:pPr>
            <w:r>
              <w:rPr>
                <w:rFonts w:ascii="Calibri" w:hAnsi="Calibri" w:cs="Calibri"/>
              </w:rPr>
              <w:t>Child fatalities and near fatalities</w:t>
            </w:r>
          </w:p>
        </w:tc>
        <w:tc>
          <w:tcPr>
            <w:tcW w:w="1350" w:type="dxa"/>
            <w:tcPrChange w:id="132" w:author="Fontamillas, Romelia@DSS" w:date="2020-06-11T23:37:00Z">
              <w:tcPr>
                <w:tcW w:w="1367" w:type="dxa"/>
              </w:tcPr>
            </w:tcPrChange>
          </w:tcPr>
          <w:p w14:paraId="1BE4622F"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24</w:t>
            </w:r>
          </w:p>
        </w:tc>
        <w:tc>
          <w:tcPr>
            <w:tcW w:w="1080" w:type="dxa"/>
            <w:tcPrChange w:id="133" w:author="Fontamillas, Romelia@DSS" w:date="2020-06-11T23:37:00Z">
              <w:tcPr>
                <w:tcW w:w="1262" w:type="dxa"/>
              </w:tcPr>
            </w:tcPrChange>
          </w:tcPr>
          <w:p w14:paraId="239766F0" w14:textId="77777777" w:rsidR="005A1111" w:rsidRPr="00955A07" w:rsidRDefault="005A1111" w:rsidP="005A1111">
            <w:pPr>
              <w:tabs>
                <w:tab w:val="left" w:pos="9540"/>
              </w:tabs>
              <w:rPr>
                <w:rFonts w:ascii="Calibri" w:hAnsi="Calibri" w:cs="Calibri"/>
              </w:rPr>
            </w:pPr>
          </w:p>
        </w:tc>
      </w:tr>
      <w:tr w:rsidR="005A1111" w:rsidRPr="00955A07" w14:paraId="427AC5DD" w14:textId="77777777" w:rsidTr="005D370D">
        <w:trPr>
          <w:trHeight w:val="144"/>
          <w:trPrChange w:id="134" w:author="Fontamillas, Romelia@DSS" w:date="2020-06-11T23:37:00Z">
            <w:trPr>
              <w:trHeight w:val="144"/>
            </w:trPr>
          </w:trPrChange>
        </w:trPr>
        <w:tc>
          <w:tcPr>
            <w:tcW w:w="7105" w:type="dxa"/>
            <w:tcPrChange w:id="135" w:author="Fontamillas, Romelia@DSS" w:date="2020-06-11T23:37:00Z">
              <w:tcPr>
                <w:tcW w:w="6858" w:type="dxa"/>
                <w:gridSpan w:val="3"/>
              </w:tcPr>
            </w:tcPrChange>
          </w:tcPr>
          <w:p w14:paraId="0B0B9797" w14:textId="77777777" w:rsidR="005A1111" w:rsidRPr="00955A07" w:rsidRDefault="005A1111" w:rsidP="005A1111">
            <w:pPr>
              <w:tabs>
                <w:tab w:val="left" w:pos="9540"/>
              </w:tabs>
              <w:rPr>
                <w:rFonts w:ascii="Calibri" w:hAnsi="Calibri" w:cs="Calibri"/>
              </w:rPr>
            </w:pPr>
            <w:r w:rsidRPr="00955A07">
              <w:rPr>
                <w:rFonts w:ascii="Calibri" w:hAnsi="Calibri" w:cs="Calibri"/>
              </w:rPr>
              <w:t xml:space="preserve">Children with disabilities (as applicable) </w:t>
            </w:r>
          </w:p>
        </w:tc>
        <w:tc>
          <w:tcPr>
            <w:tcW w:w="1350" w:type="dxa"/>
            <w:tcPrChange w:id="136" w:author="Fontamillas, Romelia@DSS" w:date="2020-06-11T23:37:00Z">
              <w:tcPr>
                <w:tcW w:w="1367" w:type="dxa"/>
              </w:tcPr>
            </w:tcPrChange>
          </w:tcPr>
          <w:p w14:paraId="56C34549"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24</w:t>
            </w:r>
          </w:p>
        </w:tc>
        <w:tc>
          <w:tcPr>
            <w:tcW w:w="1080" w:type="dxa"/>
            <w:tcPrChange w:id="137" w:author="Fontamillas, Romelia@DSS" w:date="2020-06-11T23:37:00Z">
              <w:tcPr>
                <w:tcW w:w="1262" w:type="dxa"/>
              </w:tcPr>
            </w:tcPrChange>
          </w:tcPr>
          <w:p w14:paraId="1C45F2A8" w14:textId="77777777" w:rsidR="005A1111" w:rsidRPr="00955A07" w:rsidRDefault="005A1111" w:rsidP="005A1111">
            <w:pPr>
              <w:tabs>
                <w:tab w:val="left" w:pos="9540"/>
              </w:tabs>
              <w:rPr>
                <w:rFonts w:ascii="Calibri" w:hAnsi="Calibri" w:cs="Calibri"/>
              </w:rPr>
            </w:pPr>
          </w:p>
        </w:tc>
      </w:tr>
      <w:tr w:rsidR="005A1111" w:rsidRPr="00955A07" w14:paraId="745CA7D2" w14:textId="77777777" w:rsidTr="005D370D">
        <w:trPr>
          <w:trHeight w:val="144"/>
          <w:trPrChange w:id="138" w:author="Fontamillas, Romelia@DSS" w:date="2020-06-11T23:37:00Z">
            <w:trPr>
              <w:trHeight w:val="144"/>
            </w:trPr>
          </w:trPrChange>
        </w:trPr>
        <w:tc>
          <w:tcPr>
            <w:tcW w:w="7105" w:type="dxa"/>
            <w:tcPrChange w:id="139" w:author="Fontamillas, Romelia@DSS" w:date="2020-06-11T23:37:00Z">
              <w:tcPr>
                <w:tcW w:w="6858" w:type="dxa"/>
                <w:gridSpan w:val="3"/>
              </w:tcPr>
            </w:tcPrChange>
          </w:tcPr>
          <w:p w14:paraId="7B0576EA" w14:textId="77777777" w:rsidR="005A1111" w:rsidRPr="00955A07" w:rsidRDefault="005A1111" w:rsidP="005A1111">
            <w:pPr>
              <w:tabs>
                <w:tab w:val="left" w:pos="9540"/>
              </w:tabs>
              <w:rPr>
                <w:rFonts w:ascii="Calibri" w:hAnsi="Calibri" w:cs="Calibri"/>
              </w:rPr>
            </w:pPr>
            <w:r w:rsidRPr="00955A07">
              <w:rPr>
                <w:rFonts w:ascii="Calibri" w:hAnsi="Calibri" w:cs="Calibri"/>
              </w:rPr>
              <w:t>Rates of law enforcem</w:t>
            </w:r>
            <w:r>
              <w:rPr>
                <w:rFonts w:ascii="Calibri" w:hAnsi="Calibri" w:cs="Calibri"/>
              </w:rPr>
              <w:t xml:space="preserve">ent calls for domestic violence </w:t>
            </w:r>
            <w:r w:rsidRPr="00955A07">
              <w:rPr>
                <w:rFonts w:ascii="Calibri" w:hAnsi="Calibri" w:cs="Calibri"/>
              </w:rPr>
              <w:t>(as applicable)</w:t>
            </w:r>
          </w:p>
        </w:tc>
        <w:tc>
          <w:tcPr>
            <w:tcW w:w="1350" w:type="dxa"/>
            <w:tcPrChange w:id="140" w:author="Fontamillas, Romelia@DSS" w:date="2020-06-11T23:37:00Z">
              <w:tcPr>
                <w:tcW w:w="1367" w:type="dxa"/>
              </w:tcPr>
            </w:tcPrChange>
          </w:tcPr>
          <w:p w14:paraId="1BAFE1BA"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24</w:t>
            </w:r>
          </w:p>
        </w:tc>
        <w:tc>
          <w:tcPr>
            <w:tcW w:w="1080" w:type="dxa"/>
            <w:tcPrChange w:id="141" w:author="Fontamillas, Romelia@DSS" w:date="2020-06-11T23:37:00Z">
              <w:tcPr>
                <w:tcW w:w="1262" w:type="dxa"/>
              </w:tcPr>
            </w:tcPrChange>
          </w:tcPr>
          <w:p w14:paraId="457353A5" w14:textId="77777777" w:rsidR="005A1111" w:rsidRPr="00955A07" w:rsidRDefault="005A1111" w:rsidP="005A1111">
            <w:pPr>
              <w:tabs>
                <w:tab w:val="left" w:pos="9540"/>
              </w:tabs>
              <w:rPr>
                <w:rFonts w:ascii="Calibri" w:hAnsi="Calibri" w:cs="Calibri"/>
              </w:rPr>
            </w:pPr>
          </w:p>
        </w:tc>
      </w:tr>
      <w:tr w:rsidR="005A1111" w:rsidRPr="00955A07" w14:paraId="628BF108" w14:textId="77777777" w:rsidTr="005D370D">
        <w:trPr>
          <w:trHeight w:val="144"/>
          <w:trPrChange w:id="142" w:author="Fontamillas, Romelia@DSS" w:date="2020-06-11T23:37:00Z">
            <w:trPr>
              <w:trHeight w:val="144"/>
            </w:trPr>
          </w:trPrChange>
        </w:trPr>
        <w:tc>
          <w:tcPr>
            <w:tcW w:w="7105" w:type="dxa"/>
            <w:tcPrChange w:id="143" w:author="Fontamillas, Romelia@DSS" w:date="2020-06-11T23:37:00Z">
              <w:tcPr>
                <w:tcW w:w="6858" w:type="dxa"/>
                <w:gridSpan w:val="3"/>
              </w:tcPr>
            </w:tcPrChange>
          </w:tcPr>
          <w:p w14:paraId="219F1D0D" w14:textId="77777777" w:rsidR="005A1111" w:rsidRDefault="005A1111" w:rsidP="005A1111">
            <w:pPr>
              <w:tabs>
                <w:tab w:val="left" w:pos="9540"/>
              </w:tabs>
              <w:rPr>
                <w:rFonts w:ascii="Calibri" w:hAnsi="Calibri" w:cs="Calibri"/>
              </w:rPr>
            </w:pPr>
            <w:r w:rsidRPr="00955A07">
              <w:rPr>
                <w:rFonts w:ascii="Calibri" w:hAnsi="Calibri" w:cs="Calibri"/>
              </w:rPr>
              <w:t xml:space="preserve">Rates of emergency room visits for child victims of avoidable </w:t>
            </w:r>
          </w:p>
          <w:p w14:paraId="702A35A4" w14:textId="77777777" w:rsidR="005A1111" w:rsidRPr="00955A07" w:rsidRDefault="005A1111" w:rsidP="005A1111">
            <w:pPr>
              <w:tabs>
                <w:tab w:val="left" w:pos="9540"/>
              </w:tabs>
              <w:rPr>
                <w:rFonts w:ascii="Calibri" w:hAnsi="Calibri" w:cs="Calibri"/>
              </w:rPr>
            </w:pPr>
            <w:r w:rsidRPr="00955A07">
              <w:rPr>
                <w:rFonts w:ascii="Calibri" w:hAnsi="Calibri" w:cs="Calibri"/>
              </w:rPr>
              <w:t>injuries (as applicable)</w:t>
            </w:r>
          </w:p>
        </w:tc>
        <w:tc>
          <w:tcPr>
            <w:tcW w:w="1350" w:type="dxa"/>
            <w:tcPrChange w:id="144" w:author="Fontamillas, Romelia@DSS" w:date="2020-06-11T23:37:00Z">
              <w:tcPr>
                <w:tcW w:w="1367" w:type="dxa"/>
              </w:tcPr>
            </w:tcPrChange>
          </w:tcPr>
          <w:p w14:paraId="1E58BE14"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24</w:t>
            </w:r>
          </w:p>
        </w:tc>
        <w:tc>
          <w:tcPr>
            <w:tcW w:w="1080" w:type="dxa"/>
            <w:tcPrChange w:id="145" w:author="Fontamillas, Romelia@DSS" w:date="2020-06-11T23:37:00Z">
              <w:tcPr>
                <w:tcW w:w="1262" w:type="dxa"/>
              </w:tcPr>
            </w:tcPrChange>
          </w:tcPr>
          <w:p w14:paraId="4D80D583" w14:textId="77777777" w:rsidR="005A1111" w:rsidRPr="00955A07" w:rsidRDefault="005A1111" w:rsidP="005A1111">
            <w:pPr>
              <w:tabs>
                <w:tab w:val="left" w:pos="9540"/>
              </w:tabs>
              <w:rPr>
                <w:rFonts w:ascii="Calibri" w:hAnsi="Calibri" w:cs="Calibri"/>
              </w:rPr>
            </w:pPr>
          </w:p>
        </w:tc>
      </w:tr>
      <w:tr w:rsidR="005A1111" w:rsidRPr="00955A07" w14:paraId="0917952D" w14:textId="77777777" w:rsidTr="005D370D">
        <w:trPr>
          <w:trHeight w:val="144"/>
          <w:trPrChange w:id="146" w:author="Fontamillas, Romelia@DSS" w:date="2020-06-11T23:37:00Z">
            <w:trPr>
              <w:trHeight w:val="144"/>
            </w:trPr>
          </w:trPrChange>
        </w:trPr>
        <w:tc>
          <w:tcPr>
            <w:tcW w:w="7105" w:type="dxa"/>
            <w:tcPrChange w:id="147" w:author="Fontamillas, Romelia@DSS" w:date="2020-06-11T23:37:00Z">
              <w:tcPr>
                <w:tcW w:w="3162" w:type="dxa"/>
              </w:tcPr>
            </w:tcPrChange>
          </w:tcPr>
          <w:p w14:paraId="46E2CF5A"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Analysis addressing the following:</w:t>
            </w:r>
          </w:p>
        </w:tc>
        <w:tc>
          <w:tcPr>
            <w:tcW w:w="1350" w:type="dxa"/>
            <w:tcPrChange w:id="148" w:author="Fontamillas, Romelia@DSS" w:date="2020-06-11T23:37:00Z">
              <w:tcPr>
                <w:tcW w:w="3162" w:type="dxa"/>
              </w:tcPr>
            </w:tcPrChange>
          </w:tcPr>
          <w:p w14:paraId="0639905B" w14:textId="77777777" w:rsidR="005A1111" w:rsidRPr="00DD2FFB" w:rsidRDefault="005A1111" w:rsidP="005A1111">
            <w:pPr>
              <w:tabs>
                <w:tab w:val="left" w:pos="9540"/>
              </w:tabs>
              <w:rPr>
                <w:rFonts w:ascii="Calibri" w:hAnsi="Calibri" w:cs="Calibri"/>
                <w:color w:val="FF0000"/>
                <w:highlight w:val="yellow"/>
              </w:rPr>
            </w:pPr>
          </w:p>
        </w:tc>
        <w:tc>
          <w:tcPr>
            <w:tcW w:w="1080" w:type="dxa"/>
            <w:tcPrChange w:id="149" w:author="Fontamillas, Romelia@DSS" w:date="2020-06-11T23:37:00Z">
              <w:tcPr>
                <w:tcW w:w="3163" w:type="dxa"/>
                <w:gridSpan w:val="3"/>
              </w:tcPr>
            </w:tcPrChange>
          </w:tcPr>
          <w:p w14:paraId="2DAAB612" w14:textId="629D4812" w:rsidR="005A1111" w:rsidRPr="00DD2FFB" w:rsidRDefault="005A1111" w:rsidP="005A1111">
            <w:pPr>
              <w:tabs>
                <w:tab w:val="left" w:pos="9540"/>
              </w:tabs>
              <w:rPr>
                <w:rFonts w:ascii="Calibri" w:hAnsi="Calibri" w:cs="Calibri"/>
                <w:color w:val="FF0000"/>
                <w:highlight w:val="yellow"/>
              </w:rPr>
            </w:pPr>
          </w:p>
        </w:tc>
      </w:tr>
      <w:tr w:rsidR="005A1111" w:rsidRPr="00955A07" w14:paraId="53055976" w14:textId="77777777" w:rsidTr="005D370D">
        <w:trPr>
          <w:trHeight w:val="144"/>
          <w:trPrChange w:id="150" w:author="Fontamillas, Romelia@DSS" w:date="2020-06-11T23:37:00Z">
            <w:trPr>
              <w:trHeight w:val="144"/>
            </w:trPr>
          </w:trPrChange>
        </w:trPr>
        <w:tc>
          <w:tcPr>
            <w:tcW w:w="7105" w:type="dxa"/>
            <w:tcPrChange w:id="151" w:author="Fontamillas, Romelia@DSS" w:date="2020-06-11T23:37:00Z">
              <w:tcPr>
                <w:tcW w:w="6858" w:type="dxa"/>
                <w:gridSpan w:val="3"/>
              </w:tcPr>
            </w:tcPrChange>
          </w:tcPr>
          <w:p w14:paraId="68C2A182" w14:textId="77777777" w:rsidR="005A1111" w:rsidRPr="00955A07" w:rsidRDefault="005A1111" w:rsidP="005A1111">
            <w:pPr>
              <w:numPr>
                <w:ilvl w:val="0"/>
                <w:numId w:val="2"/>
              </w:numPr>
              <w:tabs>
                <w:tab w:val="left" w:pos="9540"/>
              </w:tabs>
              <w:ind w:left="720"/>
              <w:rPr>
                <w:rFonts w:ascii="Calibri" w:hAnsi="Calibri" w:cs="Calibri"/>
                <w:u w:val="single"/>
              </w:rPr>
            </w:pPr>
            <w:r w:rsidRPr="00955A07">
              <w:rPr>
                <w:rFonts w:ascii="Calibri" w:hAnsi="Calibri" w:cs="Calibri"/>
              </w:rPr>
              <w:t xml:space="preserve">Geographic, age, racial/ethnic or other trends identifying children at greatest risk of maltreatment  </w:t>
            </w:r>
          </w:p>
        </w:tc>
        <w:tc>
          <w:tcPr>
            <w:tcW w:w="1350" w:type="dxa"/>
            <w:tcPrChange w:id="152" w:author="Fontamillas, Romelia@DSS" w:date="2020-06-11T23:37:00Z">
              <w:tcPr>
                <w:tcW w:w="1367" w:type="dxa"/>
              </w:tcPr>
            </w:tcPrChange>
          </w:tcPr>
          <w:p w14:paraId="0DBAE0FB"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24</w:t>
            </w:r>
          </w:p>
        </w:tc>
        <w:tc>
          <w:tcPr>
            <w:tcW w:w="1080" w:type="dxa"/>
            <w:tcPrChange w:id="153" w:author="Fontamillas, Romelia@DSS" w:date="2020-06-11T23:37:00Z">
              <w:tcPr>
                <w:tcW w:w="1262" w:type="dxa"/>
              </w:tcPr>
            </w:tcPrChange>
          </w:tcPr>
          <w:p w14:paraId="5555AE1C" w14:textId="77777777" w:rsidR="005A1111" w:rsidRPr="00955A07" w:rsidRDefault="005A1111" w:rsidP="005A1111">
            <w:pPr>
              <w:tabs>
                <w:tab w:val="left" w:pos="9540"/>
              </w:tabs>
              <w:rPr>
                <w:rFonts w:ascii="Calibri" w:hAnsi="Calibri" w:cs="Calibri"/>
              </w:rPr>
            </w:pPr>
          </w:p>
        </w:tc>
      </w:tr>
      <w:tr w:rsidR="005A1111" w:rsidRPr="00955A07" w14:paraId="29B5BAA5" w14:textId="77777777" w:rsidTr="005D370D">
        <w:trPr>
          <w:trHeight w:val="144"/>
          <w:trPrChange w:id="154" w:author="Fontamillas, Romelia@DSS" w:date="2020-06-11T23:37:00Z">
            <w:trPr>
              <w:trHeight w:val="144"/>
            </w:trPr>
          </w:trPrChange>
        </w:trPr>
        <w:tc>
          <w:tcPr>
            <w:tcW w:w="7105" w:type="dxa"/>
            <w:tcPrChange w:id="155" w:author="Fontamillas, Romelia@DSS" w:date="2020-06-11T23:37:00Z">
              <w:tcPr>
                <w:tcW w:w="6858" w:type="dxa"/>
                <w:gridSpan w:val="3"/>
              </w:tcPr>
            </w:tcPrChange>
          </w:tcPr>
          <w:p w14:paraId="0F45F649" w14:textId="77777777" w:rsidR="005A1111" w:rsidRPr="00955A07" w:rsidRDefault="005A1111" w:rsidP="005A1111">
            <w:pPr>
              <w:numPr>
                <w:ilvl w:val="0"/>
                <w:numId w:val="2"/>
              </w:numPr>
              <w:tabs>
                <w:tab w:val="left" w:pos="9540"/>
              </w:tabs>
              <w:ind w:left="720"/>
              <w:rPr>
                <w:rFonts w:ascii="Calibri" w:hAnsi="Calibri" w:cs="Calibri"/>
              </w:rPr>
            </w:pPr>
            <w:r w:rsidRPr="00955A07">
              <w:rPr>
                <w:rFonts w:ascii="Calibri" w:hAnsi="Calibri" w:cs="Calibri"/>
              </w:rPr>
              <w:t xml:space="preserve">Changes or trends since the last CSA and potential impact on the delivery and/or availability of services  </w:t>
            </w:r>
          </w:p>
        </w:tc>
        <w:tc>
          <w:tcPr>
            <w:tcW w:w="1350" w:type="dxa"/>
            <w:tcPrChange w:id="156" w:author="Fontamillas, Romelia@DSS" w:date="2020-06-11T23:37:00Z">
              <w:tcPr>
                <w:tcW w:w="1367" w:type="dxa"/>
              </w:tcPr>
            </w:tcPrChange>
          </w:tcPr>
          <w:p w14:paraId="0A061003"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24</w:t>
            </w:r>
          </w:p>
        </w:tc>
        <w:tc>
          <w:tcPr>
            <w:tcW w:w="1080" w:type="dxa"/>
            <w:tcPrChange w:id="157" w:author="Fontamillas, Romelia@DSS" w:date="2020-06-11T23:37:00Z">
              <w:tcPr>
                <w:tcW w:w="1262" w:type="dxa"/>
              </w:tcPr>
            </w:tcPrChange>
          </w:tcPr>
          <w:p w14:paraId="25A0ED20" w14:textId="77777777" w:rsidR="005A1111" w:rsidRPr="00955A07" w:rsidRDefault="005A1111" w:rsidP="005A1111">
            <w:pPr>
              <w:tabs>
                <w:tab w:val="left" w:pos="9540"/>
              </w:tabs>
              <w:rPr>
                <w:rFonts w:ascii="Calibri" w:hAnsi="Calibri" w:cs="Calibri"/>
              </w:rPr>
            </w:pPr>
          </w:p>
        </w:tc>
      </w:tr>
      <w:tr w:rsidR="005A1111" w:rsidRPr="00955A07" w14:paraId="2DABC708" w14:textId="77777777" w:rsidTr="005D370D">
        <w:trPr>
          <w:trHeight w:val="144"/>
          <w:trPrChange w:id="158" w:author="Fontamillas, Romelia@DSS" w:date="2020-06-11T23:37:00Z">
            <w:trPr>
              <w:trHeight w:val="144"/>
            </w:trPr>
          </w:trPrChange>
        </w:trPr>
        <w:tc>
          <w:tcPr>
            <w:tcW w:w="7105" w:type="dxa"/>
            <w:tcPrChange w:id="159" w:author="Fontamillas, Romelia@DSS" w:date="2020-06-11T23:37:00Z">
              <w:tcPr>
                <w:tcW w:w="6858" w:type="dxa"/>
                <w:gridSpan w:val="3"/>
              </w:tcPr>
            </w:tcPrChange>
          </w:tcPr>
          <w:p w14:paraId="3BC61380" w14:textId="77777777" w:rsidR="005A1111" w:rsidRPr="00955A07" w:rsidRDefault="005A1111" w:rsidP="005A1111">
            <w:pPr>
              <w:numPr>
                <w:ilvl w:val="0"/>
                <w:numId w:val="2"/>
              </w:numPr>
              <w:tabs>
                <w:tab w:val="left" w:pos="9540"/>
              </w:tabs>
              <w:ind w:left="720"/>
              <w:rPr>
                <w:rFonts w:ascii="Calibri" w:hAnsi="Calibri" w:cs="Calibri"/>
              </w:rPr>
            </w:pPr>
            <w:r w:rsidRPr="00955A07">
              <w:rPr>
                <w:rFonts w:ascii="Calibri" w:hAnsi="Calibri" w:cs="Calibri"/>
              </w:rPr>
              <w:t xml:space="preserve">Changes or trends since the last CSA and impact </w:t>
            </w:r>
            <w:r>
              <w:rPr>
                <w:rFonts w:ascii="Calibri" w:hAnsi="Calibri" w:cs="Calibri"/>
              </w:rPr>
              <w:t>on performance around the data O</w:t>
            </w:r>
            <w:r w:rsidRPr="00955A07">
              <w:rPr>
                <w:rFonts w:ascii="Calibri" w:hAnsi="Calibri" w:cs="Calibri"/>
              </w:rPr>
              <w:t xml:space="preserve">utcome </w:t>
            </w:r>
            <w:r>
              <w:rPr>
                <w:rFonts w:ascii="Calibri" w:hAnsi="Calibri" w:cs="Calibri"/>
              </w:rPr>
              <w:t>Data M</w:t>
            </w:r>
            <w:r w:rsidRPr="00955A07">
              <w:rPr>
                <w:rFonts w:ascii="Calibri" w:hAnsi="Calibri" w:cs="Calibri"/>
              </w:rPr>
              <w:t>easures</w:t>
            </w:r>
          </w:p>
        </w:tc>
        <w:tc>
          <w:tcPr>
            <w:tcW w:w="1350" w:type="dxa"/>
            <w:tcPrChange w:id="160" w:author="Fontamillas, Romelia@DSS" w:date="2020-06-11T23:37:00Z">
              <w:tcPr>
                <w:tcW w:w="1367" w:type="dxa"/>
              </w:tcPr>
            </w:tcPrChange>
          </w:tcPr>
          <w:p w14:paraId="38E6DAE2"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24</w:t>
            </w:r>
          </w:p>
        </w:tc>
        <w:tc>
          <w:tcPr>
            <w:tcW w:w="1080" w:type="dxa"/>
            <w:tcPrChange w:id="161" w:author="Fontamillas, Romelia@DSS" w:date="2020-06-11T23:37:00Z">
              <w:tcPr>
                <w:tcW w:w="1262" w:type="dxa"/>
              </w:tcPr>
            </w:tcPrChange>
          </w:tcPr>
          <w:p w14:paraId="0B67F196" w14:textId="77777777" w:rsidR="005A1111" w:rsidRPr="00955A07" w:rsidRDefault="005A1111" w:rsidP="005A1111">
            <w:pPr>
              <w:tabs>
                <w:tab w:val="left" w:pos="9540"/>
              </w:tabs>
              <w:rPr>
                <w:rFonts w:ascii="Calibri" w:hAnsi="Calibri" w:cs="Calibri"/>
              </w:rPr>
            </w:pPr>
          </w:p>
        </w:tc>
      </w:tr>
      <w:tr w:rsidR="005A1111" w:rsidRPr="00955A07" w14:paraId="47E92D93" w14:textId="77777777" w:rsidTr="005D370D">
        <w:trPr>
          <w:trHeight w:val="144"/>
          <w:trPrChange w:id="162" w:author="Fontamillas, Romelia@DSS" w:date="2020-06-11T23:37:00Z">
            <w:trPr>
              <w:trHeight w:val="144"/>
            </w:trPr>
          </w:trPrChange>
        </w:trPr>
        <w:tc>
          <w:tcPr>
            <w:tcW w:w="7105" w:type="dxa"/>
            <w:tcPrChange w:id="163" w:author="Fontamillas, Romelia@DSS" w:date="2020-06-11T23:37:00Z">
              <w:tcPr>
                <w:tcW w:w="6858" w:type="dxa"/>
                <w:gridSpan w:val="3"/>
              </w:tcPr>
            </w:tcPrChange>
          </w:tcPr>
          <w:p w14:paraId="31FF58F2" w14:textId="77777777" w:rsidR="005A1111" w:rsidRPr="00955A07" w:rsidRDefault="005A1111" w:rsidP="005A1111">
            <w:pPr>
              <w:numPr>
                <w:ilvl w:val="0"/>
                <w:numId w:val="2"/>
              </w:numPr>
              <w:tabs>
                <w:tab w:val="left" w:pos="9540"/>
              </w:tabs>
              <w:ind w:left="720"/>
              <w:rPr>
                <w:rFonts w:ascii="Calibri" w:hAnsi="Calibri" w:cs="Calibri"/>
                <w:u w:val="single"/>
              </w:rPr>
            </w:pPr>
            <w:r w:rsidRPr="00955A07">
              <w:rPr>
                <w:rFonts w:ascii="Calibri" w:hAnsi="Calibri" w:cs="Calibri"/>
              </w:rPr>
              <w:t>Impact on the delivery of services for at risk families</w:t>
            </w:r>
          </w:p>
        </w:tc>
        <w:tc>
          <w:tcPr>
            <w:tcW w:w="1350" w:type="dxa"/>
            <w:tcPrChange w:id="164" w:author="Fontamillas, Romelia@DSS" w:date="2020-06-11T23:37:00Z">
              <w:tcPr>
                <w:tcW w:w="1367" w:type="dxa"/>
              </w:tcPr>
            </w:tcPrChange>
          </w:tcPr>
          <w:p w14:paraId="2C0409FE" w14:textId="77777777" w:rsidR="005A1111" w:rsidRPr="00DD2FFB" w:rsidRDefault="005A1111" w:rsidP="005A1111">
            <w:pPr>
              <w:tabs>
                <w:tab w:val="left" w:pos="9540"/>
              </w:tabs>
              <w:rPr>
                <w:rFonts w:ascii="Calibri" w:hAnsi="Calibri" w:cs="Calibri"/>
                <w:color w:val="FF0000"/>
                <w:highlight w:val="yellow"/>
              </w:rPr>
            </w:pPr>
            <w:r w:rsidRPr="00976F11">
              <w:rPr>
                <w:rFonts w:ascii="Calibri" w:hAnsi="Calibri" w:cs="Calibri"/>
              </w:rPr>
              <w:t>p. 24</w:t>
            </w:r>
          </w:p>
        </w:tc>
        <w:tc>
          <w:tcPr>
            <w:tcW w:w="1080" w:type="dxa"/>
            <w:tcPrChange w:id="165" w:author="Fontamillas, Romelia@DSS" w:date="2020-06-11T23:37:00Z">
              <w:tcPr>
                <w:tcW w:w="1262" w:type="dxa"/>
              </w:tcPr>
            </w:tcPrChange>
          </w:tcPr>
          <w:p w14:paraId="32001317" w14:textId="77777777" w:rsidR="005A1111" w:rsidRPr="00955A07" w:rsidRDefault="005A1111" w:rsidP="005A1111">
            <w:pPr>
              <w:tabs>
                <w:tab w:val="left" w:pos="9540"/>
              </w:tabs>
              <w:rPr>
                <w:rFonts w:ascii="Calibri" w:hAnsi="Calibri" w:cs="Calibri"/>
              </w:rPr>
            </w:pPr>
          </w:p>
        </w:tc>
      </w:tr>
    </w:tbl>
    <w:p w14:paraId="513F5005" w14:textId="77777777" w:rsidR="005D370D" w:rsidRDefault="005D370D" w:rsidP="0085716F">
      <w:pPr>
        <w:tabs>
          <w:tab w:val="left" w:pos="9540"/>
        </w:tabs>
      </w:pPr>
    </w:p>
    <w:tbl>
      <w:tblPr>
        <w:tblStyle w:val="TableGrid"/>
        <w:tblW w:w="9535" w:type="dxa"/>
        <w:tblInd w:w="360" w:type="dxa"/>
        <w:tblLayout w:type="fixed"/>
        <w:tblLook w:val="04A0" w:firstRow="1" w:lastRow="0" w:firstColumn="1" w:lastColumn="0" w:noHBand="0" w:noVBand="1"/>
        <w:tblPrChange w:id="166"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167">
          <w:tblGrid>
            <w:gridCol w:w="3162"/>
            <w:gridCol w:w="3162"/>
            <w:gridCol w:w="534"/>
            <w:gridCol w:w="1367"/>
            <w:gridCol w:w="1262"/>
          </w:tblGrid>
        </w:tblGridChange>
      </w:tblGrid>
      <w:tr w:rsidR="005A1111" w:rsidRPr="00955A07" w14:paraId="5466A355" w14:textId="77777777" w:rsidTr="00D90595">
        <w:trPr>
          <w:trHeight w:val="144"/>
          <w:tblHeader/>
          <w:trPrChange w:id="168" w:author="Fontamillas, Romelia@DSS" w:date="2020-06-11T23:37:00Z">
            <w:trPr>
              <w:trHeight w:val="144"/>
            </w:trPr>
          </w:trPrChange>
        </w:trPr>
        <w:tc>
          <w:tcPr>
            <w:tcW w:w="7105" w:type="dxa"/>
            <w:shd w:val="clear" w:color="auto" w:fill="D9D9D9" w:themeFill="background1" w:themeFillShade="D9"/>
            <w:tcPrChange w:id="169" w:author="Fontamillas, Romelia@DSS" w:date="2020-06-11T23:37:00Z">
              <w:tcPr>
                <w:tcW w:w="3162" w:type="dxa"/>
                <w:shd w:val="clear" w:color="auto" w:fill="D9D9D9" w:themeFill="background1" w:themeFillShade="D9"/>
              </w:tcPr>
            </w:tcPrChange>
          </w:tcPr>
          <w:p w14:paraId="20F3F5E4" w14:textId="77777777" w:rsidR="005A1111" w:rsidRPr="00700E60" w:rsidRDefault="005A1111" w:rsidP="005A1111">
            <w:pPr>
              <w:pStyle w:val="ListParagraph"/>
              <w:numPr>
                <w:ilvl w:val="0"/>
                <w:numId w:val="21"/>
              </w:numPr>
              <w:tabs>
                <w:tab w:val="left" w:pos="9540"/>
              </w:tabs>
              <w:rPr>
                <w:rFonts w:ascii="Calibri" w:hAnsi="Calibri" w:cs="Calibri"/>
                <w:color w:val="FF0000"/>
              </w:rPr>
            </w:pPr>
            <w:r w:rsidRPr="00700E60">
              <w:rPr>
                <w:rFonts w:ascii="Calibri" w:hAnsi="Calibri" w:cs="Calibri"/>
                <w:i/>
              </w:rPr>
              <w:t>Child Welfare and Probation Placement Population</w:t>
            </w:r>
          </w:p>
        </w:tc>
        <w:tc>
          <w:tcPr>
            <w:tcW w:w="1350" w:type="dxa"/>
            <w:shd w:val="clear" w:color="auto" w:fill="D9D9D9" w:themeFill="background1" w:themeFillShade="D9"/>
            <w:tcPrChange w:id="170" w:author="Fontamillas, Romelia@DSS" w:date="2020-06-11T23:37:00Z">
              <w:tcPr>
                <w:tcW w:w="3162" w:type="dxa"/>
                <w:shd w:val="clear" w:color="auto" w:fill="D9D9D9" w:themeFill="background1" w:themeFillShade="D9"/>
              </w:tcPr>
            </w:tcPrChange>
          </w:tcPr>
          <w:p w14:paraId="4A2CE586" w14:textId="015F4340" w:rsidR="005A1111" w:rsidRPr="00700E60" w:rsidRDefault="005A1111" w:rsidP="005A1111">
            <w:pPr>
              <w:pStyle w:val="ListParagraph"/>
              <w:tabs>
                <w:tab w:val="left" w:pos="9540"/>
              </w:tabs>
              <w:ind w:left="0"/>
              <w:rPr>
                <w:rFonts w:ascii="Calibri" w:hAnsi="Calibri" w:cs="Calibri"/>
                <w:color w:val="FF0000"/>
              </w:rPr>
              <w:pPrChange w:id="171" w:author="Fontamillas, Romelia@DSS" w:date="2020-06-11T23:29:00Z">
                <w:pPr>
                  <w:pStyle w:val="ListParagraph"/>
                  <w:numPr>
                    <w:numId w:val="21"/>
                  </w:numPr>
                  <w:ind w:hanging="360"/>
                </w:pPr>
              </w:pPrChange>
            </w:pPr>
            <w:r w:rsidRPr="00AC22D1">
              <w:rPr>
                <w:rFonts w:ascii="Calibri" w:hAnsi="Calibri" w:cs="Calibri"/>
              </w:rPr>
              <w:t>Location in Instruction Manual</w:t>
            </w:r>
          </w:p>
        </w:tc>
        <w:tc>
          <w:tcPr>
            <w:tcW w:w="1080" w:type="dxa"/>
            <w:shd w:val="clear" w:color="auto" w:fill="D9D9D9" w:themeFill="background1" w:themeFillShade="D9"/>
            <w:tcPrChange w:id="172" w:author="Fontamillas, Romelia@DSS" w:date="2020-06-11T23:37:00Z">
              <w:tcPr>
                <w:tcW w:w="3163" w:type="dxa"/>
                <w:gridSpan w:val="3"/>
                <w:shd w:val="clear" w:color="auto" w:fill="D9D9D9" w:themeFill="background1" w:themeFillShade="D9"/>
              </w:tcPr>
            </w:tcPrChange>
          </w:tcPr>
          <w:p w14:paraId="57864089" w14:textId="3EA3A22D" w:rsidR="005A1111" w:rsidRPr="00700E60" w:rsidRDefault="005A1111" w:rsidP="005A1111">
            <w:pPr>
              <w:pStyle w:val="ListParagraph"/>
              <w:tabs>
                <w:tab w:val="left" w:pos="9540"/>
              </w:tabs>
              <w:ind w:left="-14"/>
              <w:rPr>
                <w:rFonts w:ascii="Calibri" w:hAnsi="Calibri" w:cs="Calibri"/>
                <w:color w:val="FF0000"/>
              </w:rPr>
              <w:pPrChange w:id="173" w:author="Fontamillas, Romelia@DSS" w:date="2020-06-11T23:29:00Z">
                <w:pPr>
                  <w:pStyle w:val="ListParagraph"/>
                  <w:numPr>
                    <w:numId w:val="21"/>
                  </w:numPr>
                  <w:ind w:hanging="360"/>
                </w:pPr>
              </w:pPrChange>
            </w:pPr>
            <w:r w:rsidRPr="00955A07">
              <w:rPr>
                <w:rFonts w:ascii="Calibri" w:hAnsi="Calibri" w:cs="Calibri"/>
              </w:rPr>
              <w:t>Location in CSA (Page #)</w:t>
            </w:r>
          </w:p>
        </w:tc>
      </w:tr>
      <w:tr w:rsidR="005A1111" w:rsidRPr="00955A07" w14:paraId="0D176803" w14:textId="77777777" w:rsidTr="005D370D">
        <w:trPr>
          <w:trHeight w:val="144"/>
          <w:trPrChange w:id="174" w:author="Fontamillas, Romelia@DSS" w:date="2020-06-11T23:37:00Z">
            <w:trPr>
              <w:trHeight w:val="144"/>
            </w:trPr>
          </w:trPrChange>
        </w:trPr>
        <w:tc>
          <w:tcPr>
            <w:tcW w:w="7105" w:type="dxa"/>
            <w:tcPrChange w:id="175" w:author="Fontamillas, Romelia@DSS" w:date="2020-06-11T23:37:00Z">
              <w:tcPr>
                <w:tcW w:w="6858" w:type="dxa"/>
                <w:gridSpan w:val="3"/>
              </w:tcPr>
            </w:tcPrChange>
          </w:tcPr>
          <w:p w14:paraId="0094CC60" w14:textId="77777777" w:rsidR="005A1111" w:rsidRPr="00955A07" w:rsidRDefault="005A1111" w:rsidP="005A1111">
            <w:pPr>
              <w:tabs>
                <w:tab w:val="left" w:pos="9540"/>
              </w:tabs>
              <w:rPr>
                <w:rFonts w:ascii="Calibri" w:hAnsi="Calibri" w:cs="Calibri"/>
              </w:rPr>
            </w:pPr>
            <w:r w:rsidRPr="00955A07">
              <w:rPr>
                <w:rFonts w:ascii="Calibri" w:hAnsi="Calibri" w:cs="Calibri"/>
              </w:rPr>
              <w:t>Number of children with allegations stratified by age</w:t>
            </w:r>
            <w:r>
              <w:rPr>
                <w:rFonts w:ascii="Calibri" w:hAnsi="Calibri" w:cs="Calibri"/>
              </w:rPr>
              <w:t xml:space="preserve"> and ethnicity</w:t>
            </w:r>
          </w:p>
        </w:tc>
        <w:tc>
          <w:tcPr>
            <w:tcW w:w="1350" w:type="dxa"/>
            <w:tcPrChange w:id="176" w:author="Fontamillas, Romelia@DSS" w:date="2020-06-11T23:37:00Z">
              <w:tcPr>
                <w:tcW w:w="1367" w:type="dxa"/>
              </w:tcPr>
            </w:tcPrChange>
          </w:tcPr>
          <w:p w14:paraId="67711FD7" w14:textId="77777777" w:rsidR="005A1111" w:rsidRPr="00DD2FFB" w:rsidRDefault="005A1111" w:rsidP="005A1111">
            <w:pPr>
              <w:tabs>
                <w:tab w:val="left" w:pos="9540"/>
              </w:tabs>
              <w:rPr>
                <w:rFonts w:ascii="Calibri" w:hAnsi="Calibri" w:cs="Calibri"/>
                <w:color w:val="FF0000"/>
                <w:highlight w:val="yellow"/>
              </w:rPr>
            </w:pPr>
            <w:r>
              <w:rPr>
                <w:rFonts w:ascii="Calibri" w:hAnsi="Calibri" w:cs="Calibri"/>
              </w:rPr>
              <w:t>p. 24</w:t>
            </w:r>
          </w:p>
        </w:tc>
        <w:tc>
          <w:tcPr>
            <w:tcW w:w="1080" w:type="dxa"/>
            <w:tcPrChange w:id="177" w:author="Fontamillas, Romelia@DSS" w:date="2020-06-11T23:37:00Z">
              <w:tcPr>
                <w:tcW w:w="1262" w:type="dxa"/>
              </w:tcPr>
            </w:tcPrChange>
          </w:tcPr>
          <w:p w14:paraId="79DF784F" w14:textId="77777777" w:rsidR="005A1111" w:rsidRPr="00955A07" w:rsidRDefault="005A1111" w:rsidP="005A1111">
            <w:pPr>
              <w:tabs>
                <w:tab w:val="left" w:pos="9540"/>
              </w:tabs>
              <w:rPr>
                <w:rFonts w:ascii="Calibri" w:hAnsi="Calibri" w:cs="Calibri"/>
              </w:rPr>
            </w:pPr>
          </w:p>
        </w:tc>
      </w:tr>
      <w:tr w:rsidR="005A1111" w:rsidRPr="00955A07" w14:paraId="57F3B48B" w14:textId="77777777" w:rsidTr="005D370D">
        <w:trPr>
          <w:trHeight w:val="144"/>
          <w:trPrChange w:id="178" w:author="Fontamillas, Romelia@DSS" w:date="2020-06-11T23:37:00Z">
            <w:trPr>
              <w:trHeight w:val="144"/>
            </w:trPr>
          </w:trPrChange>
        </w:trPr>
        <w:tc>
          <w:tcPr>
            <w:tcW w:w="7105" w:type="dxa"/>
            <w:tcPrChange w:id="179" w:author="Fontamillas, Romelia@DSS" w:date="2020-06-11T23:37:00Z">
              <w:tcPr>
                <w:tcW w:w="6858" w:type="dxa"/>
                <w:gridSpan w:val="3"/>
              </w:tcPr>
            </w:tcPrChange>
          </w:tcPr>
          <w:p w14:paraId="55FDF190" w14:textId="77777777" w:rsidR="005A1111" w:rsidRPr="00955A07" w:rsidRDefault="005A1111" w:rsidP="005A1111">
            <w:pPr>
              <w:tabs>
                <w:tab w:val="left" w:pos="9540"/>
              </w:tabs>
              <w:rPr>
                <w:rFonts w:ascii="Calibri" w:hAnsi="Calibri" w:cs="Calibri"/>
              </w:rPr>
            </w:pPr>
            <w:r w:rsidRPr="00955A07">
              <w:rPr>
                <w:rFonts w:ascii="Calibri" w:hAnsi="Calibri" w:cs="Calibri"/>
              </w:rPr>
              <w:t xml:space="preserve">Number of children with </w:t>
            </w:r>
            <w:r>
              <w:rPr>
                <w:rFonts w:ascii="Calibri" w:hAnsi="Calibri" w:cs="Calibri"/>
              </w:rPr>
              <w:t>substantiated allegations stratified by age and ethnicity (child welfare only)</w:t>
            </w:r>
          </w:p>
        </w:tc>
        <w:tc>
          <w:tcPr>
            <w:tcW w:w="1350" w:type="dxa"/>
            <w:tcPrChange w:id="180" w:author="Fontamillas, Romelia@DSS" w:date="2020-06-11T23:37:00Z">
              <w:tcPr>
                <w:tcW w:w="1367" w:type="dxa"/>
              </w:tcPr>
            </w:tcPrChange>
          </w:tcPr>
          <w:p w14:paraId="0A28FD2E" w14:textId="77777777" w:rsidR="005A1111" w:rsidRPr="00DD2FFB" w:rsidRDefault="005A1111" w:rsidP="005A1111">
            <w:pPr>
              <w:tabs>
                <w:tab w:val="left" w:pos="9540"/>
              </w:tabs>
              <w:rPr>
                <w:rFonts w:ascii="Calibri" w:hAnsi="Calibri" w:cs="Calibri"/>
                <w:color w:val="FF0000"/>
                <w:highlight w:val="yellow"/>
              </w:rPr>
            </w:pPr>
            <w:r>
              <w:rPr>
                <w:rFonts w:ascii="Calibri" w:hAnsi="Calibri" w:cs="Calibri"/>
              </w:rPr>
              <w:t>p. 24</w:t>
            </w:r>
          </w:p>
        </w:tc>
        <w:tc>
          <w:tcPr>
            <w:tcW w:w="1080" w:type="dxa"/>
            <w:tcPrChange w:id="181" w:author="Fontamillas, Romelia@DSS" w:date="2020-06-11T23:37:00Z">
              <w:tcPr>
                <w:tcW w:w="1262" w:type="dxa"/>
              </w:tcPr>
            </w:tcPrChange>
          </w:tcPr>
          <w:p w14:paraId="61857559" w14:textId="77777777" w:rsidR="005A1111" w:rsidRPr="00955A07" w:rsidRDefault="005A1111" w:rsidP="005A1111">
            <w:pPr>
              <w:tabs>
                <w:tab w:val="left" w:pos="9540"/>
              </w:tabs>
              <w:rPr>
                <w:rFonts w:ascii="Calibri" w:hAnsi="Calibri" w:cs="Calibri"/>
              </w:rPr>
            </w:pPr>
          </w:p>
        </w:tc>
      </w:tr>
      <w:tr w:rsidR="005A1111" w:rsidRPr="00955A07" w14:paraId="3C2CC180" w14:textId="77777777" w:rsidTr="005D370D">
        <w:trPr>
          <w:trHeight w:val="144"/>
          <w:trPrChange w:id="182" w:author="Fontamillas, Romelia@DSS" w:date="2020-06-11T23:37:00Z">
            <w:trPr>
              <w:trHeight w:val="144"/>
            </w:trPr>
          </w:trPrChange>
        </w:trPr>
        <w:tc>
          <w:tcPr>
            <w:tcW w:w="7105" w:type="dxa"/>
            <w:tcPrChange w:id="183" w:author="Fontamillas, Romelia@DSS" w:date="2020-06-11T23:37:00Z">
              <w:tcPr>
                <w:tcW w:w="3162" w:type="dxa"/>
              </w:tcPr>
            </w:tcPrChange>
          </w:tcPr>
          <w:p w14:paraId="62A358A6" w14:textId="73C38B7F" w:rsidR="005A1111" w:rsidRPr="00EB2498" w:rsidRDefault="005A1111" w:rsidP="005A1111">
            <w:pPr>
              <w:tabs>
                <w:tab w:val="left" w:pos="9540"/>
              </w:tabs>
              <w:rPr>
                <w:ins w:id="184" w:author="Fontamillas, Romelia@DSS" w:date="2020-06-11T23:23:00Z"/>
                <w:rFonts w:ascii="Calibri" w:hAnsi="Calibri" w:cs="Calibri"/>
                <w:rPrChange w:id="185" w:author="Fontamillas, Romelia@DSS" w:date="2020-06-11T23:29:00Z">
                  <w:rPr>
                    <w:ins w:id="186" w:author="Fontamillas, Romelia@DSS" w:date="2020-06-11T23:23:00Z"/>
                  </w:rPr>
                </w:rPrChange>
              </w:rPr>
              <w:pPrChange w:id="187" w:author="Fontamillas, Romelia@DSS" w:date="2020-06-11T23:29:00Z">
                <w:pPr>
                  <w:pStyle w:val="ListParagraph"/>
                  <w:numPr>
                    <w:numId w:val="27"/>
                  </w:numPr>
                  <w:ind w:hanging="360"/>
                </w:pPr>
              </w:pPrChange>
            </w:pPr>
            <w:r w:rsidRPr="001549E5">
              <w:rPr>
                <w:rFonts w:ascii="Calibri" w:hAnsi="Calibri" w:cs="Calibri"/>
              </w:rPr>
              <w:t>Number of children with allegations by type (child welfare only):</w:t>
            </w:r>
          </w:p>
        </w:tc>
        <w:tc>
          <w:tcPr>
            <w:tcW w:w="1350" w:type="dxa"/>
            <w:tcPrChange w:id="188" w:author="Fontamillas, Romelia@DSS" w:date="2020-06-11T23:37:00Z">
              <w:tcPr>
                <w:tcW w:w="3162" w:type="dxa"/>
              </w:tcPr>
            </w:tcPrChange>
          </w:tcPr>
          <w:p w14:paraId="628939D7" w14:textId="1A97CD53" w:rsidR="005A1111" w:rsidRPr="00EB2498" w:rsidRDefault="005A1111" w:rsidP="005A1111">
            <w:pPr>
              <w:pStyle w:val="ListParagraph"/>
              <w:tabs>
                <w:tab w:val="left" w:pos="9540"/>
              </w:tabs>
              <w:rPr>
                <w:ins w:id="189" w:author="Fontamillas, Romelia@DSS" w:date="2020-06-11T23:24:00Z"/>
                <w:rFonts w:ascii="Calibri" w:hAnsi="Calibri" w:cs="Calibri"/>
                <w:color w:val="000000" w:themeColor="text1"/>
              </w:rPr>
              <w:pPrChange w:id="190" w:author="Fontamillas, Romelia@DSS" w:date="2020-06-11T23:28:00Z">
                <w:pPr>
                  <w:pStyle w:val="ListParagraph"/>
                  <w:numPr>
                    <w:numId w:val="27"/>
                  </w:numPr>
                  <w:ind w:hanging="360"/>
                </w:pPr>
              </w:pPrChange>
            </w:pPr>
          </w:p>
        </w:tc>
        <w:tc>
          <w:tcPr>
            <w:tcW w:w="1080" w:type="dxa"/>
            <w:tcPrChange w:id="191" w:author="Fontamillas, Romelia@DSS" w:date="2020-06-11T23:37:00Z">
              <w:tcPr>
                <w:tcW w:w="3163" w:type="dxa"/>
                <w:gridSpan w:val="3"/>
              </w:tcPr>
            </w:tcPrChange>
          </w:tcPr>
          <w:p w14:paraId="3B6210D6" w14:textId="731FCFC2" w:rsidR="005A1111" w:rsidRPr="00EB2498" w:rsidRDefault="005A1111" w:rsidP="005A1111">
            <w:pPr>
              <w:tabs>
                <w:tab w:val="left" w:pos="9540"/>
              </w:tabs>
              <w:rPr>
                <w:rFonts w:ascii="Calibri" w:hAnsi="Calibri" w:cs="Calibri"/>
                <w:color w:val="FF0000"/>
                <w:highlight w:val="yellow"/>
                <w:rPrChange w:id="192" w:author="Fontamillas, Romelia@DSS" w:date="2020-06-11T23:29:00Z">
                  <w:rPr>
                    <w:color w:val="FF0000"/>
                    <w:highlight w:val="yellow"/>
                  </w:rPr>
                </w:rPrChange>
              </w:rPr>
            </w:pPr>
          </w:p>
        </w:tc>
      </w:tr>
      <w:tr w:rsidR="005A1111" w:rsidRPr="00955A07" w14:paraId="0114DC80" w14:textId="77777777" w:rsidTr="005D370D">
        <w:trPr>
          <w:trHeight w:val="144"/>
          <w:trPrChange w:id="193" w:author="Fontamillas, Romelia@DSS" w:date="2020-06-11T23:37:00Z">
            <w:trPr>
              <w:trHeight w:val="144"/>
            </w:trPr>
          </w:trPrChange>
        </w:trPr>
        <w:tc>
          <w:tcPr>
            <w:tcW w:w="7105" w:type="dxa"/>
            <w:tcPrChange w:id="194" w:author="Fontamillas, Romelia@DSS" w:date="2020-06-11T23:37:00Z">
              <w:tcPr>
                <w:tcW w:w="6858" w:type="dxa"/>
                <w:gridSpan w:val="3"/>
              </w:tcPr>
            </w:tcPrChange>
          </w:tcPr>
          <w:p w14:paraId="1C082A96" w14:textId="77777777" w:rsidR="005A1111" w:rsidRPr="00955A07" w:rsidRDefault="005A1111" w:rsidP="005A1111">
            <w:pPr>
              <w:pStyle w:val="ListParagraph"/>
              <w:numPr>
                <w:ilvl w:val="0"/>
                <w:numId w:val="3"/>
              </w:numPr>
              <w:tabs>
                <w:tab w:val="left" w:pos="9540"/>
              </w:tabs>
              <w:rPr>
                <w:rFonts w:ascii="Calibri" w:hAnsi="Calibri" w:cs="Calibri"/>
              </w:rPr>
            </w:pPr>
            <w:r w:rsidRPr="00955A07">
              <w:rPr>
                <w:rFonts w:ascii="Calibri" w:hAnsi="Calibri" w:cs="Calibri"/>
              </w:rPr>
              <w:t>Sexual Abuse</w:t>
            </w:r>
          </w:p>
        </w:tc>
        <w:tc>
          <w:tcPr>
            <w:tcW w:w="1350" w:type="dxa"/>
            <w:tcPrChange w:id="195" w:author="Fontamillas, Romelia@DSS" w:date="2020-06-11T23:37:00Z">
              <w:tcPr>
                <w:tcW w:w="1367" w:type="dxa"/>
              </w:tcPr>
            </w:tcPrChange>
          </w:tcPr>
          <w:p w14:paraId="0056833B"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24</w:t>
            </w:r>
          </w:p>
        </w:tc>
        <w:tc>
          <w:tcPr>
            <w:tcW w:w="1080" w:type="dxa"/>
            <w:tcPrChange w:id="196" w:author="Fontamillas, Romelia@DSS" w:date="2020-06-11T23:37:00Z">
              <w:tcPr>
                <w:tcW w:w="1262" w:type="dxa"/>
              </w:tcPr>
            </w:tcPrChange>
          </w:tcPr>
          <w:p w14:paraId="11F50D88" w14:textId="77777777" w:rsidR="005A1111" w:rsidRPr="00955A07" w:rsidRDefault="005A1111" w:rsidP="005A1111">
            <w:pPr>
              <w:tabs>
                <w:tab w:val="left" w:pos="9540"/>
              </w:tabs>
              <w:rPr>
                <w:rFonts w:ascii="Calibri" w:hAnsi="Calibri" w:cs="Calibri"/>
              </w:rPr>
            </w:pPr>
          </w:p>
        </w:tc>
      </w:tr>
      <w:tr w:rsidR="005A1111" w:rsidRPr="00955A07" w14:paraId="250CAE31" w14:textId="77777777" w:rsidTr="005D370D">
        <w:trPr>
          <w:trHeight w:val="144"/>
          <w:trPrChange w:id="197" w:author="Fontamillas, Romelia@DSS" w:date="2020-06-11T23:37:00Z">
            <w:trPr>
              <w:trHeight w:val="144"/>
            </w:trPr>
          </w:trPrChange>
        </w:trPr>
        <w:tc>
          <w:tcPr>
            <w:tcW w:w="7105" w:type="dxa"/>
            <w:tcPrChange w:id="198" w:author="Fontamillas, Romelia@DSS" w:date="2020-06-11T23:37:00Z">
              <w:tcPr>
                <w:tcW w:w="6858" w:type="dxa"/>
                <w:gridSpan w:val="3"/>
              </w:tcPr>
            </w:tcPrChange>
          </w:tcPr>
          <w:p w14:paraId="185BBDED" w14:textId="752AADBF" w:rsidR="005A1111" w:rsidRPr="00955A07" w:rsidRDefault="005A1111" w:rsidP="005A1111">
            <w:pPr>
              <w:pStyle w:val="ListParagraph"/>
              <w:numPr>
                <w:ilvl w:val="0"/>
                <w:numId w:val="3"/>
              </w:numPr>
              <w:tabs>
                <w:tab w:val="left" w:pos="9540"/>
              </w:tabs>
              <w:rPr>
                <w:rFonts w:ascii="Calibri" w:hAnsi="Calibri" w:cs="Calibri"/>
              </w:rPr>
            </w:pPr>
            <w:ins w:id="199" w:author="Fontamillas, Romelia@DSS" w:date="2020-06-11T23:23:00Z">
              <w:r w:rsidRPr="00955A07">
                <w:rPr>
                  <w:rFonts w:ascii="Calibri" w:hAnsi="Calibri" w:cs="Calibri"/>
                </w:rPr>
                <w:t>Sexual Abuse</w:t>
              </w:r>
            </w:ins>
            <w:del w:id="200" w:author="Fontamillas, Romelia@DSS" w:date="2020-06-11T23:23:00Z">
              <w:r w:rsidRPr="00955A07" w:rsidDel="00EB2498">
                <w:rPr>
                  <w:rFonts w:ascii="Calibri" w:hAnsi="Calibri" w:cs="Calibri"/>
                </w:rPr>
                <w:delText>Physical Abuse</w:delText>
              </w:r>
            </w:del>
          </w:p>
        </w:tc>
        <w:tc>
          <w:tcPr>
            <w:tcW w:w="1350" w:type="dxa"/>
            <w:tcPrChange w:id="201" w:author="Fontamillas, Romelia@DSS" w:date="2020-06-11T23:37:00Z">
              <w:tcPr>
                <w:tcW w:w="1367" w:type="dxa"/>
              </w:tcPr>
            </w:tcPrChange>
          </w:tcPr>
          <w:p w14:paraId="1291E534"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24</w:t>
            </w:r>
          </w:p>
        </w:tc>
        <w:tc>
          <w:tcPr>
            <w:tcW w:w="1080" w:type="dxa"/>
            <w:tcPrChange w:id="202" w:author="Fontamillas, Romelia@DSS" w:date="2020-06-11T23:37:00Z">
              <w:tcPr>
                <w:tcW w:w="1262" w:type="dxa"/>
              </w:tcPr>
            </w:tcPrChange>
          </w:tcPr>
          <w:p w14:paraId="0212C498" w14:textId="77777777" w:rsidR="005A1111" w:rsidRPr="00955A07" w:rsidRDefault="005A1111" w:rsidP="005A1111">
            <w:pPr>
              <w:tabs>
                <w:tab w:val="left" w:pos="9540"/>
              </w:tabs>
              <w:rPr>
                <w:rFonts w:ascii="Calibri" w:hAnsi="Calibri" w:cs="Calibri"/>
              </w:rPr>
            </w:pPr>
          </w:p>
        </w:tc>
      </w:tr>
      <w:tr w:rsidR="005A1111" w:rsidRPr="00955A07" w14:paraId="0F5D201D" w14:textId="77777777" w:rsidTr="005D370D">
        <w:trPr>
          <w:trHeight w:val="144"/>
          <w:trPrChange w:id="203" w:author="Fontamillas, Romelia@DSS" w:date="2020-06-11T23:37:00Z">
            <w:trPr>
              <w:trHeight w:val="144"/>
            </w:trPr>
          </w:trPrChange>
        </w:trPr>
        <w:tc>
          <w:tcPr>
            <w:tcW w:w="7105" w:type="dxa"/>
            <w:tcPrChange w:id="204" w:author="Fontamillas, Romelia@DSS" w:date="2020-06-11T23:37:00Z">
              <w:tcPr>
                <w:tcW w:w="6858" w:type="dxa"/>
                <w:gridSpan w:val="3"/>
              </w:tcPr>
            </w:tcPrChange>
          </w:tcPr>
          <w:p w14:paraId="72834D35" w14:textId="77777777" w:rsidR="005A1111" w:rsidRPr="00955A07" w:rsidRDefault="005A1111" w:rsidP="005A1111">
            <w:pPr>
              <w:pStyle w:val="ListParagraph"/>
              <w:numPr>
                <w:ilvl w:val="0"/>
                <w:numId w:val="3"/>
              </w:numPr>
              <w:tabs>
                <w:tab w:val="left" w:pos="9540"/>
              </w:tabs>
              <w:rPr>
                <w:rFonts w:ascii="Calibri" w:hAnsi="Calibri" w:cs="Calibri"/>
              </w:rPr>
            </w:pPr>
            <w:r w:rsidRPr="00955A07">
              <w:rPr>
                <w:rFonts w:ascii="Calibri" w:hAnsi="Calibri" w:cs="Calibri"/>
              </w:rPr>
              <w:t>Severe Neglect</w:t>
            </w:r>
          </w:p>
        </w:tc>
        <w:tc>
          <w:tcPr>
            <w:tcW w:w="1350" w:type="dxa"/>
            <w:tcPrChange w:id="205" w:author="Fontamillas, Romelia@DSS" w:date="2020-06-11T23:37:00Z">
              <w:tcPr>
                <w:tcW w:w="1367" w:type="dxa"/>
              </w:tcPr>
            </w:tcPrChange>
          </w:tcPr>
          <w:p w14:paraId="3235ECDB"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24</w:t>
            </w:r>
          </w:p>
        </w:tc>
        <w:tc>
          <w:tcPr>
            <w:tcW w:w="1080" w:type="dxa"/>
            <w:tcPrChange w:id="206" w:author="Fontamillas, Romelia@DSS" w:date="2020-06-11T23:37:00Z">
              <w:tcPr>
                <w:tcW w:w="1262" w:type="dxa"/>
              </w:tcPr>
            </w:tcPrChange>
          </w:tcPr>
          <w:p w14:paraId="59CC581C" w14:textId="77777777" w:rsidR="005A1111" w:rsidRPr="00955A07" w:rsidRDefault="005A1111" w:rsidP="005A1111">
            <w:pPr>
              <w:tabs>
                <w:tab w:val="left" w:pos="9540"/>
              </w:tabs>
              <w:rPr>
                <w:rFonts w:ascii="Calibri" w:hAnsi="Calibri" w:cs="Calibri"/>
              </w:rPr>
            </w:pPr>
          </w:p>
        </w:tc>
      </w:tr>
      <w:tr w:rsidR="005A1111" w:rsidRPr="00955A07" w14:paraId="175D5C87" w14:textId="77777777" w:rsidTr="005D370D">
        <w:trPr>
          <w:trHeight w:val="144"/>
          <w:trPrChange w:id="207" w:author="Fontamillas, Romelia@DSS" w:date="2020-06-11T23:37:00Z">
            <w:trPr>
              <w:trHeight w:val="144"/>
            </w:trPr>
          </w:trPrChange>
        </w:trPr>
        <w:tc>
          <w:tcPr>
            <w:tcW w:w="7105" w:type="dxa"/>
            <w:tcPrChange w:id="208" w:author="Fontamillas, Romelia@DSS" w:date="2020-06-11T23:37:00Z">
              <w:tcPr>
                <w:tcW w:w="6858" w:type="dxa"/>
                <w:gridSpan w:val="3"/>
              </w:tcPr>
            </w:tcPrChange>
          </w:tcPr>
          <w:p w14:paraId="02A5A845" w14:textId="77777777" w:rsidR="005A1111" w:rsidRPr="00955A07" w:rsidRDefault="005A1111" w:rsidP="005A1111">
            <w:pPr>
              <w:pStyle w:val="ListParagraph"/>
              <w:numPr>
                <w:ilvl w:val="0"/>
                <w:numId w:val="3"/>
              </w:numPr>
              <w:tabs>
                <w:tab w:val="left" w:pos="9540"/>
              </w:tabs>
              <w:rPr>
                <w:rFonts w:ascii="Calibri" w:hAnsi="Calibri" w:cs="Calibri"/>
              </w:rPr>
            </w:pPr>
            <w:r w:rsidRPr="00955A07">
              <w:rPr>
                <w:rFonts w:ascii="Calibri" w:hAnsi="Calibri" w:cs="Calibri"/>
              </w:rPr>
              <w:t>General Neglect</w:t>
            </w:r>
          </w:p>
        </w:tc>
        <w:tc>
          <w:tcPr>
            <w:tcW w:w="1350" w:type="dxa"/>
            <w:tcPrChange w:id="209" w:author="Fontamillas, Romelia@DSS" w:date="2020-06-11T23:37:00Z">
              <w:tcPr>
                <w:tcW w:w="1367" w:type="dxa"/>
              </w:tcPr>
            </w:tcPrChange>
          </w:tcPr>
          <w:p w14:paraId="2835073B"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24</w:t>
            </w:r>
          </w:p>
        </w:tc>
        <w:tc>
          <w:tcPr>
            <w:tcW w:w="1080" w:type="dxa"/>
            <w:tcPrChange w:id="210" w:author="Fontamillas, Romelia@DSS" w:date="2020-06-11T23:37:00Z">
              <w:tcPr>
                <w:tcW w:w="1262" w:type="dxa"/>
              </w:tcPr>
            </w:tcPrChange>
          </w:tcPr>
          <w:p w14:paraId="156323B4" w14:textId="77777777" w:rsidR="005A1111" w:rsidRPr="00955A07" w:rsidRDefault="005A1111" w:rsidP="005A1111">
            <w:pPr>
              <w:tabs>
                <w:tab w:val="left" w:pos="9540"/>
              </w:tabs>
              <w:rPr>
                <w:rFonts w:ascii="Calibri" w:hAnsi="Calibri" w:cs="Calibri"/>
              </w:rPr>
            </w:pPr>
          </w:p>
        </w:tc>
      </w:tr>
      <w:tr w:rsidR="005A1111" w:rsidRPr="00955A07" w14:paraId="77F196A5" w14:textId="77777777" w:rsidTr="005D370D">
        <w:trPr>
          <w:trHeight w:val="144"/>
          <w:trPrChange w:id="211" w:author="Fontamillas, Romelia@DSS" w:date="2020-06-11T23:37:00Z">
            <w:trPr>
              <w:trHeight w:val="144"/>
            </w:trPr>
          </w:trPrChange>
        </w:trPr>
        <w:tc>
          <w:tcPr>
            <w:tcW w:w="7105" w:type="dxa"/>
            <w:tcPrChange w:id="212" w:author="Fontamillas, Romelia@DSS" w:date="2020-06-11T23:37:00Z">
              <w:tcPr>
                <w:tcW w:w="6858" w:type="dxa"/>
                <w:gridSpan w:val="3"/>
              </w:tcPr>
            </w:tcPrChange>
          </w:tcPr>
          <w:p w14:paraId="73B359FE" w14:textId="77777777" w:rsidR="005A1111" w:rsidRPr="00955A07" w:rsidRDefault="005A1111" w:rsidP="005A1111">
            <w:pPr>
              <w:pStyle w:val="ListParagraph"/>
              <w:numPr>
                <w:ilvl w:val="0"/>
                <w:numId w:val="3"/>
              </w:numPr>
              <w:tabs>
                <w:tab w:val="left" w:pos="9540"/>
              </w:tabs>
              <w:rPr>
                <w:rFonts w:ascii="Calibri" w:hAnsi="Calibri" w:cs="Calibri"/>
              </w:rPr>
            </w:pPr>
            <w:r w:rsidRPr="00955A07">
              <w:rPr>
                <w:rFonts w:ascii="Calibri" w:hAnsi="Calibri" w:cs="Calibri"/>
              </w:rPr>
              <w:t>Exploitation</w:t>
            </w:r>
          </w:p>
        </w:tc>
        <w:tc>
          <w:tcPr>
            <w:tcW w:w="1350" w:type="dxa"/>
            <w:tcPrChange w:id="213" w:author="Fontamillas, Romelia@DSS" w:date="2020-06-11T23:37:00Z">
              <w:tcPr>
                <w:tcW w:w="1367" w:type="dxa"/>
              </w:tcPr>
            </w:tcPrChange>
          </w:tcPr>
          <w:p w14:paraId="429052E5"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24</w:t>
            </w:r>
          </w:p>
        </w:tc>
        <w:tc>
          <w:tcPr>
            <w:tcW w:w="1080" w:type="dxa"/>
            <w:tcPrChange w:id="214" w:author="Fontamillas, Romelia@DSS" w:date="2020-06-11T23:37:00Z">
              <w:tcPr>
                <w:tcW w:w="1262" w:type="dxa"/>
              </w:tcPr>
            </w:tcPrChange>
          </w:tcPr>
          <w:p w14:paraId="35C8EB24" w14:textId="77777777" w:rsidR="005A1111" w:rsidRPr="00955A07" w:rsidRDefault="005A1111" w:rsidP="005A1111">
            <w:pPr>
              <w:tabs>
                <w:tab w:val="left" w:pos="9540"/>
              </w:tabs>
              <w:rPr>
                <w:rFonts w:ascii="Calibri" w:hAnsi="Calibri" w:cs="Calibri"/>
              </w:rPr>
            </w:pPr>
          </w:p>
        </w:tc>
      </w:tr>
      <w:tr w:rsidR="005A1111" w:rsidRPr="00955A07" w14:paraId="695497A6" w14:textId="77777777" w:rsidTr="005D370D">
        <w:trPr>
          <w:trHeight w:val="144"/>
          <w:trPrChange w:id="215" w:author="Fontamillas, Romelia@DSS" w:date="2020-06-11T23:37:00Z">
            <w:trPr>
              <w:trHeight w:val="144"/>
            </w:trPr>
          </w:trPrChange>
        </w:trPr>
        <w:tc>
          <w:tcPr>
            <w:tcW w:w="7105" w:type="dxa"/>
            <w:tcPrChange w:id="216" w:author="Fontamillas, Romelia@DSS" w:date="2020-06-11T23:37:00Z">
              <w:tcPr>
                <w:tcW w:w="6858" w:type="dxa"/>
                <w:gridSpan w:val="3"/>
              </w:tcPr>
            </w:tcPrChange>
          </w:tcPr>
          <w:p w14:paraId="0A2D3E97" w14:textId="77777777" w:rsidR="005A1111" w:rsidRPr="00955A07" w:rsidRDefault="005A1111" w:rsidP="005A1111">
            <w:pPr>
              <w:pStyle w:val="ListParagraph"/>
              <w:numPr>
                <w:ilvl w:val="0"/>
                <w:numId w:val="3"/>
              </w:numPr>
              <w:tabs>
                <w:tab w:val="left" w:pos="9540"/>
              </w:tabs>
              <w:rPr>
                <w:rFonts w:ascii="Calibri" w:hAnsi="Calibri" w:cs="Calibri"/>
              </w:rPr>
            </w:pPr>
            <w:r w:rsidRPr="00955A07">
              <w:rPr>
                <w:rFonts w:ascii="Calibri" w:hAnsi="Calibri" w:cs="Calibri"/>
              </w:rPr>
              <w:t xml:space="preserve">Emotional Abuse </w:t>
            </w:r>
          </w:p>
        </w:tc>
        <w:tc>
          <w:tcPr>
            <w:tcW w:w="1350" w:type="dxa"/>
            <w:tcPrChange w:id="217" w:author="Fontamillas, Romelia@DSS" w:date="2020-06-11T23:37:00Z">
              <w:tcPr>
                <w:tcW w:w="1367" w:type="dxa"/>
              </w:tcPr>
            </w:tcPrChange>
          </w:tcPr>
          <w:p w14:paraId="04C6EA12"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24</w:t>
            </w:r>
          </w:p>
        </w:tc>
        <w:tc>
          <w:tcPr>
            <w:tcW w:w="1080" w:type="dxa"/>
            <w:tcPrChange w:id="218" w:author="Fontamillas, Romelia@DSS" w:date="2020-06-11T23:37:00Z">
              <w:tcPr>
                <w:tcW w:w="1262" w:type="dxa"/>
              </w:tcPr>
            </w:tcPrChange>
          </w:tcPr>
          <w:p w14:paraId="5E0E6564" w14:textId="77777777" w:rsidR="005A1111" w:rsidRPr="00955A07" w:rsidRDefault="005A1111" w:rsidP="005A1111">
            <w:pPr>
              <w:tabs>
                <w:tab w:val="left" w:pos="9540"/>
              </w:tabs>
              <w:rPr>
                <w:rFonts w:ascii="Calibri" w:hAnsi="Calibri" w:cs="Calibri"/>
              </w:rPr>
            </w:pPr>
          </w:p>
        </w:tc>
      </w:tr>
      <w:tr w:rsidR="005A1111" w:rsidRPr="00955A07" w14:paraId="55D4EADA" w14:textId="77777777" w:rsidTr="005D370D">
        <w:trPr>
          <w:trHeight w:val="144"/>
          <w:trPrChange w:id="219" w:author="Fontamillas, Romelia@DSS" w:date="2020-06-11T23:37:00Z">
            <w:trPr>
              <w:trHeight w:val="144"/>
            </w:trPr>
          </w:trPrChange>
        </w:trPr>
        <w:tc>
          <w:tcPr>
            <w:tcW w:w="7105" w:type="dxa"/>
            <w:tcPrChange w:id="220" w:author="Fontamillas, Romelia@DSS" w:date="2020-06-11T23:37:00Z">
              <w:tcPr>
                <w:tcW w:w="6858" w:type="dxa"/>
                <w:gridSpan w:val="3"/>
              </w:tcPr>
            </w:tcPrChange>
          </w:tcPr>
          <w:p w14:paraId="6D4AB1D7" w14:textId="77777777" w:rsidR="005A1111" w:rsidRPr="00955A07" w:rsidRDefault="005A1111" w:rsidP="005A1111">
            <w:pPr>
              <w:pStyle w:val="ListParagraph"/>
              <w:numPr>
                <w:ilvl w:val="0"/>
                <w:numId w:val="3"/>
              </w:numPr>
              <w:tabs>
                <w:tab w:val="left" w:pos="9540"/>
              </w:tabs>
              <w:rPr>
                <w:rFonts w:ascii="Calibri" w:hAnsi="Calibri" w:cs="Calibri"/>
              </w:rPr>
            </w:pPr>
            <w:r w:rsidRPr="00955A07">
              <w:rPr>
                <w:rFonts w:ascii="Calibri" w:hAnsi="Calibri" w:cs="Calibri"/>
              </w:rPr>
              <w:t>Caretaker absence/Incapacity</w:t>
            </w:r>
          </w:p>
        </w:tc>
        <w:tc>
          <w:tcPr>
            <w:tcW w:w="1350" w:type="dxa"/>
            <w:tcPrChange w:id="221" w:author="Fontamillas, Romelia@DSS" w:date="2020-06-11T23:37:00Z">
              <w:tcPr>
                <w:tcW w:w="1367" w:type="dxa"/>
              </w:tcPr>
            </w:tcPrChange>
          </w:tcPr>
          <w:p w14:paraId="65956C94"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24</w:t>
            </w:r>
          </w:p>
        </w:tc>
        <w:tc>
          <w:tcPr>
            <w:tcW w:w="1080" w:type="dxa"/>
            <w:tcPrChange w:id="222" w:author="Fontamillas, Romelia@DSS" w:date="2020-06-11T23:37:00Z">
              <w:tcPr>
                <w:tcW w:w="1262" w:type="dxa"/>
              </w:tcPr>
            </w:tcPrChange>
          </w:tcPr>
          <w:p w14:paraId="30736420" w14:textId="77777777" w:rsidR="005A1111" w:rsidRPr="00955A07" w:rsidRDefault="005A1111" w:rsidP="005A1111">
            <w:pPr>
              <w:tabs>
                <w:tab w:val="left" w:pos="9540"/>
              </w:tabs>
              <w:rPr>
                <w:rFonts w:ascii="Calibri" w:hAnsi="Calibri" w:cs="Calibri"/>
              </w:rPr>
            </w:pPr>
          </w:p>
        </w:tc>
      </w:tr>
      <w:tr w:rsidR="005A1111" w:rsidRPr="00955A07" w14:paraId="696ECCE5" w14:textId="77777777" w:rsidTr="005D370D">
        <w:trPr>
          <w:trHeight w:val="144"/>
          <w:trPrChange w:id="223" w:author="Fontamillas, Romelia@DSS" w:date="2020-06-11T23:37:00Z">
            <w:trPr>
              <w:trHeight w:val="144"/>
            </w:trPr>
          </w:trPrChange>
        </w:trPr>
        <w:tc>
          <w:tcPr>
            <w:tcW w:w="7105" w:type="dxa"/>
            <w:tcPrChange w:id="224" w:author="Fontamillas, Romelia@DSS" w:date="2020-06-11T23:37:00Z">
              <w:tcPr>
                <w:tcW w:w="6858" w:type="dxa"/>
                <w:gridSpan w:val="3"/>
              </w:tcPr>
            </w:tcPrChange>
          </w:tcPr>
          <w:p w14:paraId="6442951E" w14:textId="77777777" w:rsidR="005A1111" w:rsidRPr="00955A07" w:rsidRDefault="005A1111" w:rsidP="005A1111">
            <w:pPr>
              <w:pStyle w:val="ListParagraph"/>
              <w:numPr>
                <w:ilvl w:val="0"/>
                <w:numId w:val="3"/>
              </w:numPr>
              <w:tabs>
                <w:tab w:val="left" w:pos="9540"/>
              </w:tabs>
              <w:rPr>
                <w:rFonts w:ascii="Calibri" w:hAnsi="Calibri" w:cs="Calibri"/>
              </w:rPr>
            </w:pPr>
            <w:r>
              <w:rPr>
                <w:rFonts w:ascii="Calibri" w:hAnsi="Calibri" w:cs="Calibri"/>
              </w:rPr>
              <w:t>At Risk, s</w:t>
            </w:r>
            <w:r w:rsidRPr="00955A07">
              <w:rPr>
                <w:rFonts w:ascii="Calibri" w:hAnsi="Calibri" w:cs="Calibri"/>
              </w:rPr>
              <w:t>ibling abused</w:t>
            </w:r>
          </w:p>
        </w:tc>
        <w:tc>
          <w:tcPr>
            <w:tcW w:w="1350" w:type="dxa"/>
            <w:tcPrChange w:id="225" w:author="Fontamillas, Romelia@DSS" w:date="2020-06-11T23:37:00Z">
              <w:tcPr>
                <w:tcW w:w="1367" w:type="dxa"/>
              </w:tcPr>
            </w:tcPrChange>
          </w:tcPr>
          <w:p w14:paraId="695F9DA0"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24</w:t>
            </w:r>
          </w:p>
        </w:tc>
        <w:tc>
          <w:tcPr>
            <w:tcW w:w="1080" w:type="dxa"/>
            <w:tcPrChange w:id="226" w:author="Fontamillas, Romelia@DSS" w:date="2020-06-11T23:37:00Z">
              <w:tcPr>
                <w:tcW w:w="1262" w:type="dxa"/>
              </w:tcPr>
            </w:tcPrChange>
          </w:tcPr>
          <w:p w14:paraId="142EFB63" w14:textId="77777777" w:rsidR="005A1111" w:rsidRPr="00955A07" w:rsidRDefault="005A1111" w:rsidP="005A1111">
            <w:pPr>
              <w:tabs>
                <w:tab w:val="left" w:pos="9540"/>
              </w:tabs>
              <w:rPr>
                <w:rFonts w:ascii="Calibri" w:hAnsi="Calibri" w:cs="Calibri"/>
              </w:rPr>
            </w:pPr>
          </w:p>
        </w:tc>
      </w:tr>
      <w:tr w:rsidR="005A1111" w:rsidRPr="00955A07" w14:paraId="301405B0" w14:textId="77777777" w:rsidTr="005D370D">
        <w:trPr>
          <w:trHeight w:val="144"/>
          <w:trPrChange w:id="227" w:author="Fontamillas, Romelia@DSS" w:date="2020-06-11T23:37:00Z">
            <w:trPr>
              <w:trHeight w:val="144"/>
            </w:trPr>
          </w:trPrChange>
        </w:trPr>
        <w:tc>
          <w:tcPr>
            <w:tcW w:w="7105" w:type="dxa"/>
            <w:tcPrChange w:id="228" w:author="Fontamillas, Romelia@DSS" w:date="2020-06-11T23:37:00Z">
              <w:tcPr>
                <w:tcW w:w="6858" w:type="dxa"/>
                <w:gridSpan w:val="3"/>
              </w:tcPr>
            </w:tcPrChange>
          </w:tcPr>
          <w:p w14:paraId="5AB7556A" w14:textId="77777777" w:rsidR="005A1111" w:rsidRPr="00955A07" w:rsidRDefault="005A1111" w:rsidP="005A1111">
            <w:pPr>
              <w:pStyle w:val="ListParagraph"/>
              <w:numPr>
                <w:ilvl w:val="0"/>
                <w:numId w:val="3"/>
              </w:numPr>
              <w:tabs>
                <w:tab w:val="left" w:pos="9540"/>
              </w:tabs>
              <w:rPr>
                <w:rFonts w:ascii="Calibri" w:hAnsi="Calibri" w:cs="Calibri"/>
              </w:rPr>
            </w:pPr>
            <w:r w:rsidRPr="00955A07">
              <w:rPr>
                <w:rFonts w:ascii="Calibri" w:hAnsi="Calibri" w:cs="Calibri"/>
              </w:rPr>
              <w:t xml:space="preserve">Substance </w:t>
            </w:r>
            <w:r>
              <w:rPr>
                <w:rFonts w:ascii="Calibri" w:hAnsi="Calibri" w:cs="Calibri"/>
              </w:rPr>
              <w:t>A</w:t>
            </w:r>
            <w:r w:rsidRPr="00955A07">
              <w:rPr>
                <w:rFonts w:ascii="Calibri" w:hAnsi="Calibri" w:cs="Calibri"/>
              </w:rPr>
              <w:t>buse, as applicable</w:t>
            </w:r>
          </w:p>
        </w:tc>
        <w:tc>
          <w:tcPr>
            <w:tcW w:w="1350" w:type="dxa"/>
            <w:tcPrChange w:id="229" w:author="Fontamillas, Romelia@DSS" w:date="2020-06-11T23:37:00Z">
              <w:tcPr>
                <w:tcW w:w="1367" w:type="dxa"/>
              </w:tcPr>
            </w:tcPrChange>
          </w:tcPr>
          <w:p w14:paraId="4654B6BF"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24</w:t>
            </w:r>
          </w:p>
        </w:tc>
        <w:tc>
          <w:tcPr>
            <w:tcW w:w="1080" w:type="dxa"/>
            <w:tcPrChange w:id="230" w:author="Fontamillas, Romelia@DSS" w:date="2020-06-11T23:37:00Z">
              <w:tcPr>
                <w:tcW w:w="1262" w:type="dxa"/>
              </w:tcPr>
            </w:tcPrChange>
          </w:tcPr>
          <w:p w14:paraId="3AF3A52A" w14:textId="77777777" w:rsidR="005A1111" w:rsidRPr="00955A07" w:rsidRDefault="005A1111" w:rsidP="005A1111">
            <w:pPr>
              <w:tabs>
                <w:tab w:val="left" w:pos="9540"/>
              </w:tabs>
              <w:rPr>
                <w:rFonts w:ascii="Calibri" w:hAnsi="Calibri" w:cs="Calibri"/>
              </w:rPr>
            </w:pPr>
          </w:p>
        </w:tc>
      </w:tr>
      <w:tr w:rsidR="005A1111" w:rsidRPr="00955A07" w14:paraId="71A62A4C" w14:textId="77777777" w:rsidTr="005D370D">
        <w:trPr>
          <w:trHeight w:val="144"/>
          <w:trPrChange w:id="231" w:author="Fontamillas, Romelia@DSS" w:date="2020-06-11T23:37:00Z">
            <w:trPr>
              <w:trHeight w:val="144"/>
            </w:trPr>
          </w:trPrChange>
        </w:trPr>
        <w:tc>
          <w:tcPr>
            <w:tcW w:w="7105" w:type="dxa"/>
            <w:tcPrChange w:id="232" w:author="Fontamillas, Romelia@DSS" w:date="2020-06-11T23:37:00Z">
              <w:tcPr>
                <w:tcW w:w="6858" w:type="dxa"/>
                <w:gridSpan w:val="3"/>
              </w:tcPr>
            </w:tcPrChange>
          </w:tcPr>
          <w:p w14:paraId="0B2B0B14" w14:textId="77777777" w:rsidR="005A1111" w:rsidRPr="00955A07" w:rsidRDefault="005A1111" w:rsidP="005A1111">
            <w:pPr>
              <w:pStyle w:val="ListParagraph"/>
              <w:numPr>
                <w:ilvl w:val="0"/>
                <w:numId w:val="3"/>
              </w:numPr>
              <w:tabs>
                <w:tab w:val="left" w:pos="9540"/>
              </w:tabs>
              <w:rPr>
                <w:rFonts w:ascii="Calibri" w:hAnsi="Calibri" w:cs="Calibri"/>
              </w:rPr>
            </w:pPr>
            <w:r w:rsidRPr="00955A07">
              <w:rPr>
                <w:rFonts w:ascii="Calibri" w:hAnsi="Calibri" w:cs="Calibri"/>
              </w:rPr>
              <w:t>Domestic Violence, as applicable</w:t>
            </w:r>
          </w:p>
        </w:tc>
        <w:tc>
          <w:tcPr>
            <w:tcW w:w="1350" w:type="dxa"/>
            <w:tcPrChange w:id="233" w:author="Fontamillas, Romelia@DSS" w:date="2020-06-11T23:37:00Z">
              <w:tcPr>
                <w:tcW w:w="1367" w:type="dxa"/>
              </w:tcPr>
            </w:tcPrChange>
          </w:tcPr>
          <w:p w14:paraId="0D54C573"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24</w:t>
            </w:r>
          </w:p>
        </w:tc>
        <w:tc>
          <w:tcPr>
            <w:tcW w:w="1080" w:type="dxa"/>
            <w:tcPrChange w:id="234" w:author="Fontamillas, Romelia@DSS" w:date="2020-06-11T23:37:00Z">
              <w:tcPr>
                <w:tcW w:w="1262" w:type="dxa"/>
              </w:tcPr>
            </w:tcPrChange>
          </w:tcPr>
          <w:p w14:paraId="082795B0" w14:textId="77777777" w:rsidR="005A1111" w:rsidRPr="00955A07" w:rsidRDefault="005A1111" w:rsidP="005A1111">
            <w:pPr>
              <w:tabs>
                <w:tab w:val="left" w:pos="9540"/>
              </w:tabs>
              <w:rPr>
                <w:rFonts w:ascii="Calibri" w:hAnsi="Calibri" w:cs="Calibri"/>
              </w:rPr>
            </w:pPr>
          </w:p>
        </w:tc>
      </w:tr>
      <w:tr w:rsidR="005A1111" w:rsidRPr="00955A07" w14:paraId="69D09650" w14:textId="77777777" w:rsidTr="005D370D">
        <w:trPr>
          <w:trHeight w:val="144"/>
          <w:trPrChange w:id="235" w:author="Fontamillas, Romelia@DSS" w:date="2020-06-11T23:37:00Z">
            <w:trPr>
              <w:trHeight w:val="144"/>
            </w:trPr>
          </w:trPrChange>
        </w:trPr>
        <w:tc>
          <w:tcPr>
            <w:tcW w:w="7105" w:type="dxa"/>
            <w:tcPrChange w:id="236" w:author="Fontamillas, Romelia@DSS" w:date="2020-06-11T23:37:00Z">
              <w:tcPr>
                <w:tcW w:w="6858" w:type="dxa"/>
                <w:gridSpan w:val="3"/>
              </w:tcPr>
            </w:tcPrChange>
          </w:tcPr>
          <w:p w14:paraId="0EB189A4" w14:textId="77777777" w:rsidR="005A1111" w:rsidRPr="00955A07" w:rsidRDefault="005A1111" w:rsidP="005A1111">
            <w:pPr>
              <w:pStyle w:val="ListParagraph"/>
              <w:numPr>
                <w:ilvl w:val="0"/>
                <w:numId w:val="3"/>
              </w:numPr>
              <w:tabs>
                <w:tab w:val="left" w:pos="9540"/>
              </w:tabs>
              <w:rPr>
                <w:rFonts w:ascii="Calibri" w:hAnsi="Calibri" w:cs="Calibri"/>
              </w:rPr>
            </w:pPr>
            <w:r w:rsidRPr="00955A07">
              <w:rPr>
                <w:rFonts w:ascii="Calibri" w:hAnsi="Calibri" w:cs="Calibri"/>
              </w:rPr>
              <w:t>Mental Health, as applicable</w:t>
            </w:r>
          </w:p>
        </w:tc>
        <w:tc>
          <w:tcPr>
            <w:tcW w:w="1350" w:type="dxa"/>
            <w:tcPrChange w:id="237" w:author="Fontamillas, Romelia@DSS" w:date="2020-06-11T23:37:00Z">
              <w:tcPr>
                <w:tcW w:w="1367" w:type="dxa"/>
              </w:tcPr>
            </w:tcPrChange>
          </w:tcPr>
          <w:p w14:paraId="4BFA1EEF"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25</w:t>
            </w:r>
          </w:p>
        </w:tc>
        <w:tc>
          <w:tcPr>
            <w:tcW w:w="1080" w:type="dxa"/>
            <w:tcPrChange w:id="238" w:author="Fontamillas, Romelia@DSS" w:date="2020-06-11T23:37:00Z">
              <w:tcPr>
                <w:tcW w:w="1262" w:type="dxa"/>
              </w:tcPr>
            </w:tcPrChange>
          </w:tcPr>
          <w:p w14:paraId="5581A62B" w14:textId="77777777" w:rsidR="005A1111" w:rsidRPr="00955A07" w:rsidRDefault="005A1111" w:rsidP="005A1111">
            <w:pPr>
              <w:tabs>
                <w:tab w:val="left" w:pos="9540"/>
              </w:tabs>
              <w:rPr>
                <w:rFonts w:ascii="Calibri" w:hAnsi="Calibri" w:cs="Calibri"/>
              </w:rPr>
            </w:pPr>
          </w:p>
        </w:tc>
      </w:tr>
      <w:tr w:rsidR="005A1111" w:rsidRPr="00955A07" w14:paraId="54BCD38A" w14:textId="77777777" w:rsidTr="005D370D">
        <w:trPr>
          <w:trHeight w:val="144"/>
          <w:trPrChange w:id="239" w:author="Fontamillas, Romelia@DSS" w:date="2020-06-11T23:37:00Z">
            <w:trPr>
              <w:trHeight w:val="144"/>
            </w:trPr>
          </w:trPrChange>
        </w:trPr>
        <w:tc>
          <w:tcPr>
            <w:tcW w:w="7105" w:type="dxa"/>
            <w:tcPrChange w:id="240" w:author="Fontamillas, Romelia@DSS" w:date="2020-06-11T23:37:00Z">
              <w:tcPr>
                <w:tcW w:w="6858" w:type="dxa"/>
                <w:gridSpan w:val="3"/>
              </w:tcPr>
            </w:tcPrChange>
          </w:tcPr>
          <w:p w14:paraId="02235AFA" w14:textId="77777777" w:rsidR="005A1111" w:rsidRPr="00955A07" w:rsidRDefault="005A1111" w:rsidP="005A1111">
            <w:pPr>
              <w:tabs>
                <w:tab w:val="left" w:pos="9540"/>
              </w:tabs>
              <w:rPr>
                <w:rFonts w:ascii="Calibri" w:hAnsi="Calibri" w:cs="Calibri"/>
              </w:rPr>
            </w:pPr>
            <w:r w:rsidRPr="00955A07">
              <w:rPr>
                <w:rFonts w:ascii="Calibri" w:hAnsi="Calibri" w:cs="Calibri"/>
              </w:rPr>
              <w:t>CWS - Number of children with</w:t>
            </w:r>
            <w:r>
              <w:rPr>
                <w:rFonts w:ascii="Calibri" w:hAnsi="Calibri" w:cs="Calibri"/>
              </w:rPr>
              <w:t xml:space="preserve"> first</w:t>
            </w:r>
            <w:r w:rsidRPr="00955A07">
              <w:rPr>
                <w:rFonts w:ascii="Calibri" w:hAnsi="Calibri" w:cs="Calibri"/>
              </w:rPr>
              <w:t xml:space="preserve"> entries stratified by age</w:t>
            </w:r>
            <w:r>
              <w:rPr>
                <w:rFonts w:ascii="Calibri" w:hAnsi="Calibri" w:cs="Calibri"/>
              </w:rPr>
              <w:t xml:space="preserve"> and ethnicity</w:t>
            </w:r>
            <w:r w:rsidRPr="00955A07">
              <w:rPr>
                <w:rFonts w:ascii="Calibri" w:hAnsi="Calibri" w:cs="Calibri"/>
              </w:rPr>
              <w:t xml:space="preserve">.  Probation - number of children </w:t>
            </w:r>
            <w:r>
              <w:rPr>
                <w:rFonts w:ascii="Calibri" w:hAnsi="Calibri" w:cs="Calibri"/>
              </w:rPr>
              <w:t>entering</w:t>
            </w:r>
            <w:r w:rsidRPr="00955A07">
              <w:rPr>
                <w:rFonts w:ascii="Calibri" w:hAnsi="Calibri" w:cs="Calibri"/>
              </w:rPr>
              <w:t xml:space="preserve"> the probation system with a </w:t>
            </w:r>
            <w:r>
              <w:rPr>
                <w:rFonts w:ascii="Calibri" w:hAnsi="Calibri" w:cs="Calibri"/>
              </w:rPr>
              <w:t xml:space="preserve">suitable </w:t>
            </w:r>
            <w:r w:rsidRPr="00955A07">
              <w:rPr>
                <w:rFonts w:ascii="Calibri" w:hAnsi="Calibri" w:cs="Calibri"/>
              </w:rPr>
              <w:t>placement order</w:t>
            </w:r>
          </w:p>
        </w:tc>
        <w:tc>
          <w:tcPr>
            <w:tcW w:w="1350" w:type="dxa"/>
            <w:tcPrChange w:id="241" w:author="Fontamillas, Romelia@DSS" w:date="2020-06-11T23:37:00Z">
              <w:tcPr>
                <w:tcW w:w="1367" w:type="dxa"/>
              </w:tcPr>
            </w:tcPrChange>
          </w:tcPr>
          <w:p w14:paraId="2165C91E"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25</w:t>
            </w:r>
          </w:p>
        </w:tc>
        <w:tc>
          <w:tcPr>
            <w:tcW w:w="1080" w:type="dxa"/>
            <w:tcPrChange w:id="242" w:author="Fontamillas, Romelia@DSS" w:date="2020-06-11T23:37:00Z">
              <w:tcPr>
                <w:tcW w:w="1262" w:type="dxa"/>
              </w:tcPr>
            </w:tcPrChange>
          </w:tcPr>
          <w:p w14:paraId="58E14264" w14:textId="77777777" w:rsidR="005A1111" w:rsidRPr="00955A07" w:rsidRDefault="005A1111" w:rsidP="005A1111">
            <w:pPr>
              <w:tabs>
                <w:tab w:val="left" w:pos="9540"/>
              </w:tabs>
              <w:rPr>
                <w:rFonts w:ascii="Calibri" w:hAnsi="Calibri" w:cs="Calibri"/>
              </w:rPr>
            </w:pPr>
          </w:p>
        </w:tc>
      </w:tr>
      <w:tr w:rsidR="005A1111" w:rsidRPr="00955A07" w14:paraId="13672A27" w14:textId="77777777" w:rsidTr="005D370D">
        <w:trPr>
          <w:trHeight w:val="144"/>
          <w:trPrChange w:id="243" w:author="Fontamillas, Romelia@DSS" w:date="2020-06-11T23:37:00Z">
            <w:trPr>
              <w:trHeight w:val="144"/>
            </w:trPr>
          </w:trPrChange>
        </w:trPr>
        <w:tc>
          <w:tcPr>
            <w:tcW w:w="7105" w:type="dxa"/>
            <w:tcPrChange w:id="244" w:author="Fontamillas, Romelia@DSS" w:date="2020-06-11T23:37:00Z">
              <w:tcPr>
                <w:tcW w:w="6858" w:type="dxa"/>
                <w:gridSpan w:val="3"/>
              </w:tcPr>
            </w:tcPrChange>
          </w:tcPr>
          <w:p w14:paraId="6B0C2D79" w14:textId="77777777" w:rsidR="005A1111" w:rsidRPr="00955A07" w:rsidRDefault="005A1111" w:rsidP="005A1111">
            <w:pPr>
              <w:tabs>
                <w:tab w:val="left" w:pos="9540"/>
              </w:tabs>
              <w:rPr>
                <w:rFonts w:ascii="Calibri" w:hAnsi="Calibri" w:cs="Calibri"/>
              </w:rPr>
            </w:pPr>
            <w:r>
              <w:rPr>
                <w:rFonts w:ascii="Calibri" w:hAnsi="Calibri" w:cs="Calibri"/>
              </w:rPr>
              <w:t>Number of children with subsequent entries stratified by age and ethnicity</w:t>
            </w:r>
          </w:p>
        </w:tc>
        <w:tc>
          <w:tcPr>
            <w:tcW w:w="1350" w:type="dxa"/>
            <w:tcPrChange w:id="245" w:author="Fontamillas, Romelia@DSS" w:date="2020-06-11T23:37:00Z">
              <w:tcPr>
                <w:tcW w:w="1367" w:type="dxa"/>
              </w:tcPr>
            </w:tcPrChange>
          </w:tcPr>
          <w:p w14:paraId="4D395AB7" w14:textId="77777777" w:rsidR="005A1111" w:rsidRPr="00DD2FFB" w:rsidRDefault="005A1111" w:rsidP="005A1111">
            <w:pPr>
              <w:tabs>
                <w:tab w:val="left" w:pos="9540"/>
              </w:tabs>
              <w:rPr>
                <w:rFonts w:ascii="Calibri" w:hAnsi="Calibri" w:cs="Calibri"/>
                <w:color w:val="FF0000"/>
                <w:highlight w:val="yellow"/>
              </w:rPr>
            </w:pPr>
            <w:r w:rsidRPr="001549E5">
              <w:t>p. 25</w:t>
            </w:r>
          </w:p>
        </w:tc>
        <w:tc>
          <w:tcPr>
            <w:tcW w:w="1080" w:type="dxa"/>
            <w:tcPrChange w:id="246" w:author="Fontamillas, Romelia@DSS" w:date="2020-06-11T23:37:00Z">
              <w:tcPr>
                <w:tcW w:w="1262" w:type="dxa"/>
              </w:tcPr>
            </w:tcPrChange>
          </w:tcPr>
          <w:p w14:paraId="2C59FDB7" w14:textId="77777777" w:rsidR="005A1111" w:rsidRPr="00955A07" w:rsidRDefault="005A1111" w:rsidP="005A1111">
            <w:pPr>
              <w:tabs>
                <w:tab w:val="left" w:pos="9540"/>
              </w:tabs>
              <w:rPr>
                <w:rFonts w:ascii="Calibri" w:hAnsi="Calibri" w:cs="Calibri"/>
              </w:rPr>
            </w:pPr>
          </w:p>
        </w:tc>
      </w:tr>
      <w:tr w:rsidR="005A1111" w:rsidRPr="00955A07" w14:paraId="7581E241" w14:textId="77777777" w:rsidTr="005D370D">
        <w:trPr>
          <w:trHeight w:val="144"/>
          <w:trPrChange w:id="247" w:author="Fontamillas, Romelia@DSS" w:date="2020-06-11T23:37:00Z">
            <w:trPr>
              <w:trHeight w:val="144"/>
            </w:trPr>
          </w:trPrChange>
        </w:trPr>
        <w:tc>
          <w:tcPr>
            <w:tcW w:w="7105" w:type="dxa"/>
            <w:tcPrChange w:id="248" w:author="Fontamillas, Romelia@DSS" w:date="2020-06-11T23:37:00Z">
              <w:tcPr>
                <w:tcW w:w="6858" w:type="dxa"/>
                <w:gridSpan w:val="3"/>
              </w:tcPr>
            </w:tcPrChange>
          </w:tcPr>
          <w:p w14:paraId="77C8D762" w14:textId="77777777" w:rsidR="005A1111" w:rsidRPr="00955A07" w:rsidRDefault="005A1111" w:rsidP="005A1111">
            <w:pPr>
              <w:tabs>
                <w:tab w:val="left" w:pos="9540"/>
              </w:tabs>
              <w:rPr>
                <w:rFonts w:ascii="Calibri" w:hAnsi="Calibri" w:cs="Calibri"/>
              </w:rPr>
            </w:pPr>
            <w:r w:rsidRPr="00955A07">
              <w:rPr>
                <w:rFonts w:ascii="Calibri" w:hAnsi="Calibri" w:cs="Calibri"/>
              </w:rPr>
              <w:t>CWS - Number of chil</w:t>
            </w:r>
            <w:r>
              <w:rPr>
                <w:rFonts w:ascii="Calibri" w:hAnsi="Calibri" w:cs="Calibri"/>
              </w:rPr>
              <w:t xml:space="preserve">dren in care stratified by age and ethnicity. </w:t>
            </w:r>
            <w:r w:rsidRPr="00955A07">
              <w:rPr>
                <w:rFonts w:ascii="Calibri" w:hAnsi="Calibri" w:cs="Calibri"/>
              </w:rPr>
              <w:t xml:space="preserve">Probation - number of children </w:t>
            </w:r>
            <w:r>
              <w:rPr>
                <w:rFonts w:ascii="Calibri" w:hAnsi="Calibri" w:cs="Calibri"/>
              </w:rPr>
              <w:t>in the probation system</w:t>
            </w:r>
            <w:r w:rsidRPr="00955A07">
              <w:rPr>
                <w:rFonts w:ascii="Calibri" w:hAnsi="Calibri" w:cs="Calibri"/>
              </w:rPr>
              <w:t xml:space="preserve"> with a suitable placement order</w:t>
            </w:r>
          </w:p>
        </w:tc>
        <w:tc>
          <w:tcPr>
            <w:tcW w:w="1350" w:type="dxa"/>
            <w:tcPrChange w:id="249" w:author="Fontamillas, Romelia@DSS" w:date="2020-06-11T23:37:00Z">
              <w:tcPr>
                <w:tcW w:w="1367" w:type="dxa"/>
              </w:tcPr>
            </w:tcPrChange>
          </w:tcPr>
          <w:p w14:paraId="6EFBB3CC" w14:textId="77777777" w:rsidR="005A1111" w:rsidRPr="00DD2FFB" w:rsidRDefault="005A1111" w:rsidP="005A1111">
            <w:pPr>
              <w:tabs>
                <w:tab w:val="left" w:pos="9540"/>
              </w:tabs>
              <w:rPr>
                <w:rFonts w:ascii="Calibri" w:hAnsi="Calibri" w:cs="Calibri"/>
                <w:color w:val="FF0000"/>
                <w:highlight w:val="yellow"/>
              </w:rPr>
            </w:pPr>
            <w:r w:rsidRPr="001549E5">
              <w:t>p. 25</w:t>
            </w:r>
          </w:p>
        </w:tc>
        <w:tc>
          <w:tcPr>
            <w:tcW w:w="1080" w:type="dxa"/>
            <w:tcPrChange w:id="250" w:author="Fontamillas, Romelia@DSS" w:date="2020-06-11T23:37:00Z">
              <w:tcPr>
                <w:tcW w:w="1262" w:type="dxa"/>
              </w:tcPr>
            </w:tcPrChange>
          </w:tcPr>
          <w:p w14:paraId="492D9A36" w14:textId="77777777" w:rsidR="005A1111" w:rsidRPr="00955A07" w:rsidRDefault="005A1111" w:rsidP="005A1111">
            <w:pPr>
              <w:tabs>
                <w:tab w:val="left" w:pos="9540"/>
              </w:tabs>
              <w:rPr>
                <w:rFonts w:ascii="Calibri" w:hAnsi="Calibri" w:cs="Calibri"/>
              </w:rPr>
            </w:pPr>
          </w:p>
        </w:tc>
      </w:tr>
      <w:tr w:rsidR="005A1111" w:rsidRPr="00955A07" w14:paraId="65827218" w14:textId="77777777" w:rsidTr="005D370D">
        <w:trPr>
          <w:trHeight w:val="144"/>
          <w:trPrChange w:id="251" w:author="Fontamillas, Romelia@DSS" w:date="2020-06-11T23:37:00Z">
            <w:trPr>
              <w:trHeight w:val="144"/>
            </w:trPr>
          </w:trPrChange>
        </w:trPr>
        <w:tc>
          <w:tcPr>
            <w:tcW w:w="7105" w:type="dxa"/>
            <w:tcPrChange w:id="252" w:author="Fontamillas, Romelia@DSS" w:date="2020-06-11T23:37:00Z">
              <w:tcPr>
                <w:tcW w:w="6858" w:type="dxa"/>
                <w:gridSpan w:val="3"/>
              </w:tcPr>
            </w:tcPrChange>
          </w:tcPr>
          <w:p w14:paraId="12D1D340" w14:textId="77777777" w:rsidR="005A1111" w:rsidRPr="00955A07" w:rsidRDefault="005A1111" w:rsidP="005A1111">
            <w:pPr>
              <w:tabs>
                <w:tab w:val="left" w:pos="9540"/>
              </w:tabs>
              <w:rPr>
                <w:rFonts w:ascii="Calibri" w:hAnsi="Calibri" w:cs="Calibri"/>
              </w:rPr>
            </w:pPr>
            <w:r>
              <w:rPr>
                <w:rFonts w:ascii="Calibri" w:hAnsi="Calibri" w:cs="Calibri"/>
              </w:rPr>
              <w:t>Children in care with open cases by service component</w:t>
            </w:r>
          </w:p>
        </w:tc>
        <w:tc>
          <w:tcPr>
            <w:tcW w:w="1350" w:type="dxa"/>
            <w:tcPrChange w:id="253" w:author="Fontamillas, Romelia@DSS" w:date="2020-06-11T23:37:00Z">
              <w:tcPr>
                <w:tcW w:w="1367" w:type="dxa"/>
              </w:tcPr>
            </w:tcPrChange>
          </w:tcPr>
          <w:p w14:paraId="16A1E6A4" w14:textId="77777777" w:rsidR="005A1111" w:rsidRPr="00DD2FFB" w:rsidRDefault="005A1111" w:rsidP="005A1111">
            <w:pPr>
              <w:tabs>
                <w:tab w:val="left" w:pos="9540"/>
              </w:tabs>
              <w:rPr>
                <w:rFonts w:ascii="Calibri" w:hAnsi="Calibri" w:cs="Calibri"/>
                <w:color w:val="FF0000"/>
                <w:highlight w:val="yellow"/>
              </w:rPr>
            </w:pPr>
            <w:r w:rsidRPr="001549E5">
              <w:t>p. 25</w:t>
            </w:r>
          </w:p>
        </w:tc>
        <w:tc>
          <w:tcPr>
            <w:tcW w:w="1080" w:type="dxa"/>
            <w:tcPrChange w:id="254" w:author="Fontamillas, Romelia@DSS" w:date="2020-06-11T23:37:00Z">
              <w:tcPr>
                <w:tcW w:w="1262" w:type="dxa"/>
              </w:tcPr>
            </w:tcPrChange>
          </w:tcPr>
          <w:p w14:paraId="5C19D162" w14:textId="77777777" w:rsidR="005A1111" w:rsidRPr="00955A07" w:rsidRDefault="005A1111" w:rsidP="005A1111">
            <w:pPr>
              <w:tabs>
                <w:tab w:val="left" w:pos="9540"/>
              </w:tabs>
              <w:rPr>
                <w:rFonts w:ascii="Calibri" w:hAnsi="Calibri" w:cs="Calibri"/>
              </w:rPr>
            </w:pPr>
          </w:p>
        </w:tc>
      </w:tr>
      <w:tr w:rsidR="005A1111" w:rsidRPr="00955A07" w14:paraId="1BADACB4" w14:textId="77777777" w:rsidTr="005D370D">
        <w:trPr>
          <w:trHeight w:val="144"/>
          <w:trPrChange w:id="255" w:author="Fontamillas, Romelia@DSS" w:date="2020-06-11T23:37:00Z">
            <w:trPr>
              <w:trHeight w:val="144"/>
            </w:trPr>
          </w:trPrChange>
        </w:trPr>
        <w:tc>
          <w:tcPr>
            <w:tcW w:w="7105" w:type="dxa"/>
            <w:tcPrChange w:id="256" w:author="Fontamillas, Romelia@DSS" w:date="2020-06-11T23:37:00Z">
              <w:tcPr>
                <w:tcW w:w="6858" w:type="dxa"/>
                <w:gridSpan w:val="3"/>
              </w:tcPr>
            </w:tcPrChange>
          </w:tcPr>
          <w:p w14:paraId="585FE639" w14:textId="77777777" w:rsidR="005A1111" w:rsidRPr="00955A07" w:rsidRDefault="005A1111" w:rsidP="005A1111">
            <w:pPr>
              <w:tabs>
                <w:tab w:val="left" w:pos="9540"/>
              </w:tabs>
              <w:rPr>
                <w:rFonts w:ascii="Calibri" w:hAnsi="Calibri" w:cs="Calibri"/>
              </w:rPr>
            </w:pPr>
            <w:r w:rsidRPr="00955A07">
              <w:rPr>
                <w:rFonts w:ascii="Calibri" w:hAnsi="Calibri" w:cs="Calibri"/>
              </w:rPr>
              <w:t>Number of children in care with tribal affiliations/number of ICWA eligible children</w:t>
            </w:r>
          </w:p>
        </w:tc>
        <w:tc>
          <w:tcPr>
            <w:tcW w:w="1350" w:type="dxa"/>
            <w:tcPrChange w:id="257" w:author="Fontamillas, Romelia@DSS" w:date="2020-06-11T23:37:00Z">
              <w:tcPr>
                <w:tcW w:w="1367" w:type="dxa"/>
              </w:tcPr>
            </w:tcPrChange>
          </w:tcPr>
          <w:p w14:paraId="720FFAEF" w14:textId="77777777" w:rsidR="005A1111" w:rsidRPr="00DD2FFB" w:rsidRDefault="005A1111" w:rsidP="005A1111">
            <w:pPr>
              <w:tabs>
                <w:tab w:val="left" w:pos="9540"/>
              </w:tabs>
              <w:rPr>
                <w:rFonts w:ascii="Calibri" w:hAnsi="Calibri" w:cs="Calibri"/>
                <w:color w:val="FF0000"/>
                <w:highlight w:val="yellow"/>
              </w:rPr>
            </w:pPr>
            <w:r w:rsidRPr="001549E5">
              <w:t>p. 25</w:t>
            </w:r>
          </w:p>
        </w:tc>
        <w:tc>
          <w:tcPr>
            <w:tcW w:w="1080" w:type="dxa"/>
            <w:tcPrChange w:id="258" w:author="Fontamillas, Romelia@DSS" w:date="2020-06-11T23:37:00Z">
              <w:tcPr>
                <w:tcW w:w="1262" w:type="dxa"/>
              </w:tcPr>
            </w:tcPrChange>
          </w:tcPr>
          <w:p w14:paraId="6A1AA80B" w14:textId="77777777" w:rsidR="005A1111" w:rsidRPr="00955A07" w:rsidRDefault="005A1111" w:rsidP="005A1111">
            <w:pPr>
              <w:tabs>
                <w:tab w:val="left" w:pos="9540"/>
              </w:tabs>
              <w:rPr>
                <w:rFonts w:ascii="Calibri" w:hAnsi="Calibri" w:cs="Calibri"/>
              </w:rPr>
            </w:pPr>
          </w:p>
        </w:tc>
      </w:tr>
      <w:tr w:rsidR="005A1111" w:rsidRPr="00955A07" w14:paraId="245AB41B" w14:textId="77777777" w:rsidTr="005D370D">
        <w:trPr>
          <w:trHeight w:val="144"/>
          <w:trPrChange w:id="259" w:author="Fontamillas, Romelia@DSS" w:date="2020-06-11T23:37:00Z">
            <w:trPr>
              <w:trHeight w:val="144"/>
            </w:trPr>
          </w:trPrChange>
        </w:trPr>
        <w:tc>
          <w:tcPr>
            <w:tcW w:w="7105" w:type="dxa"/>
            <w:tcPrChange w:id="260" w:author="Fontamillas, Romelia@DSS" w:date="2020-06-11T23:37:00Z">
              <w:tcPr>
                <w:tcW w:w="3162" w:type="dxa"/>
              </w:tcPr>
            </w:tcPrChange>
          </w:tcPr>
          <w:p w14:paraId="0C582E16"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Analysis addressing the following:</w:t>
            </w:r>
          </w:p>
        </w:tc>
        <w:tc>
          <w:tcPr>
            <w:tcW w:w="1350" w:type="dxa"/>
            <w:tcPrChange w:id="261" w:author="Fontamillas, Romelia@DSS" w:date="2020-06-11T23:37:00Z">
              <w:tcPr>
                <w:tcW w:w="3162" w:type="dxa"/>
              </w:tcPr>
            </w:tcPrChange>
          </w:tcPr>
          <w:p w14:paraId="2DECBB17" w14:textId="77777777" w:rsidR="005A1111" w:rsidRPr="00DD2FFB" w:rsidRDefault="005A1111" w:rsidP="005A1111">
            <w:pPr>
              <w:tabs>
                <w:tab w:val="left" w:pos="9540"/>
              </w:tabs>
              <w:rPr>
                <w:rFonts w:ascii="Calibri" w:hAnsi="Calibri" w:cs="Calibri"/>
                <w:color w:val="FF0000"/>
                <w:highlight w:val="yellow"/>
              </w:rPr>
            </w:pPr>
          </w:p>
        </w:tc>
        <w:tc>
          <w:tcPr>
            <w:tcW w:w="1080" w:type="dxa"/>
            <w:tcPrChange w:id="262" w:author="Fontamillas, Romelia@DSS" w:date="2020-06-11T23:37:00Z">
              <w:tcPr>
                <w:tcW w:w="3163" w:type="dxa"/>
                <w:gridSpan w:val="3"/>
              </w:tcPr>
            </w:tcPrChange>
          </w:tcPr>
          <w:p w14:paraId="70C72EC8" w14:textId="5F74511A" w:rsidR="005A1111" w:rsidRPr="00DD2FFB" w:rsidRDefault="005A1111" w:rsidP="005A1111">
            <w:pPr>
              <w:tabs>
                <w:tab w:val="left" w:pos="9540"/>
              </w:tabs>
              <w:rPr>
                <w:rFonts w:ascii="Calibri" w:hAnsi="Calibri" w:cs="Calibri"/>
                <w:color w:val="FF0000"/>
                <w:highlight w:val="yellow"/>
              </w:rPr>
            </w:pPr>
          </w:p>
        </w:tc>
      </w:tr>
      <w:tr w:rsidR="005A1111" w:rsidRPr="00955A07" w14:paraId="077EC858" w14:textId="77777777" w:rsidTr="005D370D">
        <w:trPr>
          <w:trHeight w:val="144"/>
          <w:trPrChange w:id="263" w:author="Fontamillas, Romelia@DSS" w:date="2020-06-11T23:37:00Z">
            <w:trPr>
              <w:trHeight w:val="144"/>
            </w:trPr>
          </w:trPrChange>
        </w:trPr>
        <w:tc>
          <w:tcPr>
            <w:tcW w:w="7105" w:type="dxa"/>
            <w:tcPrChange w:id="264" w:author="Fontamillas, Romelia@DSS" w:date="2020-06-11T23:37:00Z">
              <w:tcPr>
                <w:tcW w:w="6858" w:type="dxa"/>
                <w:gridSpan w:val="3"/>
              </w:tcPr>
            </w:tcPrChange>
          </w:tcPr>
          <w:p w14:paraId="46BC369E" w14:textId="77777777" w:rsidR="005A1111" w:rsidRPr="00955A07" w:rsidRDefault="005A1111" w:rsidP="005A1111">
            <w:pPr>
              <w:numPr>
                <w:ilvl w:val="0"/>
                <w:numId w:val="4"/>
              </w:numPr>
              <w:tabs>
                <w:tab w:val="left" w:pos="9540"/>
              </w:tabs>
              <w:ind w:left="720"/>
              <w:rPr>
                <w:rFonts w:ascii="Calibri" w:hAnsi="Calibri" w:cs="Calibri"/>
              </w:rPr>
            </w:pPr>
            <w:r w:rsidRPr="00955A07">
              <w:rPr>
                <w:rFonts w:ascii="Calibri" w:hAnsi="Calibri" w:cs="Calibri"/>
              </w:rPr>
              <w:t xml:space="preserve">Changes in </w:t>
            </w:r>
            <w:r>
              <w:rPr>
                <w:rFonts w:ascii="Calibri" w:hAnsi="Calibri" w:cs="Calibri"/>
              </w:rPr>
              <w:t>allegation</w:t>
            </w:r>
            <w:r w:rsidRPr="00955A07">
              <w:rPr>
                <w:rFonts w:ascii="Calibri" w:hAnsi="Calibri" w:cs="Calibri"/>
              </w:rPr>
              <w:t xml:space="preserve"> rates</w:t>
            </w:r>
          </w:p>
        </w:tc>
        <w:tc>
          <w:tcPr>
            <w:tcW w:w="1350" w:type="dxa"/>
            <w:tcPrChange w:id="265" w:author="Fontamillas, Romelia@DSS" w:date="2020-06-11T23:37:00Z">
              <w:tcPr>
                <w:tcW w:w="1367" w:type="dxa"/>
              </w:tcPr>
            </w:tcPrChange>
          </w:tcPr>
          <w:p w14:paraId="3D8817D3" w14:textId="77777777" w:rsidR="005A1111" w:rsidRPr="00DD2FFB" w:rsidRDefault="005A1111" w:rsidP="005A1111">
            <w:pPr>
              <w:tabs>
                <w:tab w:val="left" w:pos="9540"/>
              </w:tabs>
              <w:rPr>
                <w:rFonts w:ascii="Calibri" w:hAnsi="Calibri" w:cs="Calibri"/>
                <w:color w:val="FF0000"/>
                <w:highlight w:val="yellow"/>
              </w:rPr>
            </w:pPr>
            <w:r w:rsidRPr="001549E5">
              <w:t>p. 25</w:t>
            </w:r>
          </w:p>
        </w:tc>
        <w:tc>
          <w:tcPr>
            <w:tcW w:w="1080" w:type="dxa"/>
            <w:tcPrChange w:id="266" w:author="Fontamillas, Romelia@DSS" w:date="2020-06-11T23:37:00Z">
              <w:tcPr>
                <w:tcW w:w="1262" w:type="dxa"/>
              </w:tcPr>
            </w:tcPrChange>
          </w:tcPr>
          <w:p w14:paraId="2906DDFC" w14:textId="77777777" w:rsidR="005A1111" w:rsidRPr="00955A07" w:rsidRDefault="005A1111" w:rsidP="005A1111">
            <w:pPr>
              <w:tabs>
                <w:tab w:val="left" w:pos="9540"/>
              </w:tabs>
              <w:rPr>
                <w:rFonts w:ascii="Calibri" w:hAnsi="Calibri" w:cs="Calibri"/>
              </w:rPr>
            </w:pPr>
          </w:p>
        </w:tc>
      </w:tr>
      <w:tr w:rsidR="005A1111" w:rsidRPr="00955A07" w14:paraId="318EDFA2" w14:textId="77777777" w:rsidTr="005D370D">
        <w:trPr>
          <w:trHeight w:val="144"/>
          <w:trPrChange w:id="267" w:author="Fontamillas, Romelia@DSS" w:date="2020-06-11T23:37:00Z">
            <w:trPr>
              <w:trHeight w:val="144"/>
            </w:trPr>
          </w:trPrChange>
        </w:trPr>
        <w:tc>
          <w:tcPr>
            <w:tcW w:w="7105" w:type="dxa"/>
            <w:tcPrChange w:id="268" w:author="Fontamillas, Romelia@DSS" w:date="2020-06-11T23:37:00Z">
              <w:tcPr>
                <w:tcW w:w="6858" w:type="dxa"/>
                <w:gridSpan w:val="3"/>
              </w:tcPr>
            </w:tcPrChange>
          </w:tcPr>
          <w:p w14:paraId="25D88980" w14:textId="77777777" w:rsidR="005A1111" w:rsidRPr="00955A07" w:rsidRDefault="005A1111" w:rsidP="005A1111">
            <w:pPr>
              <w:numPr>
                <w:ilvl w:val="0"/>
                <w:numId w:val="4"/>
              </w:numPr>
              <w:tabs>
                <w:tab w:val="left" w:pos="9540"/>
              </w:tabs>
              <w:ind w:left="720"/>
              <w:rPr>
                <w:rFonts w:ascii="Calibri" w:hAnsi="Calibri" w:cs="Calibri"/>
              </w:rPr>
            </w:pPr>
            <w:r w:rsidRPr="00955A07">
              <w:rPr>
                <w:rFonts w:ascii="Calibri" w:hAnsi="Calibri" w:cs="Calibri"/>
              </w:rPr>
              <w:t xml:space="preserve">Types of substantiated allegations over time  </w:t>
            </w:r>
          </w:p>
        </w:tc>
        <w:tc>
          <w:tcPr>
            <w:tcW w:w="1350" w:type="dxa"/>
            <w:tcPrChange w:id="269" w:author="Fontamillas, Romelia@DSS" w:date="2020-06-11T23:37:00Z">
              <w:tcPr>
                <w:tcW w:w="1367" w:type="dxa"/>
              </w:tcPr>
            </w:tcPrChange>
          </w:tcPr>
          <w:p w14:paraId="7F1FA972" w14:textId="77777777" w:rsidR="005A1111" w:rsidRPr="00DD2FFB" w:rsidRDefault="005A1111" w:rsidP="005A1111">
            <w:pPr>
              <w:tabs>
                <w:tab w:val="left" w:pos="9540"/>
              </w:tabs>
              <w:rPr>
                <w:rFonts w:ascii="Calibri" w:hAnsi="Calibri" w:cs="Calibri"/>
                <w:color w:val="FF0000"/>
                <w:highlight w:val="yellow"/>
              </w:rPr>
            </w:pPr>
            <w:r>
              <w:t>p. 25</w:t>
            </w:r>
          </w:p>
        </w:tc>
        <w:tc>
          <w:tcPr>
            <w:tcW w:w="1080" w:type="dxa"/>
            <w:tcPrChange w:id="270" w:author="Fontamillas, Romelia@DSS" w:date="2020-06-11T23:37:00Z">
              <w:tcPr>
                <w:tcW w:w="1262" w:type="dxa"/>
              </w:tcPr>
            </w:tcPrChange>
          </w:tcPr>
          <w:p w14:paraId="7CB47239" w14:textId="77777777" w:rsidR="005A1111" w:rsidRPr="00955A07" w:rsidRDefault="005A1111" w:rsidP="005A1111">
            <w:pPr>
              <w:tabs>
                <w:tab w:val="left" w:pos="9540"/>
              </w:tabs>
              <w:rPr>
                <w:rFonts w:ascii="Calibri" w:hAnsi="Calibri" w:cs="Calibri"/>
              </w:rPr>
            </w:pPr>
          </w:p>
        </w:tc>
      </w:tr>
      <w:tr w:rsidR="005A1111" w:rsidRPr="00955A07" w14:paraId="2D116354" w14:textId="77777777" w:rsidTr="005D370D">
        <w:trPr>
          <w:trHeight w:val="144"/>
          <w:trPrChange w:id="271" w:author="Fontamillas, Romelia@DSS" w:date="2020-06-11T23:37:00Z">
            <w:trPr>
              <w:trHeight w:val="144"/>
            </w:trPr>
          </w:trPrChange>
        </w:trPr>
        <w:tc>
          <w:tcPr>
            <w:tcW w:w="7105" w:type="dxa"/>
            <w:tcPrChange w:id="272" w:author="Fontamillas, Romelia@DSS" w:date="2020-06-11T23:37:00Z">
              <w:tcPr>
                <w:tcW w:w="6858" w:type="dxa"/>
                <w:gridSpan w:val="3"/>
              </w:tcPr>
            </w:tcPrChange>
          </w:tcPr>
          <w:p w14:paraId="5126051E" w14:textId="77777777" w:rsidR="005A1111" w:rsidRPr="00955A07" w:rsidRDefault="005A1111" w:rsidP="005A1111">
            <w:pPr>
              <w:numPr>
                <w:ilvl w:val="0"/>
                <w:numId w:val="4"/>
              </w:numPr>
              <w:tabs>
                <w:tab w:val="left" w:pos="9540"/>
              </w:tabs>
              <w:ind w:left="720"/>
              <w:rPr>
                <w:rFonts w:ascii="Calibri" w:hAnsi="Calibri" w:cs="Calibri"/>
              </w:rPr>
            </w:pPr>
            <w:r w:rsidRPr="00955A07">
              <w:rPr>
                <w:rFonts w:ascii="Calibri" w:hAnsi="Calibri" w:cs="Calibri"/>
              </w:rPr>
              <w:t xml:space="preserve">Changes in trends since the last CSA </w:t>
            </w:r>
          </w:p>
        </w:tc>
        <w:tc>
          <w:tcPr>
            <w:tcW w:w="1350" w:type="dxa"/>
            <w:tcPrChange w:id="273" w:author="Fontamillas, Romelia@DSS" w:date="2020-06-11T23:37:00Z">
              <w:tcPr>
                <w:tcW w:w="1367" w:type="dxa"/>
              </w:tcPr>
            </w:tcPrChange>
          </w:tcPr>
          <w:p w14:paraId="3A9F43BD" w14:textId="77777777" w:rsidR="005A1111" w:rsidRPr="00DD2FFB" w:rsidRDefault="005A1111" w:rsidP="005A1111">
            <w:pPr>
              <w:tabs>
                <w:tab w:val="left" w:pos="9540"/>
              </w:tabs>
              <w:rPr>
                <w:rFonts w:ascii="Calibri" w:hAnsi="Calibri" w:cs="Calibri"/>
                <w:color w:val="FF0000"/>
                <w:highlight w:val="yellow"/>
              </w:rPr>
            </w:pPr>
            <w:r>
              <w:rPr>
                <w:rFonts w:ascii="Calibri" w:hAnsi="Calibri" w:cs="Calibri"/>
              </w:rPr>
              <w:t>p. 25</w:t>
            </w:r>
          </w:p>
        </w:tc>
        <w:tc>
          <w:tcPr>
            <w:tcW w:w="1080" w:type="dxa"/>
            <w:tcPrChange w:id="274" w:author="Fontamillas, Romelia@DSS" w:date="2020-06-11T23:37:00Z">
              <w:tcPr>
                <w:tcW w:w="1262" w:type="dxa"/>
              </w:tcPr>
            </w:tcPrChange>
          </w:tcPr>
          <w:p w14:paraId="0AF67C76" w14:textId="77777777" w:rsidR="005A1111" w:rsidRPr="00955A07" w:rsidRDefault="005A1111" w:rsidP="005A1111">
            <w:pPr>
              <w:tabs>
                <w:tab w:val="left" w:pos="9540"/>
              </w:tabs>
              <w:rPr>
                <w:rFonts w:ascii="Calibri" w:hAnsi="Calibri" w:cs="Calibri"/>
              </w:rPr>
            </w:pPr>
          </w:p>
        </w:tc>
      </w:tr>
      <w:tr w:rsidR="005A1111" w:rsidRPr="00955A07" w14:paraId="5799214C" w14:textId="77777777" w:rsidTr="005D370D">
        <w:trPr>
          <w:trHeight w:val="144"/>
          <w:trPrChange w:id="275" w:author="Fontamillas, Romelia@DSS" w:date="2020-06-11T23:37:00Z">
            <w:trPr>
              <w:trHeight w:val="144"/>
            </w:trPr>
          </w:trPrChange>
        </w:trPr>
        <w:tc>
          <w:tcPr>
            <w:tcW w:w="7105" w:type="dxa"/>
            <w:tcPrChange w:id="276" w:author="Fontamillas, Romelia@DSS" w:date="2020-06-11T23:37:00Z">
              <w:tcPr>
                <w:tcW w:w="6858" w:type="dxa"/>
                <w:gridSpan w:val="3"/>
              </w:tcPr>
            </w:tcPrChange>
          </w:tcPr>
          <w:p w14:paraId="0F1C6AA8" w14:textId="77777777" w:rsidR="005A1111" w:rsidRPr="00955A07" w:rsidRDefault="005A1111" w:rsidP="005A1111">
            <w:pPr>
              <w:numPr>
                <w:ilvl w:val="0"/>
                <w:numId w:val="4"/>
              </w:numPr>
              <w:tabs>
                <w:tab w:val="left" w:pos="9540"/>
              </w:tabs>
              <w:ind w:left="720"/>
              <w:rPr>
                <w:rFonts w:ascii="Calibri" w:hAnsi="Calibri" w:cs="Calibri"/>
              </w:rPr>
            </w:pPr>
            <w:r>
              <w:rPr>
                <w:rFonts w:ascii="Calibri" w:hAnsi="Calibri" w:cs="Calibri"/>
              </w:rPr>
              <w:t>Ethnic and/or cultural disparities between the population served and the services provided.</w:t>
            </w:r>
          </w:p>
        </w:tc>
        <w:tc>
          <w:tcPr>
            <w:tcW w:w="1350" w:type="dxa"/>
            <w:tcPrChange w:id="277" w:author="Fontamillas, Romelia@DSS" w:date="2020-06-11T23:37:00Z">
              <w:tcPr>
                <w:tcW w:w="1367" w:type="dxa"/>
              </w:tcPr>
            </w:tcPrChange>
          </w:tcPr>
          <w:p w14:paraId="50345A0A" w14:textId="77777777" w:rsidR="005A1111" w:rsidRPr="00DD2FFB" w:rsidRDefault="005A1111" w:rsidP="005A1111">
            <w:pPr>
              <w:tabs>
                <w:tab w:val="left" w:pos="9540"/>
              </w:tabs>
              <w:rPr>
                <w:rFonts w:ascii="Calibri" w:hAnsi="Calibri" w:cs="Calibri"/>
                <w:color w:val="FF0000"/>
                <w:highlight w:val="yellow"/>
              </w:rPr>
            </w:pPr>
            <w:r w:rsidRPr="001549E5">
              <w:rPr>
                <w:rFonts w:ascii="Calibri" w:hAnsi="Calibri" w:cs="Calibri"/>
              </w:rPr>
              <w:t>p. 25</w:t>
            </w:r>
          </w:p>
        </w:tc>
        <w:tc>
          <w:tcPr>
            <w:tcW w:w="1080" w:type="dxa"/>
            <w:tcPrChange w:id="278" w:author="Fontamillas, Romelia@DSS" w:date="2020-06-11T23:37:00Z">
              <w:tcPr>
                <w:tcW w:w="1262" w:type="dxa"/>
              </w:tcPr>
            </w:tcPrChange>
          </w:tcPr>
          <w:p w14:paraId="036F1584" w14:textId="77777777" w:rsidR="005A1111" w:rsidRPr="00955A07" w:rsidRDefault="005A1111" w:rsidP="005A1111">
            <w:pPr>
              <w:tabs>
                <w:tab w:val="left" w:pos="9540"/>
              </w:tabs>
              <w:rPr>
                <w:rFonts w:ascii="Calibri" w:hAnsi="Calibri" w:cs="Calibri"/>
              </w:rPr>
            </w:pPr>
          </w:p>
        </w:tc>
      </w:tr>
    </w:tbl>
    <w:p w14:paraId="2E2D7136" w14:textId="47561F55" w:rsidR="005D370D" w:rsidRDefault="005A1111" w:rsidP="0085716F">
      <w:pPr>
        <w:pStyle w:val="Heading2"/>
      </w:pPr>
      <w:r w:rsidRPr="009E450F">
        <w:t>Public Agency Characteristics</w:t>
      </w:r>
    </w:p>
    <w:tbl>
      <w:tblPr>
        <w:tblStyle w:val="TableGrid"/>
        <w:tblW w:w="9535" w:type="dxa"/>
        <w:tblInd w:w="360" w:type="dxa"/>
        <w:tblLayout w:type="fixed"/>
        <w:tblLook w:val="04A0" w:firstRow="1" w:lastRow="0" w:firstColumn="1" w:lastColumn="0" w:noHBand="0" w:noVBand="1"/>
        <w:tblPrChange w:id="279"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280">
          <w:tblGrid>
            <w:gridCol w:w="3162"/>
            <w:gridCol w:w="3162"/>
            <w:gridCol w:w="534"/>
            <w:gridCol w:w="1367"/>
            <w:gridCol w:w="1262"/>
          </w:tblGrid>
        </w:tblGridChange>
      </w:tblGrid>
      <w:tr w:rsidR="005D370D" w:rsidRPr="00955A07" w14:paraId="025B757E" w14:textId="77777777" w:rsidTr="00D90595">
        <w:trPr>
          <w:trHeight w:val="144"/>
          <w:tblHeader/>
          <w:trPrChange w:id="281" w:author="Fontamillas, Romelia@DSS" w:date="2020-06-11T23:37:00Z">
            <w:trPr>
              <w:trHeight w:val="144"/>
            </w:trPr>
          </w:trPrChange>
        </w:trPr>
        <w:tc>
          <w:tcPr>
            <w:tcW w:w="7105" w:type="dxa"/>
            <w:shd w:val="clear" w:color="auto" w:fill="D9D9D9" w:themeFill="background1" w:themeFillShade="D9"/>
            <w:tcPrChange w:id="282" w:author="Fontamillas, Romelia@DSS" w:date="2020-06-11T23:37:00Z">
              <w:tcPr>
                <w:tcW w:w="3162" w:type="dxa"/>
                <w:shd w:val="clear" w:color="auto" w:fill="D9D9D9" w:themeFill="background1" w:themeFillShade="D9"/>
              </w:tcPr>
            </w:tcPrChange>
          </w:tcPr>
          <w:p w14:paraId="5BD8CD52" w14:textId="77777777" w:rsidR="005D370D" w:rsidRPr="00700E60" w:rsidRDefault="005D370D" w:rsidP="0085716F">
            <w:pPr>
              <w:pStyle w:val="ListParagraph"/>
              <w:numPr>
                <w:ilvl w:val="0"/>
                <w:numId w:val="22"/>
              </w:numPr>
              <w:tabs>
                <w:tab w:val="left" w:pos="9540"/>
              </w:tabs>
              <w:rPr>
                <w:rFonts w:ascii="Calibri" w:hAnsi="Calibri" w:cs="Calibri"/>
              </w:rPr>
            </w:pPr>
            <w:r w:rsidRPr="00700E60">
              <w:rPr>
                <w:rFonts w:ascii="Calibri" w:hAnsi="Calibri" w:cs="Calibri"/>
                <w:i/>
              </w:rPr>
              <w:t xml:space="preserve">   Political Jurisdictions</w:t>
            </w:r>
            <w:r w:rsidRPr="00700E60">
              <w:rPr>
                <w:rFonts w:ascii="Calibri" w:hAnsi="Calibri" w:cs="Calibri"/>
                <w:b/>
                <w:i/>
              </w:rPr>
              <w:t xml:space="preserve"> </w:t>
            </w:r>
          </w:p>
        </w:tc>
        <w:tc>
          <w:tcPr>
            <w:tcW w:w="1350" w:type="dxa"/>
            <w:shd w:val="clear" w:color="auto" w:fill="D9D9D9" w:themeFill="background1" w:themeFillShade="D9"/>
            <w:tcPrChange w:id="283" w:author="Fontamillas, Romelia@DSS" w:date="2020-06-11T23:37:00Z">
              <w:tcPr>
                <w:tcW w:w="3162" w:type="dxa"/>
                <w:shd w:val="clear" w:color="auto" w:fill="D9D9D9" w:themeFill="background1" w:themeFillShade="D9"/>
              </w:tcPr>
            </w:tcPrChange>
          </w:tcPr>
          <w:p w14:paraId="2749BA74" w14:textId="77777777" w:rsidR="005D370D" w:rsidRPr="00700E60" w:rsidRDefault="005D370D" w:rsidP="0085716F">
            <w:pPr>
              <w:pStyle w:val="ListParagraph"/>
              <w:tabs>
                <w:tab w:val="left" w:pos="9540"/>
              </w:tabs>
              <w:ind w:left="470"/>
              <w:rPr>
                <w:rFonts w:ascii="Calibri" w:hAnsi="Calibri" w:cs="Calibri"/>
              </w:rPr>
              <w:pPrChange w:id="284" w:author="Fontamillas, Romelia@DSS" w:date="2020-06-11T23:31:00Z">
                <w:pPr>
                  <w:pStyle w:val="ListParagraph"/>
                  <w:numPr>
                    <w:numId w:val="22"/>
                  </w:numPr>
                  <w:ind w:left="470" w:hanging="360"/>
                </w:pPr>
              </w:pPrChange>
            </w:pPr>
          </w:p>
        </w:tc>
        <w:tc>
          <w:tcPr>
            <w:tcW w:w="1080" w:type="dxa"/>
            <w:shd w:val="clear" w:color="auto" w:fill="D9D9D9" w:themeFill="background1" w:themeFillShade="D9"/>
            <w:tcPrChange w:id="285" w:author="Fontamillas, Romelia@DSS" w:date="2020-06-11T23:37:00Z">
              <w:tcPr>
                <w:tcW w:w="3163" w:type="dxa"/>
                <w:gridSpan w:val="3"/>
                <w:shd w:val="clear" w:color="auto" w:fill="D9D9D9" w:themeFill="background1" w:themeFillShade="D9"/>
              </w:tcPr>
            </w:tcPrChange>
          </w:tcPr>
          <w:p w14:paraId="176B16EE" w14:textId="75626C11" w:rsidR="005D370D" w:rsidRPr="00700E60" w:rsidRDefault="005D370D" w:rsidP="0085716F">
            <w:pPr>
              <w:pStyle w:val="ListParagraph"/>
              <w:tabs>
                <w:tab w:val="left" w:pos="9540"/>
              </w:tabs>
              <w:ind w:left="470"/>
              <w:rPr>
                <w:rFonts w:ascii="Calibri" w:hAnsi="Calibri" w:cs="Calibri"/>
              </w:rPr>
              <w:pPrChange w:id="286" w:author="Fontamillas, Romelia@DSS" w:date="2020-06-11T23:30:00Z">
                <w:pPr>
                  <w:pStyle w:val="ListParagraph"/>
                  <w:numPr>
                    <w:numId w:val="22"/>
                  </w:numPr>
                  <w:ind w:left="470" w:hanging="360"/>
                </w:pPr>
              </w:pPrChange>
            </w:pPr>
          </w:p>
        </w:tc>
      </w:tr>
      <w:tr w:rsidR="005A1111" w:rsidRPr="00955A07" w14:paraId="51BD7153" w14:textId="77777777" w:rsidTr="005D370D">
        <w:trPr>
          <w:trHeight w:val="144"/>
          <w:trPrChange w:id="287" w:author="Fontamillas, Romelia@DSS" w:date="2020-06-11T23:37:00Z">
            <w:trPr>
              <w:trHeight w:val="144"/>
            </w:trPr>
          </w:trPrChange>
        </w:trPr>
        <w:tc>
          <w:tcPr>
            <w:tcW w:w="7105" w:type="dxa"/>
            <w:tcPrChange w:id="288" w:author="Fontamillas, Romelia@DSS" w:date="2020-06-11T23:37:00Z">
              <w:tcPr>
                <w:tcW w:w="3162" w:type="dxa"/>
              </w:tcPr>
            </w:tcPrChange>
          </w:tcPr>
          <w:p w14:paraId="44CA82AE" w14:textId="77777777" w:rsidR="005A1111" w:rsidRPr="009E450F" w:rsidRDefault="005A1111" w:rsidP="005A1111">
            <w:pPr>
              <w:tabs>
                <w:tab w:val="left" w:pos="9540"/>
              </w:tabs>
              <w:rPr>
                <w:rFonts w:ascii="Calibri" w:hAnsi="Calibri" w:cs="Calibri"/>
              </w:rPr>
            </w:pPr>
            <w:r w:rsidRPr="009E450F">
              <w:rPr>
                <w:rFonts w:ascii="Calibri" w:hAnsi="Calibri" w:cs="Calibri"/>
              </w:rPr>
              <w:t>Description of how relationships with the entities below impact the continuum of care for the county’s child welfare system:</w:t>
            </w:r>
          </w:p>
        </w:tc>
        <w:tc>
          <w:tcPr>
            <w:tcW w:w="1350" w:type="dxa"/>
            <w:tcPrChange w:id="289" w:author="Fontamillas, Romelia@DSS" w:date="2020-06-11T23:37:00Z">
              <w:tcPr>
                <w:tcW w:w="3162" w:type="dxa"/>
              </w:tcPr>
            </w:tcPrChange>
          </w:tcPr>
          <w:p w14:paraId="28041EA9" w14:textId="54D21214" w:rsidR="005A1111" w:rsidRPr="009E450F" w:rsidRDefault="005A1111" w:rsidP="005A1111">
            <w:pPr>
              <w:tabs>
                <w:tab w:val="left" w:pos="9540"/>
              </w:tabs>
              <w:rPr>
                <w:rFonts w:ascii="Calibri" w:hAnsi="Calibri" w:cs="Calibri"/>
              </w:rPr>
            </w:pPr>
            <w:r w:rsidRPr="00AC22D1">
              <w:rPr>
                <w:rFonts w:ascii="Calibri" w:hAnsi="Calibri" w:cs="Calibri"/>
              </w:rPr>
              <w:t>Location in Instruction Manual</w:t>
            </w:r>
          </w:p>
        </w:tc>
        <w:tc>
          <w:tcPr>
            <w:tcW w:w="1080" w:type="dxa"/>
            <w:tcPrChange w:id="290" w:author="Fontamillas, Romelia@DSS" w:date="2020-06-11T23:37:00Z">
              <w:tcPr>
                <w:tcW w:w="3163" w:type="dxa"/>
                <w:gridSpan w:val="3"/>
              </w:tcPr>
            </w:tcPrChange>
          </w:tcPr>
          <w:p w14:paraId="09B722C4" w14:textId="1A0C614F" w:rsidR="005A1111" w:rsidRPr="009E450F" w:rsidRDefault="005A1111" w:rsidP="005A1111">
            <w:pPr>
              <w:tabs>
                <w:tab w:val="left" w:pos="9540"/>
              </w:tabs>
              <w:rPr>
                <w:rFonts w:ascii="Calibri" w:hAnsi="Calibri" w:cs="Calibri"/>
              </w:rPr>
            </w:pPr>
            <w:r w:rsidRPr="00955A07">
              <w:rPr>
                <w:rFonts w:ascii="Calibri" w:hAnsi="Calibri" w:cs="Calibri"/>
              </w:rPr>
              <w:t>Location in CSA (Page #)</w:t>
            </w:r>
          </w:p>
        </w:tc>
      </w:tr>
      <w:tr w:rsidR="005A1111" w:rsidRPr="00955A07" w14:paraId="652E2FE2" w14:textId="77777777" w:rsidTr="005D370D">
        <w:trPr>
          <w:trHeight w:val="144"/>
          <w:trPrChange w:id="291" w:author="Fontamillas, Romelia@DSS" w:date="2020-06-11T23:37:00Z">
            <w:trPr>
              <w:trHeight w:val="144"/>
            </w:trPr>
          </w:trPrChange>
        </w:trPr>
        <w:tc>
          <w:tcPr>
            <w:tcW w:w="7105" w:type="dxa"/>
            <w:tcPrChange w:id="292" w:author="Fontamillas, Romelia@DSS" w:date="2020-06-11T23:37:00Z">
              <w:tcPr>
                <w:tcW w:w="6858" w:type="dxa"/>
                <w:gridSpan w:val="3"/>
              </w:tcPr>
            </w:tcPrChange>
          </w:tcPr>
          <w:p w14:paraId="6BB16FDB" w14:textId="77777777" w:rsidR="005A1111" w:rsidRPr="009E450F" w:rsidRDefault="005A1111" w:rsidP="005A1111">
            <w:pPr>
              <w:pStyle w:val="ListParagraph"/>
              <w:numPr>
                <w:ilvl w:val="0"/>
                <w:numId w:val="5"/>
              </w:numPr>
              <w:tabs>
                <w:tab w:val="left" w:pos="9540"/>
              </w:tabs>
              <w:ind w:left="720"/>
              <w:rPr>
                <w:rFonts w:ascii="Calibri" w:hAnsi="Calibri" w:cs="Calibri"/>
              </w:rPr>
            </w:pPr>
            <w:r w:rsidRPr="009E450F">
              <w:rPr>
                <w:rFonts w:ascii="Calibri" w:hAnsi="Calibri" w:cs="Calibri"/>
              </w:rPr>
              <w:t xml:space="preserve">Board of Supervisors </w:t>
            </w:r>
          </w:p>
        </w:tc>
        <w:tc>
          <w:tcPr>
            <w:tcW w:w="1350" w:type="dxa"/>
            <w:tcPrChange w:id="293" w:author="Fontamillas, Romelia@DSS" w:date="2020-06-11T23:37:00Z">
              <w:tcPr>
                <w:tcW w:w="1367" w:type="dxa"/>
              </w:tcPr>
            </w:tcPrChange>
          </w:tcPr>
          <w:p w14:paraId="111D1900" w14:textId="77777777" w:rsidR="005A1111" w:rsidRPr="009E450F" w:rsidRDefault="005A1111" w:rsidP="005A1111">
            <w:pPr>
              <w:tabs>
                <w:tab w:val="left" w:pos="9540"/>
              </w:tabs>
              <w:rPr>
                <w:rFonts w:ascii="Calibri" w:hAnsi="Calibri" w:cs="Calibri"/>
                <w:color w:val="FF0000"/>
              </w:rPr>
            </w:pPr>
            <w:r w:rsidRPr="009E450F">
              <w:rPr>
                <w:rFonts w:ascii="Calibri" w:hAnsi="Calibri" w:cs="Calibri"/>
              </w:rPr>
              <w:t>p. 26</w:t>
            </w:r>
          </w:p>
        </w:tc>
        <w:tc>
          <w:tcPr>
            <w:tcW w:w="1080" w:type="dxa"/>
            <w:tcPrChange w:id="294" w:author="Fontamillas, Romelia@DSS" w:date="2020-06-11T23:37:00Z">
              <w:tcPr>
                <w:tcW w:w="1262" w:type="dxa"/>
              </w:tcPr>
            </w:tcPrChange>
          </w:tcPr>
          <w:p w14:paraId="2454D2F8" w14:textId="77777777" w:rsidR="005A1111" w:rsidRPr="00955A07" w:rsidRDefault="005A1111" w:rsidP="005A1111">
            <w:pPr>
              <w:tabs>
                <w:tab w:val="left" w:pos="9540"/>
              </w:tabs>
              <w:rPr>
                <w:rFonts w:ascii="Calibri" w:hAnsi="Calibri" w:cs="Calibri"/>
              </w:rPr>
            </w:pPr>
          </w:p>
        </w:tc>
      </w:tr>
      <w:tr w:rsidR="005A1111" w:rsidRPr="00955A07" w14:paraId="17EBBCDB" w14:textId="77777777" w:rsidTr="005D370D">
        <w:trPr>
          <w:trHeight w:val="144"/>
          <w:trPrChange w:id="295" w:author="Fontamillas, Romelia@DSS" w:date="2020-06-11T23:37:00Z">
            <w:trPr>
              <w:trHeight w:val="144"/>
            </w:trPr>
          </w:trPrChange>
        </w:trPr>
        <w:tc>
          <w:tcPr>
            <w:tcW w:w="7105" w:type="dxa"/>
            <w:tcPrChange w:id="296" w:author="Fontamillas, Romelia@DSS" w:date="2020-06-11T23:37:00Z">
              <w:tcPr>
                <w:tcW w:w="6858" w:type="dxa"/>
                <w:gridSpan w:val="3"/>
              </w:tcPr>
            </w:tcPrChange>
          </w:tcPr>
          <w:p w14:paraId="37EFEF5B" w14:textId="77777777" w:rsidR="005A1111" w:rsidRPr="00955A07" w:rsidRDefault="005A1111" w:rsidP="005A1111">
            <w:pPr>
              <w:pStyle w:val="ListParagraph"/>
              <w:numPr>
                <w:ilvl w:val="0"/>
                <w:numId w:val="5"/>
              </w:numPr>
              <w:tabs>
                <w:tab w:val="left" w:pos="9540"/>
              </w:tabs>
              <w:ind w:left="720"/>
              <w:rPr>
                <w:rFonts w:ascii="Calibri" w:hAnsi="Calibri" w:cs="Calibri"/>
              </w:rPr>
            </w:pPr>
            <w:r w:rsidRPr="00955A07">
              <w:rPr>
                <w:rFonts w:ascii="Calibri" w:hAnsi="Calibri" w:cs="Calibri"/>
              </w:rPr>
              <w:t>Federally recognized tribes within the cou</w:t>
            </w:r>
            <w:r>
              <w:rPr>
                <w:rFonts w:ascii="Calibri" w:hAnsi="Calibri" w:cs="Calibri"/>
              </w:rPr>
              <w:t xml:space="preserve">nty and other tribes served by the </w:t>
            </w:r>
            <w:r w:rsidRPr="00955A07">
              <w:rPr>
                <w:rFonts w:ascii="Calibri" w:hAnsi="Calibri" w:cs="Calibri"/>
              </w:rPr>
              <w:t>county</w:t>
            </w:r>
          </w:p>
        </w:tc>
        <w:tc>
          <w:tcPr>
            <w:tcW w:w="1350" w:type="dxa"/>
            <w:tcPrChange w:id="297" w:author="Fontamillas, Romelia@DSS" w:date="2020-06-11T23:37:00Z">
              <w:tcPr>
                <w:tcW w:w="1367" w:type="dxa"/>
              </w:tcPr>
            </w:tcPrChange>
          </w:tcPr>
          <w:p w14:paraId="0ABE5260" w14:textId="77777777" w:rsidR="005A1111" w:rsidRPr="00DD2FFB" w:rsidRDefault="005A1111" w:rsidP="005A1111">
            <w:pPr>
              <w:tabs>
                <w:tab w:val="left" w:pos="9540"/>
              </w:tabs>
              <w:rPr>
                <w:rFonts w:ascii="Calibri" w:hAnsi="Calibri" w:cs="Calibri"/>
                <w:color w:val="FF0000"/>
                <w:highlight w:val="yellow"/>
              </w:rPr>
            </w:pPr>
            <w:r w:rsidRPr="009E450F">
              <w:rPr>
                <w:rFonts w:ascii="Calibri" w:hAnsi="Calibri" w:cs="Calibri"/>
              </w:rPr>
              <w:t>p. 26</w:t>
            </w:r>
          </w:p>
        </w:tc>
        <w:tc>
          <w:tcPr>
            <w:tcW w:w="1080" w:type="dxa"/>
            <w:tcPrChange w:id="298" w:author="Fontamillas, Romelia@DSS" w:date="2020-06-11T23:37:00Z">
              <w:tcPr>
                <w:tcW w:w="1262" w:type="dxa"/>
              </w:tcPr>
            </w:tcPrChange>
          </w:tcPr>
          <w:p w14:paraId="426AD7F5" w14:textId="77777777" w:rsidR="005A1111" w:rsidRPr="00955A07" w:rsidRDefault="005A1111" w:rsidP="005A1111">
            <w:pPr>
              <w:tabs>
                <w:tab w:val="left" w:pos="9540"/>
              </w:tabs>
              <w:rPr>
                <w:rFonts w:ascii="Calibri" w:hAnsi="Calibri" w:cs="Calibri"/>
              </w:rPr>
            </w:pPr>
          </w:p>
        </w:tc>
      </w:tr>
      <w:tr w:rsidR="005A1111" w:rsidRPr="00955A07" w14:paraId="017E7ACF" w14:textId="77777777" w:rsidTr="005D370D">
        <w:trPr>
          <w:trHeight w:val="144"/>
          <w:trPrChange w:id="299" w:author="Fontamillas, Romelia@DSS" w:date="2020-06-11T23:37:00Z">
            <w:trPr>
              <w:trHeight w:val="144"/>
            </w:trPr>
          </w:trPrChange>
        </w:trPr>
        <w:tc>
          <w:tcPr>
            <w:tcW w:w="7105" w:type="dxa"/>
            <w:tcPrChange w:id="300" w:author="Fontamillas, Romelia@DSS" w:date="2020-06-11T23:37:00Z">
              <w:tcPr>
                <w:tcW w:w="6858" w:type="dxa"/>
                <w:gridSpan w:val="3"/>
              </w:tcPr>
            </w:tcPrChange>
          </w:tcPr>
          <w:p w14:paraId="49B8D1C9" w14:textId="77777777" w:rsidR="005A1111" w:rsidRPr="00955A07" w:rsidRDefault="005A1111" w:rsidP="005A1111">
            <w:pPr>
              <w:pStyle w:val="ListParagraph"/>
              <w:numPr>
                <w:ilvl w:val="0"/>
                <w:numId w:val="5"/>
              </w:numPr>
              <w:tabs>
                <w:tab w:val="left" w:pos="9540"/>
              </w:tabs>
              <w:ind w:left="720"/>
              <w:rPr>
                <w:rFonts w:ascii="Calibri" w:hAnsi="Calibri" w:cs="Calibri"/>
              </w:rPr>
            </w:pPr>
            <w:r w:rsidRPr="00955A07">
              <w:rPr>
                <w:rFonts w:ascii="Calibri" w:hAnsi="Calibri" w:cs="Calibri"/>
              </w:rPr>
              <w:t>School districts/Local education agencies</w:t>
            </w:r>
          </w:p>
        </w:tc>
        <w:tc>
          <w:tcPr>
            <w:tcW w:w="1350" w:type="dxa"/>
            <w:tcPrChange w:id="301" w:author="Fontamillas, Romelia@DSS" w:date="2020-06-11T23:37:00Z">
              <w:tcPr>
                <w:tcW w:w="1367" w:type="dxa"/>
              </w:tcPr>
            </w:tcPrChange>
          </w:tcPr>
          <w:p w14:paraId="5254D6A6" w14:textId="77777777" w:rsidR="005A1111" w:rsidRPr="00DD2FFB" w:rsidRDefault="005A1111" w:rsidP="005A1111">
            <w:pPr>
              <w:tabs>
                <w:tab w:val="left" w:pos="9540"/>
              </w:tabs>
              <w:rPr>
                <w:rFonts w:ascii="Calibri" w:hAnsi="Calibri" w:cs="Calibri"/>
                <w:color w:val="FF0000"/>
                <w:highlight w:val="yellow"/>
              </w:rPr>
            </w:pPr>
            <w:r w:rsidRPr="009E450F">
              <w:rPr>
                <w:rFonts w:ascii="Calibri" w:hAnsi="Calibri" w:cs="Calibri"/>
              </w:rPr>
              <w:t>p. 26</w:t>
            </w:r>
          </w:p>
        </w:tc>
        <w:tc>
          <w:tcPr>
            <w:tcW w:w="1080" w:type="dxa"/>
            <w:tcPrChange w:id="302" w:author="Fontamillas, Romelia@DSS" w:date="2020-06-11T23:37:00Z">
              <w:tcPr>
                <w:tcW w:w="1262" w:type="dxa"/>
              </w:tcPr>
            </w:tcPrChange>
          </w:tcPr>
          <w:p w14:paraId="1BBB74D9" w14:textId="77777777" w:rsidR="005A1111" w:rsidRPr="00955A07" w:rsidRDefault="005A1111" w:rsidP="005A1111">
            <w:pPr>
              <w:tabs>
                <w:tab w:val="left" w:pos="9540"/>
              </w:tabs>
              <w:rPr>
                <w:rFonts w:ascii="Calibri" w:hAnsi="Calibri" w:cs="Calibri"/>
              </w:rPr>
            </w:pPr>
          </w:p>
        </w:tc>
      </w:tr>
      <w:tr w:rsidR="005A1111" w:rsidRPr="00955A07" w14:paraId="54728775" w14:textId="77777777" w:rsidTr="005D370D">
        <w:trPr>
          <w:trHeight w:val="144"/>
          <w:trPrChange w:id="303" w:author="Fontamillas, Romelia@DSS" w:date="2020-06-11T23:37:00Z">
            <w:trPr>
              <w:trHeight w:val="144"/>
            </w:trPr>
          </w:trPrChange>
        </w:trPr>
        <w:tc>
          <w:tcPr>
            <w:tcW w:w="7105" w:type="dxa"/>
            <w:tcPrChange w:id="304" w:author="Fontamillas, Romelia@DSS" w:date="2020-06-11T23:37:00Z">
              <w:tcPr>
                <w:tcW w:w="6858" w:type="dxa"/>
                <w:gridSpan w:val="3"/>
              </w:tcPr>
            </w:tcPrChange>
          </w:tcPr>
          <w:p w14:paraId="6C39FFBC" w14:textId="77777777" w:rsidR="005A1111" w:rsidRPr="00955A07" w:rsidRDefault="005A1111" w:rsidP="005A1111">
            <w:pPr>
              <w:pStyle w:val="ListParagraph"/>
              <w:numPr>
                <w:ilvl w:val="0"/>
                <w:numId w:val="5"/>
              </w:numPr>
              <w:tabs>
                <w:tab w:val="left" w:pos="9540"/>
              </w:tabs>
              <w:ind w:left="720"/>
              <w:rPr>
                <w:rFonts w:ascii="Calibri" w:hAnsi="Calibri" w:cs="Calibri"/>
              </w:rPr>
            </w:pPr>
            <w:r w:rsidRPr="00955A07">
              <w:rPr>
                <w:rFonts w:ascii="Calibri" w:hAnsi="Calibri" w:cs="Calibri"/>
              </w:rPr>
              <w:t xml:space="preserve">Law enforcement agencies </w:t>
            </w:r>
          </w:p>
        </w:tc>
        <w:tc>
          <w:tcPr>
            <w:tcW w:w="1350" w:type="dxa"/>
            <w:tcPrChange w:id="305" w:author="Fontamillas, Romelia@DSS" w:date="2020-06-11T23:37:00Z">
              <w:tcPr>
                <w:tcW w:w="1367" w:type="dxa"/>
              </w:tcPr>
            </w:tcPrChange>
          </w:tcPr>
          <w:p w14:paraId="0814B368" w14:textId="77777777" w:rsidR="005A1111" w:rsidRPr="00DD2FFB" w:rsidRDefault="005A1111" w:rsidP="005A1111">
            <w:pPr>
              <w:tabs>
                <w:tab w:val="left" w:pos="9540"/>
              </w:tabs>
              <w:rPr>
                <w:rFonts w:ascii="Calibri" w:hAnsi="Calibri" w:cs="Calibri"/>
                <w:color w:val="FF0000"/>
                <w:highlight w:val="yellow"/>
              </w:rPr>
            </w:pPr>
            <w:r w:rsidRPr="009E450F">
              <w:rPr>
                <w:rFonts w:ascii="Calibri" w:hAnsi="Calibri" w:cs="Calibri"/>
              </w:rPr>
              <w:t>p. 26</w:t>
            </w:r>
          </w:p>
        </w:tc>
        <w:tc>
          <w:tcPr>
            <w:tcW w:w="1080" w:type="dxa"/>
            <w:tcPrChange w:id="306" w:author="Fontamillas, Romelia@DSS" w:date="2020-06-11T23:37:00Z">
              <w:tcPr>
                <w:tcW w:w="1262" w:type="dxa"/>
              </w:tcPr>
            </w:tcPrChange>
          </w:tcPr>
          <w:p w14:paraId="1D334F36" w14:textId="77777777" w:rsidR="005A1111" w:rsidRPr="00955A07" w:rsidRDefault="005A1111" w:rsidP="005A1111">
            <w:pPr>
              <w:tabs>
                <w:tab w:val="left" w:pos="9540"/>
              </w:tabs>
              <w:rPr>
                <w:rFonts w:ascii="Calibri" w:hAnsi="Calibri" w:cs="Calibri"/>
              </w:rPr>
            </w:pPr>
          </w:p>
        </w:tc>
      </w:tr>
      <w:tr w:rsidR="005A1111" w:rsidRPr="00955A07" w14:paraId="6E12116A" w14:textId="77777777" w:rsidTr="005D370D">
        <w:trPr>
          <w:trHeight w:val="144"/>
          <w:trPrChange w:id="307" w:author="Fontamillas, Romelia@DSS" w:date="2020-06-11T23:37:00Z">
            <w:trPr>
              <w:trHeight w:val="144"/>
            </w:trPr>
          </w:trPrChange>
        </w:trPr>
        <w:tc>
          <w:tcPr>
            <w:tcW w:w="7105" w:type="dxa"/>
            <w:tcPrChange w:id="308" w:author="Fontamillas, Romelia@DSS" w:date="2020-06-11T23:37:00Z">
              <w:tcPr>
                <w:tcW w:w="6858" w:type="dxa"/>
                <w:gridSpan w:val="3"/>
              </w:tcPr>
            </w:tcPrChange>
          </w:tcPr>
          <w:p w14:paraId="48C3803A" w14:textId="77777777" w:rsidR="005A1111" w:rsidRPr="00700E60" w:rsidRDefault="005A1111" w:rsidP="005A1111">
            <w:pPr>
              <w:pStyle w:val="ListParagraph"/>
              <w:numPr>
                <w:ilvl w:val="0"/>
                <w:numId w:val="5"/>
              </w:numPr>
              <w:tabs>
                <w:tab w:val="left" w:pos="9540"/>
              </w:tabs>
              <w:ind w:left="720"/>
              <w:rPr>
                <w:rFonts w:ascii="Calibri" w:hAnsi="Calibri" w:cs="Calibri"/>
              </w:rPr>
            </w:pPr>
            <w:r w:rsidRPr="00700E60">
              <w:rPr>
                <w:rFonts w:ascii="Calibri" w:hAnsi="Calibri" w:cs="Calibri"/>
              </w:rPr>
              <w:t>Public Health</w:t>
            </w:r>
          </w:p>
        </w:tc>
        <w:tc>
          <w:tcPr>
            <w:tcW w:w="1350" w:type="dxa"/>
            <w:tcPrChange w:id="309" w:author="Fontamillas, Romelia@DSS" w:date="2020-06-11T23:37:00Z">
              <w:tcPr>
                <w:tcW w:w="1367" w:type="dxa"/>
              </w:tcPr>
            </w:tcPrChange>
          </w:tcPr>
          <w:p w14:paraId="0F1AFA0E" w14:textId="77777777" w:rsidR="005A1111" w:rsidRPr="00DD2FFB" w:rsidRDefault="005A1111" w:rsidP="005A1111">
            <w:pPr>
              <w:tabs>
                <w:tab w:val="left" w:pos="9540"/>
              </w:tabs>
              <w:rPr>
                <w:rFonts w:ascii="Calibri" w:hAnsi="Calibri" w:cs="Calibri"/>
                <w:color w:val="FF0000"/>
                <w:highlight w:val="yellow"/>
              </w:rPr>
            </w:pPr>
            <w:r w:rsidRPr="009E450F">
              <w:rPr>
                <w:rFonts w:ascii="Calibri" w:hAnsi="Calibri" w:cs="Calibri"/>
              </w:rPr>
              <w:t>p. 26</w:t>
            </w:r>
          </w:p>
        </w:tc>
        <w:tc>
          <w:tcPr>
            <w:tcW w:w="1080" w:type="dxa"/>
            <w:tcPrChange w:id="310" w:author="Fontamillas, Romelia@DSS" w:date="2020-06-11T23:37:00Z">
              <w:tcPr>
                <w:tcW w:w="1262" w:type="dxa"/>
              </w:tcPr>
            </w:tcPrChange>
          </w:tcPr>
          <w:p w14:paraId="18F79B6B" w14:textId="77777777" w:rsidR="005A1111" w:rsidRPr="00955A07" w:rsidRDefault="005A1111" w:rsidP="005A1111">
            <w:pPr>
              <w:tabs>
                <w:tab w:val="left" w:pos="9540"/>
              </w:tabs>
              <w:rPr>
                <w:rFonts w:ascii="Calibri" w:hAnsi="Calibri" w:cs="Calibri"/>
              </w:rPr>
            </w:pPr>
          </w:p>
        </w:tc>
      </w:tr>
    </w:tbl>
    <w:p w14:paraId="205CF026" w14:textId="77777777" w:rsidR="005D370D" w:rsidRDefault="005D370D" w:rsidP="0085716F">
      <w:pPr>
        <w:tabs>
          <w:tab w:val="left" w:pos="9540"/>
        </w:tabs>
      </w:pPr>
    </w:p>
    <w:tbl>
      <w:tblPr>
        <w:tblStyle w:val="TableGrid"/>
        <w:tblW w:w="9535" w:type="dxa"/>
        <w:tblInd w:w="360" w:type="dxa"/>
        <w:tblLayout w:type="fixed"/>
        <w:tblLook w:val="04A0" w:firstRow="1" w:lastRow="0" w:firstColumn="1" w:lastColumn="0" w:noHBand="0" w:noVBand="1"/>
        <w:tblPrChange w:id="311"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312">
          <w:tblGrid>
            <w:gridCol w:w="3162"/>
            <w:gridCol w:w="3162"/>
            <w:gridCol w:w="534"/>
            <w:gridCol w:w="1367"/>
            <w:gridCol w:w="1262"/>
          </w:tblGrid>
        </w:tblGridChange>
      </w:tblGrid>
      <w:tr w:rsidR="005A1111" w:rsidRPr="00955A07" w14:paraId="2D0EABF9" w14:textId="77777777" w:rsidTr="00D90595">
        <w:trPr>
          <w:trHeight w:val="144"/>
          <w:tblHeader/>
          <w:trPrChange w:id="313" w:author="Fontamillas, Romelia@DSS" w:date="2020-06-11T23:37:00Z">
            <w:trPr>
              <w:trHeight w:val="144"/>
            </w:trPr>
          </w:trPrChange>
        </w:trPr>
        <w:tc>
          <w:tcPr>
            <w:tcW w:w="7105" w:type="dxa"/>
            <w:shd w:val="clear" w:color="auto" w:fill="D9D9D9" w:themeFill="background1" w:themeFillShade="D9"/>
            <w:tcPrChange w:id="314" w:author="Fontamillas, Romelia@DSS" w:date="2020-06-11T23:37:00Z">
              <w:tcPr>
                <w:tcW w:w="3162" w:type="dxa"/>
                <w:shd w:val="clear" w:color="auto" w:fill="D9D9D9" w:themeFill="background1" w:themeFillShade="D9"/>
              </w:tcPr>
            </w:tcPrChange>
          </w:tcPr>
          <w:p w14:paraId="7B52C6B6" w14:textId="77777777" w:rsidR="005A1111" w:rsidRPr="00700E60" w:rsidRDefault="005A1111" w:rsidP="005A1111">
            <w:pPr>
              <w:pStyle w:val="ListParagraph"/>
              <w:numPr>
                <w:ilvl w:val="0"/>
                <w:numId w:val="22"/>
              </w:numPr>
              <w:tabs>
                <w:tab w:val="left" w:pos="9540"/>
              </w:tabs>
              <w:rPr>
                <w:rFonts w:ascii="Calibri" w:hAnsi="Calibri" w:cs="Calibri"/>
              </w:rPr>
            </w:pPr>
            <w:r w:rsidRPr="00700E60">
              <w:rPr>
                <w:rFonts w:ascii="Calibri" w:hAnsi="Calibri" w:cs="Calibri"/>
                <w:i/>
              </w:rPr>
              <w:t xml:space="preserve"> Child Welfare and Probation Infrastructure</w:t>
            </w:r>
          </w:p>
        </w:tc>
        <w:tc>
          <w:tcPr>
            <w:tcW w:w="1350" w:type="dxa"/>
            <w:shd w:val="clear" w:color="auto" w:fill="D9D9D9" w:themeFill="background1" w:themeFillShade="D9"/>
            <w:tcPrChange w:id="315" w:author="Fontamillas, Romelia@DSS" w:date="2020-06-11T23:37:00Z">
              <w:tcPr>
                <w:tcW w:w="3162" w:type="dxa"/>
                <w:shd w:val="clear" w:color="auto" w:fill="D9D9D9" w:themeFill="background1" w:themeFillShade="D9"/>
              </w:tcPr>
            </w:tcPrChange>
          </w:tcPr>
          <w:p w14:paraId="319E29E8" w14:textId="6DA411F4" w:rsidR="005A1111" w:rsidRPr="00700E60" w:rsidRDefault="005A1111" w:rsidP="005A1111">
            <w:pPr>
              <w:pStyle w:val="ListParagraph"/>
              <w:tabs>
                <w:tab w:val="left" w:pos="9540"/>
              </w:tabs>
              <w:ind w:left="-14"/>
              <w:rPr>
                <w:rFonts w:ascii="Calibri" w:hAnsi="Calibri" w:cs="Calibri"/>
              </w:rPr>
              <w:pPrChange w:id="316" w:author="Fontamillas, Romelia@DSS" w:date="2020-06-11T23:31:00Z">
                <w:pPr>
                  <w:pStyle w:val="ListParagraph"/>
                  <w:numPr>
                    <w:numId w:val="22"/>
                  </w:numPr>
                  <w:ind w:left="470" w:hanging="360"/>
                </w:pPr>
              </w:pPrChange>
            </w:pPr>
            <w:r w:rsidRPr="00AC22D1">
              <w:rPr>
                <w:rFonts w:ascii="Calibri" w:hAnsi="Calibri" w:cs="Calibri"/>
              </w:rPr>
              <w:t>Location in Instruction Manual</w:t>
            </w:r>
          </w:p>
        </w:tc>
        <w:tc>
          <w:tcPr>
            <w:tcW w:w="1080" w:type="dxa"/>
            <w:shd w:val="clear" w:color="auto" w:fill="D9D9D9" w:themeFill="background1" w:themeFillShade="D9"/>
            <w:tcPrChange w:id="317" w:author="Fontamillas, Romelia@DSS" w:date="2020-06-11T23:37:00Z">
              <w:tcPr>
                <w:tcW w:w="3163" w:type="dxa"/>
                <w:gridSpan w:val="3"/>
                <w:shd w:val="clear" w:color="auto" w:fill="D9D9D9" w:themeFill="background1" w:themeFillShade="D9"/>
              </w:tcPr>
            </w:tcPrChange>
          </w:tcPr>
          <w:p w14:paraId="4632FC87" w14:textId="4A51A9E9" w:rsidR="005A1111" w:rsidRPr="00700E60" w:rsidRDefault="005A1111" w:rsidP="005A1111">
            <w:pPr>
              <w:pStyle w:val="ListParagraph"/>
              <w:tabs>
                <w:tab w:val="left" w:pos="9540"/>
              </w:tabs>
              <w:ind w:left="0" w:hanging="14"/>
              <w:rPr>
                <w:rFonts w:ascii="Calibri" w:hAnsi="Calibri" w:cs="Calibri"/>
              </w:rPr>
              <w:pPrChange w:id="318" w:author="Fontamillas, Romelia@DSS" w:date="2020-06-11T23:31:00Z">
                <w:pPr>
                  <w:pStyle w:val="ListParagraph"/>
                  <w:numPr>
                    <w:numId w:val="22"/>
                  </w:numPr>
                  <w:ind w:left="470" w:hanging="360"/>
                </w:pPr>
              </w:pPrChange>
            </w:pPr>
            <w:r w:rsidRPr="00955A07">
              <w:rPr>
                <w:rFonts w:ascii="Calibri" w:hAnsi="Calibri" w:cs="Calibri"/>
              </w:rPr>
              <w:t>Location in CSA (Page #)</w:t>
            </w:r>
          </w:p>
        </w:tc>
      </w:tr>
      <w:tr w:rsidR="005A1111" w:rsidRPr="00955A07" w14:paraId="5E3D17D1" w14:textId="77777777" w:rsidTr="005D370D">
        <w:trPr>
          <w:trHeight w:val="144"/>
          <w:trPrChange w:id="319" w:author="Fontamillas, Romelia@DSS" w:date="2020-06-11T23:37:00Z">
            <w:trPr>
              <w:trHeight w:val="144"/>
            </w:trPr>
          </w:trPrChange>
        </w:trPr>
        <w:tc>
          <w:tcPr>
            <w:tcW w:w="7105" w:type="dxa"/>
            <w:tcPrChange w:id="320" w:author="Fontamillas, Romelia@DSS" w:date="2020-06-11T23:37:00Z">
              <w:tcPr>
                <w:tcW w:w="6858" w:type="dxa"/>
                <w:gridSpan w:val="3"/>
              </w:tcPr>
            </w:tcPrChange>
          </w:tcPr>
          <w:p w14:paraId="26E83CA3" w14:textId="77777777" w:rsidR="005A1111" w:rsidRPr="00955A07" w:rsidRDefault="005A1111" w:rsidP="005A1111">
            <w:pPr>
              <w:tabs>
                <w:tab w:val="left" w:pos="9540"/>
              </w:tabs>
              <w:rPr>
                <w:rFonts w:ascii="Calibri" w:hAnsi="Calibri" w:cs="Calibri"/>
              </w:rPr>
            </w:pPr>
            <w:r w:rsidRPr="00955A07">
              <w:rPr>
                <w:rFonts w:ascii="Calibri" w:hAnsi="Calibri" w:cs="Calibri"/>
              </w:rPr>
              <w:t>Analysis of Child Welfare and Probation Agency workforce regarding challenges, barriers, and strengths</w:t>
            </w:r>
          </w:p>
        </w:tc>
        <w:tc>
          <w:tcPr>
            <w:tcW w:w="1350" w:type="dxa"/>
            <w:tcPrChange w:id="321" w:author="Fontamillas, Romelia@DSS" w:date="2020-06-11T23:37:00Z">
              <w:tcPr>
                <w:tcW w:w="1367" w:type="dxa"/>
              </w:tcPr>
            </w:tcPrChange>
          </w:tcPr>
          <w:p w14:paraId="366AF023"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 xml:space="preserve">pp. 26 </w:t>
            </w:r>
          </w:p>
        </w:tc>
        <w:tc>
          <w:tcPr>
            <w:tcW w:w="1080" w:type="dxa"/>
            <w:tcPrChange w:id="322" w:author="Fontamillas, Romelia@DSS" w:date="2020-06-11T23:37:00Z">
              <w:tcPr>
                <w:tcW w:w="1262" w:type="dxa"/>
              </w:tcPr>
            </w:tcPrChange>
          </w:tcPr>
          <w:p w14:paraId="3F8B4E06" w14:textId="77777777" w:rsidR="005A1111" w:rsidRPr="00955A07" w:rsidRDefault="005A1111" w:rsidP="005A1111">
            <w:pPr>
              <w:tabs>
                <w:tab w:val="left" w:pos="9540"/>
              </w:tabs>
              <w:rPr>
                <w:rFonts w:ascii="Calibri" w:hAnsi="Calibri" w:cs="Calibri"/>
              </w:rPr>
            </w:pPr>
          </w:p>
        </w:tc>
      </w:tr>
      <w:tr w:rsidR="005A1111" w:rsidRPr="00955A07" w14:paraId="4A61752D" w14:textId="77777777" w:rsidTr="005D370D">
        <w:trPr>
          <w:trHeight w:val="144"/>
          <w:trPrChange w:id="323" w:author="Fontamillas, Romelia@DSS" w:date="2020-06-11T23:37:00Z">
            <w:trPr>
              <w:trHeight w:val="144"/>
            </w:trPr>
          </w:trPrChange>
        </w:trPr>
        <w:tc>
          <w:tcPr>
            <w:tcW w:w="7105" w:type="dxa"/>
            <w:tcPrChange w:id="324" w:author="Fontamillas, Romelia@DSS" w:date="2020-06-11T23:37:00Z">
              <w:tcPr>
                <w:tcW w:w="3162" w:type="dxa"/>
              </w:tcPr>
            </w:tcPrChange>
          </w:tcPr>
          <w:p w14:paraId="3AB7D078"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 xml:space="preserve">Description of the county infrastructure for providing child welfare services for both Child Welfare and Probation Placement Agencies including: </w:t>
            </w:r>
          </w:p>
        </w:tc>
        <w:tc>
          <w:tcPr>
            <w:tcW w:w="1350" w:type="dxa"/>
            <w:tcPrChange w:id="325" w:author="Fontamillas, Romelia@DSS" w:date="2020-06-11T23:37:00Z">
              <w:tcPr>
                <w:tcW w:w="3162" w:type="dxa"/>
              </w:tcPr>
            </w:tcPrChange>
          </w:tcPr>
          <w:p w14:paraId="38C566C8" w14:textId="074D4AC5" w:rsidR="005A1111" w:rsidRPr="00DD2FFB" w:rsidRDefault="005A1111" w:rsidP="005A1111">
            <w:pPr>
              <w:tabs>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Change w:id="326" w:author="Fontamillas, Romelia@DSS" w:date="2020-06-11T23:37:00Z">
              <w:tcPr>
                <w:tcW w:w="3163" w:type="dxa"/>
                <w:gridSpan w:val="3"/>
              </w:tcPr>
            </w:tcPrChange>
          </w:tcPr>
          <w:p w14:paraId="68C78C62" w14:textId="3B3A21A3" w:rsidR="005A1111" w:rsidRPr="00DD2FFB" w:rsidRDefault="005A1111" w:rsidP="005A1111">
            <w:pPr>
              <w:tabs>
                <w:tab w:val="left" w:pos="9540"/>
              </w:tabs>
              <w:rPr>
                <w:rFonts w:ascii="Calibri" w:hAnsi="Calibri" w:cs="Calibri"/>
                <w:color w:val="FF0000"/>
                <w:highlight w:val="yellow"/>
              </w:rPr>
            </w:pPr>
            <w:r w:rsidRPr="00955A07">
              <w:rPr>
                <w:rFonts w:ascii="Calibri" w:hAnsi="Calibri" w:cs="Calibri"/>
              </w:rPr>
              <w:t>Location in CSA (Page #)</w:t>
            </w:r>
          </w:p>
        </w:tc>
      </w:tr>
      <w:tr w:rsidR="005A1111" w:rsidRPr="00955A07" w14:paraId="78394296" w14:textId="77777777" w:rsidTr="005D370D">
        <w:trPr>
          <w:trHeight w:val="144"/>
          <w:trPrChange w:id="327" w:author="Fontamillas, Romelia@DSS" w:date="2020-06-11T23:37:00Z">
            <w:trPr>
              <w:trHeight w:val="144"/>
            </w:trPr>
          </w:trPrChange>
        </w:trPr>
        <w:tc>
          <w:tcPr>
            <w:tcW w:w="7105" w:type="dxa"/>
            <w:tcPrChange w:id="328" w:author="Fontamillas, Romelia@DSS" w:date="2020-06-11T23:37:00Z">
              <w:tcPr>
                <w:tcW w:w="6858" w:type="dxa"/>
                <w:gridSpan w:val="3"/>
              </w:tcPr>
            </w:tcPrChange>
          </w:tcPr>
          <w:p w14:paraId="17D91691" w14:textId="77777777" w:rsidR="005A1111" w:rsidRPr="00955A07" w:rsidRDefault="005A1111" w:rsidP="005A1111">
            <w:pPr>
              <w:numPr>
                <w:ilvl w:val="0"/>
                <w:numId w:val="6"/>
              </w:numPr>
              <w:tabs>
                <w:tab w:val="left" w:pos="9540"/>
              </w:tabs>
              <w:ind w:left="720"/>
              <w:rPr>
                <w:rFonts w:ascii="Calibri" w:hAnsi="Calibri" w:cs="Calibri"/>
              </w:rPr>
            </w:pPr>
            <w:r w:rsidRPr="00955A07">
              <w:rPr>
                <w:rFonts w:ascii="Calibri" w:hAnsi="Calibri" w:cs="Calibri"/>
              </w:rPr>
              <w:t xml:space="preserve">Methods for assigning cases </w:t>
            </w:r>
          </w:p>
        </w:tc>
        <w:tc>
          <w:tcPr>
            <w:tcW w:w="1350" w:type="dxa"/>
            <w:tcPrChange w:id="329" w:author="Fontamillas, Romelia@DSS" w:date="2020-06-11T23:37:00Z">
              <w:tcPr>
                <w:tcW w:w="1367" w:type="dxa"/>
              </w:tcPr>
            </w:tcPrChange>
          </w:tcPr>
          <w:p w14:paraId="7E437CA2"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26</w:t>
            </w:r>
          </w:p>
        </w:tc>
        <w:tc>
          <w:tcPr>
            <w:tcW w:w="1080" w:type="dxa"/>
            <w:tcPrChange w:id="330" w:author="Fontamillas, Romelia@DSS" w:date="2020-06-11T23:37:00Z">
              <w:tcPr>
                <w:tcW w:w="1262" w:type="dxa"/>
              </w:tcPr>
            </w:tcPrChange>
          </w:tcPr>
          <w:p w14:paraId="7E114962" w14:textId="77777777" w:rsidR="005A1111" w:rsidRPr="00955A07" w:rsidRDefault="005A1111" w:rsidP="005A1111">
            <w:pPr>
              <w:tabs>
                <w:tab w:val="left" w:pos="9540"/>
              </w:tabs>
              <w:rPr>
                <w:rFonts w:ascii="Calibri" w:hAnsi="Calibri" w:cs="Calibri"/>
              </w:rPr>
            </w:pPr>
          </w:p>
        </w:tc>
      </w:tr>
      <w:tr w:rsidR="005A1111" w:rsidRPr="00955A07" w14:paraId="5134D2DE" w14:textId="77777777" w:rsidTr="005D370D">
        <w:trPr>
          <w:trHeight w:val="144"/>
          <w:trPrChange w:id="331" w:author="Fontamillas, Romelia@DSS" w:date="2020-06-11T23:37:00Z">
            <w:trPr>
              <w:trHeight w:val="144"/>
            </w:trPr>
          </w:trPrChange>
        </w:trPr>
        <w:tc>
          <w:tcPr>
            <w:tcW w:w="7105" w:type="dxa"/>
            <w:tcPrChange w:id="332" w:author="Fontamillas, Romelia@DSS" w:date="2020-06-11T23:37:00Z">
              <w:tcPr>
                <w:tcW w:w="6858" w:type="dxa"/>
                <w:gridSpan w:val="3"/>
              </w:tcPr>
            </w:tcPrChange>
          </w:tcPr>
          <w:p w14:paraId="47BC7CC9" w14:textId="77777777" w:rsidR="005A1111" w:rsidRPr="00955A07" w:rsidRDefault="005A1111" w:rsidP="005A1111">
            <w:pPr>
              <w:numPr>
                <w:ilvl w:val="0"/>
                <w:numId w:val="6"/>
              </w:numPr>
              <w:tabs>
                <w:tab w:val="left" w:pos="9540"/>
              </w:tabs>
              <w:ind w:left="720"/>
              <w:rPr>
                <w:rFonts w:ascii="Calibri" w:hAnsi="Calibri" w:cs="Calibri"/>
              </w:rPr>
            </w:pPr>
            <w:r w:rsidRPr="00955A07">
              <w:rPr>
                <w:rFonts w:ascii="Calibri" w:hAnsi="Calibri" w:cs="Calibri"/>
              </w:rPr>
              <w:t>Structure or organization of service components</w:t>
            </w:r>
            <w:r>
              <w:rPr>
                <w:rFonts w:ascii="Calibri" w:hAnsi="Calibri" w:cs="Calibri"/>
              </w:rPr>
              <w:t>/Include information regarding non-case carrying staff and units</w:t>
            </w:r>
          </w:p>
        </w:tc>
        <w:tc>
          <w:tcPr>
            <w:tcW w:w="1350" w:type="dxa"/>
            <w:tcPrChange w:id="333" w:author="Fontamillas, Romelia@DSS" w:date="2020-06-11T23:37:00Z">
              <w:tcPr>
                <w:tcW w:w="1367" w:type="dxa"/>
              </w:tcPr>
            </w:tcPrChange>
          </w:tcPr>
          <w:p w14:paraId="250C1472"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26</w:t>
            </w:r>
          </w:p>
        </w:tc>
        <w:tc>
          <w:tcPr>
            <w:tcW w:w="1080" w:type="dxa"/>
            <w:tcPrChange w:id="334" w:author="Fontamillas, Romelia@DSS" w:date="2020-06-11T23:37:00Z">
              <w:tcPr>
                <w:tcW w:w="1262" w:type="dxa"/>
              </w:tcPr>
            </w:tcPrChange>
          </w:tcPr>
          <w:p w14:paraId="5B7922B1" w14:textId="77777777" w:rsidR="005A1111" w:rsidRPr="00955A07" w:rsidRDefault="005A1111" w:rsidP="005A1111">
            <w:pPr>
              <w:tabs>
                <w:tab w:val="left" w:pos="9540"/>
              </w:tabs>
              <w:rPr>
                <w:rFonts w:ascii="Calibri" w:hAnsi="Calibri" w:cs="Calibri"/>
              </w:rPr>
            </w:pPr>
          </w:p>
        </w:tc>
      </w:tr>
      <w:tr w:rsidR="005A1111" w:rsidRPr="00955A07" w14:paraId="651D41BA" w14:textId="77777777" w:rsidTr="005D370D">
        <w:trPr>
          <w:trHeight w:val="144"/>
          <w:trPrChange w:id="335" w:author="Fontamillas, Romelia@DSS" w:date="2020-06-11T23:37:00Z">
            <w:trPr>
              <w:trHeight w:val="144"/>
            </w:trPr>
          </w:trPrChange>
        </w:trPr>
        <w:tc>
          <w:tcPr>
            <w:tcW w:w="7105" w:type="dxa"/>
            <w:tcPrChange w:id="336" w:author="Fontamillas, Romelia@DSS" w:date="2020-06-11T23:37:00Z">
              <w:tcPr>
                <w:tcW w:w="6858" w:type="dxa"/>
                <w:gridSpan w:val="3"/>
              </w:tcPr>
            </w:tcPrChange>
          </w:tcPr>
          <w:p w14:paraId="728A5E12" w14:textId="77777777" w:rsidR="005A1111" w:rsidRPr="00955A07" w:rsidRDefault="005A1111" w:rsidP="005A1111">
            <w:pPr>
              <w:numPr>
                <w:ilvl w:val="0"/>
                <w:numId w:val="6"/>
              </w:numPr>
              <w:tabs>
                <w:tab w:val="left" w:pos="9540"/>
              </w:tabs>
              <w:ind w:left="720"/>
              <w:rPr>
                <w:rFonts w:ascii="Calibri" w:hAnsi="Calibri" w:cs="Calibri"/>
              </w:rPr>
            </w:pPr>
            <w:r>
              <w:rPr>
                <w:rFonts w:ascii="Calibri" w:hAnsi="Calibri" w:cs="Calibri"/>
              </w:rPr>
              <w:t>Average</w:t>
            </w:r>
            <w:r w:rsidRPr="00955A07">
              <w:rPr>
                <w:rFonts w:ascii="Calibri" w:hAnsi="Calibri" w:cs="Calibri"/>
              </w:rPr>
              <w:t xml:space="preserve"> staffing caseload size by service component</w:t>
            </w:r>
            <w:r>
              <w:rPr>
                <w:rFonts w:ascii="Calibri" w:hAnsi="Calibri" w:cs="Calibri"/>
              </w:rPr>
              <w:t xml:space="preserve"> including specialized staff who work with specific populations</w:t>
            </w:r>
          </w:p>
        </w:tc>
        <w:tc>
          <w:tcPr>
            <w:tcW w:w="1350" w:type="dxa"/>
            <w:tcPrChange w:id="337" w:author="Fontamillas, Romelia@DSS" w:date="2020-06-11T23:37:00Z">
              <w:tcPr>
                <w:tcW w:w="1367" w:type="dxa"/>
              </w:tcPr>
            </w:tcPrChange>
          </w:tcPr>
          <w:p w14:paraId="4147C70F"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26</w:t>
            </w:r>
          </w:p>
        </w:tc>
        <w:tc>
          <w:tcPr>
            <w:tcW w:w="1080" w:type="dxa"/>
            <w:tcPrChange w:id="338" w:author="Fontamillas, Romelia@DSS" w:date="2020-06-11T23:37:00Z">
              <w:tcPr>
                <w:tcW w:w="1262" w:type="dxa"/>
              </w:tcPr>
            </w:tcPrChange>
          </w:tcPr>
          <w:p w14:paraId="79AC614A" w14:textId="77777777" w:rsidR="005A1111" w:rsidRPr="00955A07" w:rsidRDefault="005A1111" w:rsidP="005A1111">
            <w:pPr>
              <w:tabs>
                <w:tab w:val="left" w:pos="9540"/>
              </w:tabs>
              <w:rPr>
                <w:rFonts w:ascii="Calibri" w:hAnsi="Calibri" w:cs="Calibri"/>
              </w:rPr>
            </w:pPr>
          </w:p>
        </w:tc>
      </w:tr>
      <w:tr w:rsidR="005A1111" w:rsidRPr="00955A07" w14:paraId="468551AA" w14:textId="77777777" w:rsidTr="005D370D">
        <w:trPr>
          <w:trHeight w:val="144"/>
          <w:trPrChange w:id="339" w:author="Fontamillas, Romelia@DSS" w:date="2020-06-11T23:37:00Z">
            <w:trPr>
              <w:trHeight w:val="144"/>
            </w:trPr>
          </w:trPrChange>
        </w:trPr>
        <w:tc>
          <w:tcPr>
            <w:tcW w:w="7105" w:type="dxa"/>
            <w:tcPrChange w:id="340" w:author="Fontamillas, Romelia@DSS" w:date="2020-06-11T23:37:00Z">
              <w:tcPr>
                <w:tcW w:w="6858" w:type="dxa"/>
                <w:gridSpan w:val="3"/>
              </w:tcPr>
            </w:tcPrChange>
          </w:tcPr>
          <w:p w14:paraId="2E6F6180" w14:textId="77777777" w:rsidR="005A1111" w:rsidRPr="00955A07" w:rsidRDefault="005A1111" w:rsidP="005A1111">
            <w:pPr>
              <w:numPr>
                <w:ilvl w:val="0"/>
                <w:numId w:val="6"/>
              </w:numPr>
              <w:tabs>
                <w:tab w:val="left" w:pos="9540"/>
              </w:tabs>
              <w:ind w:left="720"/>
              <w:rPr>
                <w:rFonts w:ascii="Calibri" w:hAnsi="Calibri" w:cs="Calibri"/>
              </w:rPr>
            </w:pPr>
            <w:r>
              <w:rPr>
                <w:rFonts w:ascii="Calibri" w:hAnsi="Calibri" w:cs="Calibri"/>
              </w:rPr>
              <w:t>Impact of staff turnover and changes in staffing structure on county operations, practice, service delivery, and the Outcome Data Measures</w:t>
            </w:r>
          </w:p>
        </w:tc>
        <w:tc>
          <w:tcPr>
            <w:tcW w:w="1350" w:type="dxa"/>
            <w:tcPrChange w:id="341" w:author="Fontamillas, Romelia@DSS" w:date="2020-06-11T23:37:00Z">
              <w:tcPr>
                <w:tcW w:w="1367" w:type="dxa"/>
              </w:tcPr>
            </w:tcPrChange>
          </w:tcPr>
          <w:p w14:paraId="01FC38AE"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26</w:t>
            </w:r>
          </w:p>
        </w:tc>
        <w:tc>
          <w:tcPr>
            <w:tcW w:w="1080" w:type="dxa"/>
            <w:tcPrChange w:id="342" w:author="Fontamillas, Romelia@DSS" w:date="2020-06-11T23:37:00Z">
              <w:tcPr>
                <w:tcW w:w="1262" w:type="dxa"/>
              </w:tcPr>
            </w:tcPrChange>
          </w:tcPr>
          <w:p w14:paraId="44172222" w14:textId="77777777" w:rsidR="005A1111" w:rsidRPr="00955A07" w:rsidRDefault="005A1111" w:rsidP="005A1111">
            <w:pPr>
              <w:tabs>
                <w:tab w:val="left" w:pos="9540"/>
              </w:tabs>
              <w:rPr>
                <w:rFonts w:ascii="Calibri" w:hAnsi="Calibri" w:cs="Calibri"/>
              </w:rPr>
            </w:pPr>
          </w:p>
        </w:tc>
      </w:tr>
      <w:tr w:rsidR="005A1111" w:rsidRPr="00955A07" w14:paraId="63D0D1E3" w14:textId="77777777" w:rsidTr="005D370D">
        <w:trPr>
          <w:trHeight w:val="144"/>
          <w:trPrChange w:id="343" w:author="Fontamillas, Romelia@DSS" w:date="2020-06-11T23:37:00Z">
            <w:trPr>
              <w:trHeight w:val="144"/>
            </w:trPr>
          </w:trPrChange>
        </w:trPr>
        <w:tc>
          <w:tcPr>
            <w:tcW w:w="7105" w:type="dxa"/>
            <w:tcPrChange w:id="344" w:author="Fontamillas, Romelia@DSS" w:date="2020-06-11T23:37:00Z">
              <w:tcPr>
                <w:tcW w:w="6858" w:type="dxa"/>
                <w:gridSpan w:val="3"/>
              </w:tcPr>
            </w:tcPrChange>
          </w:tcPr>
          <w:p w14:paraId="039AB30A" w14:textId="77777777" w:rsidR="005A1111" w:rsidRDefault="005A1111" w:rsidP="005A1111">
            <w:pPr>
              <w:numPr>
                <w:ilvl w:val="0"/>
                <w:numId w:val="6"/>
              </w:numPr>
              <w:tabs>
                <w:tab w:val="left" w:pos="9540"/>
              </w:tabs>
              <w:ind w:left="720"/>
              <w:rPr>
                <w:rFonts w:ascii="Calibri" w:hAnsi="Calibri" w:cs="Calibri"/>
              </w:rPr>
            </w:pPr>
            <w:r>
              <w:rPr>
                <w:rFonts w:ascii="Calibri" w:hAnsi="Calibri" w:cs="Calibri"/>
              </w:rPr>
              <w:t>Information related to tracking staff turnover and vacancy rates</w:t>
            </w:r>
          </w:p>
        </w:tc>
        <w:tc>
          <w:tcPr>
            <w:tcW w:w="1350" w:type="dxa"/>
            <w:tcPrChange w:id="345" w:author="Fontamillas, Romelia@DSS" w:date="2020-06-11T23:37:00Z">
              <w:tcPr>
                <w:tcW w:w="1367" w:type="dxa"/>
              </w:tcPr>
            </w:tcPrChange>
          </w:tcPr>
          <w:p w14:paraId="60D336A9"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46" w:author="Fontamillas, Romelia@DSS" w:date="2020-06-11T23:37:00Z">
              <w:tcPr>
                <w:tcW w:w="1262" w:type="dxa"/>
              </w:tcPr>
            </w:tcPrChange>
          </w:tcPr>
          <w:p w14:paraId="21E4DBCB" w14:textId="77777777" w:rsidR="005A1111" w:rsidRPr="00955A07" w:rsidRDefault="005A1111" w:rsidP="005A1111">
            <w:pPr>
              <w:tabs>
                <w:tab w:val="left" w:pos="9540"/>
              </w:tabs>
              <w:rPr>
                <w:rFonts w:ascii="Calibri" w:hAnsi="Calibri" w:cs="Calibri"/>
              </w:rPr>
            </w:pPr>
          </w:p>
        </w:tc>
      </w:tr>
      <w:tr w:rsidR="005A1111" w:rsidRPr="00955A07" w14:paraId="227BEDE1" w14:textId="77777777" w:rsidTr="005D370D">
        <w:trPr>
          <w:trHeight w:val="144"/>
          <w:trPrChange w:id="347" w:author="Fontamillas, Romelia@DSS" w:date="2020-06-11T23:37:00Z">
            <w:trPr>
              <w:trHeight w:val="144"/>
            </w:trPr>
          </w:trPrChange>
        </w:trPr>
        <w:tc>
          <w:tcPr>
            <w:tcW w:w="7105" w:type="dxa"/>
            <w:tcPrChange w:id="348" w:author="Fontamillas, Romelia@DSS" w:date="2020-06-11T23:37:00Z">
              <w:tcPr>
                <w:tcW w:w="6858" w:type="dxa"/>
                <w:gridSpan w:val="3"/>
              </w:tcPr>
            </w:tcPrChange>
          </w:tcPr>
          <w:p w14:paraId="5D4949E6" w14:textId="77777777" w:rsidR="005A1111" w:rsidRDefault="005A1111" w:rsidP="005A1111">
            <w:pPr>
              <w:numPr>
                <w:ilvl w:val="0"/>
                <w:numId w:val="6"/>
              </w:numPr>
              <w:tabs>
                <w:tab w:val="left" w:pos="9540"/>
              </w:tabs>
              <w:ind w:left="720"/>
              <w:rPr>
                <w:rFonts w:ascii="Calibri" w:hAnsi="Calibri" w:cs="Calibri"/>
              </w:rPr>
            </w:pPr>
            <w:r>
              <w:rPr>
                <w:rFonts w:ascii="Calibri" w:hAnsi="Calibri" w:cs="Calibri"/>
              </w:rPr>
              <w:t xml:space="preserve">Impact of staffing characteristics on data entry into </w:t>
            </w:r>
          </w:p>
          <w:p w14:paraId="5D10D4D1" w14:textId="07F5018E" w:rsidR="005A1111" w:rsidRPr="00955A07" w:rsidRDefault="005A1111" w:rsidP="005A1111">
            <w:pPr>
              <w:tabs>
                <w:tab w:val="left" w:pos="9540"/>
              </w:tabs>
              <w:ind w:left="720"/>
              <w:rPr>
                <w:rFonts w:ascii="Calibri" w:hAnsi="Calibri" w:cs="Calibri"/>
              </w:rPr>
            </w:pPr>
            <w:r>
              <w:rPr>
                <w:rFonts w:ascii="Calibri" w:hAnsi="Calibri" w:cs="Calibri"/>
              </w:rPr>
              <w:t>CWS/CMS</w:t>
            </w:r>
          </w:p>
        </w:tc>
        <w:tc>
          <w:tcPr>
            <w:tcW w:w="1350" w:type="dxa"/>
            <w:tcPrChange w:id="349" w:author="Fontamillas, Romelia@DSS" w:date="2020-06-11T23:37:00Z">
              <w:tcPr>
                <w:tcW w:w="1367" w:type="dxa"/>
              </w:tcPr>
            </w:tcPrChange>
          </w:tcPr>
          <w:p w14:paraId="69C15095"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50" w:author="Fontamillas, Romelia@DSS" w:date="2020-06-11T23:37:00Z">
              <w:tcPr>
                <w:tcW w:w="1262" w:type="dxa"/>
              </w:tcPr>
            </w:tcPrChange>
          </w:tcPr>
          <w:p w14:paraId="383D4B3B" w14:textId="77777777" w:rsidR="005A1111" w:rsidRPr="00955A07" w:rsidRDefault="005A1111" w:rsidP="005A1111">
            <w:pPr>
              <w:tabs>
                <w:tab w:val="left" w:pos="9540"/>
              </w:tabs>
              <w:rPr>
                <w:rFonts w:ascii="Calibri" w:hAnsi="Calibri" w:cs="Calibri"/>
              </w:rPr>
            </w:pPr>
          </w:p>
        </w:tc>
      </w:tr>
      <w:tr w:rsidR="005A1111" w:rsidRPr="00955A07" w14:paraId="0CD4B60B" w14:textId="77777777" w:rsidTr="005D370D">
        <w:trPr>
          <w:trHeight w:val="144"/>
          <w:trPrChange w:id="351" w:author="Fontamillas, Romelia@DSS" w:date="2020-06-11T23:37:00Z">
            <w:trPr>
              <w:trHeight w:val="144"/>
            </w:trPr>
          </w:trPrChange>
        </w:trPr>
        <w:tc>
          <w:tcPr>
            <w:tcW w:w="7105" w:type="dxa"/>
            <w:tcPrChange w:id="352" w:author="Fontamillas, Romelia@DSS" w:date="2020-06-11T23:37:00Z">
              <w:tcPr>
                <w:tcW w:w="6858" w:type="dxa"/>
                <w:gridSpan w:val="3"/>
              </w:tcPr>
            </w:tcPrChange>
          </w:tcPr>
          <w:p w14:paraId="0761833E" w14:textId="77777777" w:rsidR="005A1111" w:rsidRPr="00955A07" w:rsidRDefault="005A1111" w:rsidP="005A1111">
            <w:pPr>
              <w:numPr>
                <w:ilvl w:val="0"/>
                <w:numId w:val="6"/>
              </w:numPr>
              <w:tabs>
                <w:tab w:val="left" w:pos="9540"/>
              </w:tabs>
              <w:ind w:left="720"/>
              <w:rPr>
                <w:rFonts w:ascii="Calibri" w:hAnsi="Calibri" w:cs="Calibri"/>
              </w:rPr>
            </w:pPr>
            <w:r>
              <w:rPr>
                <w:rFonts w:ascii="Calibri" w:hAnsi="Calibri" w:cs="Calibri"/>
              </w:rPr>
              <w:t>Bargaining unit issues</w:t>
            </w:r>
          </w:p>
        </w:tc>
        <w:tc>
          <w:tcPr>
            <w:tcW w:w="1350" w:type="dxa"/>
            <w:tcPrChange w:id="353" w:author="Fontamillas, Romelia@DSS" w:date="2020-06-11T23:37:00Z">
              <w:tcPr>
                <w:tcW w:w="1367" w:type="dxa"/>
              </w:tcPr>
            </w:tcPrChange>
          </w:tcPr>
          <w:p w14:paraId="42F4A555"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54" w:author="Fontamillas, Romelia@DSS" w:date="2020-06-11T23:37:00Z">
              <w:tcPr>
                <w:tcW w:w="1262" w:type="dxa"/>
              </w:tcPr>
            </w:tcPrChange>
          </w:tcPr>
          <w:p w14:paraId="3E77967B" w14:textId="77777777" w:rsidR="005A1111" w:rsidRPr="00955A07" w:rsidRDefault="005A1111" w:rsidP="005A1111">
            <w:pPr>
              <w:tabs>
                <w:tab w:val="left" w:pos="9540"/>
              </w:tabs>
              <w:rPr>
                <w:rFonts w:ascii="Calibri" w:hAnsi="Calibri" w:cs="Calibri"/>
              </w:rPr>
            </w:pPr>
          </w:p>
        </w:tc>
      </w:tr>
      <w:tr w:rsidR="005A1111" w:rsidRPr="00955A07" w14:paraId="277136EB" w14:textId="77777777" w:rsidTr="005D370D">
        <w:trPr>
          <w:trHeight w:val="144"/>
          <w:trPrChange w:id="355" w:author="Fontamillas, Romelia@DSS" w:date="2020-06-11T23:37:00Z">
            <w:trPr>
              <w:trHeight w:val="144"/>
            </w:trPr>
          </w:trPrChange>
        </w:trPr>
        <w:tc>
          <w:tcPr>
            <w:tcW w:w="7105" w:type="dxa"/>
            <w:tcPrChange w:id="356" w:author="Fontamillas, Romelia@DSS" w:date="2020-06-11T23:37:00Z">
              <w:tcPr>
                <w:tcW w:w="6858" w:type="dxa"/>
                <w:gridSpan w:val="3"/>
              </w:tcPr>
            </w:tcPrChange>
          </w:tcPr>
          <w:p w14:paraId="575870CD" w14:textId="77777777" w:rsidR="005A1111" w:rsidRDefault="005A1111" w:rsidP="005A1111">
            <w:pPr>
              <w:numPr>
                <w:ilvl w:val="0"/>
                <w:numId w:val="6"/>
              </w:numPr>
              <w:tabs>
                <w:tab w:val="left" w:pos="9540"/>
              </w:tabs>
              <w:ind w:left="720"/>
              <w:rPr>
                <w:rFonts w:ascii="Calibri" w:hAnsi="Calibri" w:cs="Calibri"/>
              </w:rPr>
            </w:pPr>
            <w:r>
              <w:rPr>
                <w:rFonts w:ascii="Calibri" w:hAnsi="Calibri" w:cs="Calibri"/>
              </w:rPr>
              <w:t>How staff is recruited and selected</w:t>
            </w:r>
          </w:p>
        </w:tc>
        <w:tc>
          <w:tcPr>
            <w:tcW w:w="1350" w:type="dxa"/>
            <w:tcPrChange w:id="357" w:author="Fontamillas, Romelia@DSS" w:date="2020-06-11T23:37:00Z">
              <w:tcPr>
                <w:tcW w:w="1367" w:type="dxa"/>
              </w:tcPr>
            </w:tcPrChange>
          </w:tcPr>
          <w:p w14:paraId="76EC5A23"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58" w:author="Fontamillas, Romelia@DSS" w:date="2020-06-11T23:37:00Z">
              <w:tcPr>
                <w:tcW w:w="1262" w:type="dxa"/>
              </w:tcPr>
            </w:tcPrChange>
          </w:tcPr>
          <w:p w14:paraId="644ADF9B" w14:textId="77777777" w:rsidR="005A1111" w:rsidRPr="00955A07" w:rsidRDefault="005A1111" w:rsidP="005A1111">
            <w:pPr>
              <w:tabs>
                <w:tab w:val="left" w:pos="9540"/>
              </w:tabs>
              <w:rPr>
                <w:rFonts w:ascii="Calibri" w:hAnsi="Calibri" w:cs="Calibri"/>
              </w:rPr>
            </w:pPr>
          </w:p>
        </w:tc>
      </w:tr>
      <w:tr w:rsidR="005A1111" w:rsidRPr="00955A07" w14:paraId="561D332D" w14:textId="77777777" w:rsidTr="005D370D">
        <w:trPr>
          <w:trHeight w:val="144"/>
          <w:trPrChange w:id="359" w:author="Fontamillas, Romelia@DSS" w:date="2020-06-11T23:37:00Z">
            <w:trPr>
              <w:trHeight w:val="144"/>
            </w:trPr>
          </w:trPrChange>
        </w:trPr>
        <w:tc>
          <w:tcPr>
            <w:tcW w:w="7105" w:type="dxa"/>
            <w:tcPrChange w:id="360" w:author="Fontamillas, Romelia@DSS" w:date="2020-06-11T23:37:00Z">
              <w:tcPr>
                <w:tcW w:w="6858" w:type="dxa"/>
                <w:gridSpan w:val="3"/>
              </w:tcPr>
            </w:tcPrChange>
          </w:tcPr>
          <w:p w14:paraId="3D54A7A5" w14:textId="77777777" w:rsidR="005A1111" w:rsidRPr="008E2F53" w:rsidRDefault="005A1111" w:rsidP="005A1111">
            <w:pPr>
              <w:pStyle w:val="ListParagraph"/>
              <w:numPr>
                <w:ilvl w:val="0"/>
                <w:numId w:val="6"/>
              </w:numPr>
              <w:tabs>
                <w:tab w:val="left" w:pos="9540"/>
              </w:tabs>
              <w:ind w:left="720"/>
              <w:rPr>
                <w:rFonts w:ascii="Calibri" w:hAnsi="Calibri" w:cs="Calibri"/>
                <w:sz w:val="22"/>
                <w:szCs w:val="22"/>
              </w:rPr>
            </w:pPr>
            <w:r w:rsidRPr="008E2F53">
              <w:rPr>
                <w:rFonts w:ascii="Calibri" w:hAnsi="Calibri" w:cs="Calibri"/>
                <w:sz w:val="22"/>
                <w:szCs w:val="22"/>
              </w:rPr>
              <w:t xml:space="preserve">The types of degrees </w:t>
            </w:r>
            <w:r>
              <w:rPr>
                <w:rFonts w:ascii="Calibri" w:hAnsi="Calibri" w:cs="Calibri"/>
                <w:sz w:val="22"/>
                <w:szCs w:val="22"/>
              </w:rPr>
              <w:t>and certificates held by</w:t>
            </w:r>
            <w:r w:rsidRPr="008E2F53">
              <w:rPr>
                <w:rFonts w:ascii="Calibri" w:hAnsi="Calibri" w:cs="Calibri"/>
                <w:sz w:val="22"/>
                <w:szCs w:val="22"/>
              </w:rPr>
              <w:t xml:space="preserve"> child welfare workers, </w:t>
            </w:r>
            <w:r>
              <w:rPr>
                <w:rFonts w:ascii="Calibri" w:hAnsi="Calibri" w:cs="Calibri"/>
                <w:sz w:val="22"/>
                <w:szCs w:val="22"/>
              </w:rPr>
              <w:t>probation placement officers, and</w:t>
            </w:r>
            <w:r w:rsidRPr="008E2F53">
              <w:rPr>
                <w:rFonts w:ascii="Calibri" w:hAnsi="Calibri" w:cs="Calibri"/>
                <w:sz w:val="22"/>
                <w:szCs w:val="22"/>
              </w:rPr>
              <w:t xml:space="preserve"> other professionals responsible for the management of cases and child welfare staff</w:t>
            </w:r>
          </w:p>
        </w:tc>
        <w:tc>
          <w:tcPr>
            <w:tcW w:w="1350" w:type="dxa"/>
            <w:tcPrChange w:id="361" w:author="Fontamillas, Romelia@DSS" w:date="2020-06-11T23:37:00Z">
              <w:tcPr>
                <w:tcW w:w="1367" w:type="dxa"/>
              </w:tcPr>
            </w:tcPrChange>
          </w:tcPr>
          <w:p w14:paraId="73B02959"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62" w:author="Fontamillas, Romelia@DSS" w:date="2020-06-11T23:37:00Z">
              <w:tcPr>
                <w:tcW w:w="1262" w:type="dxa"/>
              </w:tcPr>
            </w:tcPrChange>
          </w:tcPr>
          <w:p w14:paraId="482F3551" w14:textId="77777777" w:rsidR="005A1111" w:rsidRPr="00955A07" w:rsidRDefault="005A1111" w:rsidP="005A1111">
            <w:pPr>
              <w:tabs>
                <w:tab w:val="left" w:pos="9540"/>
              </w:tabs>
              <w:rPr>
                <w:rFonts w:ascii="Calibri" w:hAnsi="Calibri" w:cs="Calibri"/>
              </w:rPr>
            </w:pPr>
          </w:p>
        </w:tc>
      </w:tr>
      <w:tr w:rsidR="005A1111" w:rsidRPr="00955A07" w14:paraId="27C4FD9B" w14:textId="77777777" w:rsidTr="005D370D">
        <w:trPr>
          <w:trHeight w:val="935"/>
          <w:trPrChange w:id="363" w:author="Fontamillas, Romelia@DSS" w:date="2020-06-11T23:37:00Z">
            <w:trPr>
              <w:trHeight w:val="935"/>
            </w:trPr>
          </w:trPrChange>
        </w:trPr>
        <w:tc>
          <w:tcPr>
            <w:tcW w:w="7105" w:type="dxa"/>
            <w:tcPrChange w:id="364" w:author="Fontamillas, Romelia@DSS" w:date="2020-06-11T23:37:00Z">
              <w:tcPr>
                <w:tcW w:w="6858" w:type="dxa"/>
                <w:gridSpan w:val="3"/>
              </w:tcPr>
            </w:tcPrChange>
          </w:tcPr>
          <w:p w14:paraId="39411B84" w14:textId="77777777" w:rsidR="005A1111" w:rsidRPr="00955A07" w:rsidRDefault="005A1111" w:rsidP="005A1111">
            <w:pPr>
              <w:pStyle w:val="ListParagraph"/>
              <w:numPr>
                <w:ilvl w:val="0"/>
                <w:numId w:val="6"/>
              </w:numPr>
              <w:tabs>
                <w:tab w:val="left" w:pos="9540"/>
              </w:tabs>
              <w:ind w:left="720"/>
              <w:rPr>
                <w:rFonts w:ascii="Calibri" w:hAnsi="Calibri" w:cs="Calibri"/>
              </w:rPr>
            </w:pPr>
            <w:r w:rsidRPr="00955A07">
              <w:rPr>
                <w:rFonts w:ascii="Calibri" w:hAnsi="Calibri" w:cs="Calibri"/>
              </w:rPr>
              <w:t>Demographic information on current staff</w:t>
            </w:r>
            <w:r>
              <w:rPr>
                <w:rFonts w:ascii="Calibri" w:hAnsi="Calibri" w:cs="Calibri"/>
              </w:rPr>
              <w:t>,</w:t>
            </w:r>
            <w:r w:rsidRPr="00955A07">
              <w:rPr>
                <w:rFonts w:ascii="Calibri" w:hAnsi="Calibri" w:cs="Calibri"/>
              </w:rPr>
              <w:t xml:space="preserve"> includ</w:t>
            </w:r>
            <w:r>
              <w:rPr>
                <w:rFonts w:ascii="Calibri" w:hAnsi="Calibri" w:cs="Calibri"/>
              </w:rPr>
              <w:t>ing the number of and types of educational d</w:t>
            </w:r>
            <w:r w:rsidRPr="00955A07">
              <w:rPr>
                <w:rFonts w:ascii="Calibri" w:hAnsi="Calibri" w:cs="Calibri"/>
              </w:rPr>
              <w:t>egrees held by child welfare workers and probation placement officers</w:t>
            </w:r>
          </w:p>
        </w:tc>
        <w:tc>
          <w:tcPr>
            <w:tcW w:w="1350" w:type="dxa"/>
            <w:tcPrChange w:id="365" w:author="Fontamillas, Romelia@DSS" w:date="2020-06-11T23:37:00Z">
              <w:tcPr>
                <w:tcW w:w="1367" w:type="dxa"/>
              </w:tcPr>
            </w:tcPrChange>
          </w:tcPr>
          <w:p w14:paraId="11C96C73"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66" w:author="Fontamillas, Romelia@DSS" w:date="2020-06-11T23:37:00Z">
              <w:tcPr>
                <w:tcW w:w="1262" w:type="dxa"/>
              </w:tcPr>
            </w:tcPrChange>
          </w:tcPr>
          <w:p w14:paraId="775234EA" w14:textId="77777777" w:rsidR="005A1111" w:rsidRPr="00955A07" w:rsidRDefault="005A1111" w:rsidP="005A1111">
            <w:pPr>
              <w:tabs>
                <w:tab w:val="left" w:pos="9540"/>
              </w:tabs>
              <w:rPr>
                <w:rFonts w:ascii="Calibri" w:hAnsi="Calibri" w:cs="Calibri"/>
              </w:rPr>
            </w:pPr>
          </w:p>
        </w:tc>
      </w:tr>
      <w:tr w:rsidR="005A1111" w:rsidRPr="00955A07" w14:paraId="1233C351" w14:textId="77777777" w:rsidTr="005D370D">
        <w:trPr>
          <w:trHeight w:val="144"/>
          <w:trPrChange w:id="367" w:author="Fontamillas, Romelia@DSS" w:date="2020-06-11T23:37:00Z">
            <w:trPr>
              <w:trHeight w:val="144"/>
            </w:trPr>
          </w:trPrChange>
        </w:trPr>
        <w:tc>
          <w:tcPr>
            <w:tcW w:w="7105" w:type="dxa"/>
            <w:tcPrChange w:id="368" w:author="Fontamillas, Romelia@DSS" w:date="2020-06-11T23:37:00Z">
              <w:tcPr>
                <w:tcW w:w="6858" w:type="dxa"/>
                <w:gridSpan w:val="3"/>
              </w:tcPr>
            </w:tcPrChange>
          </w:tcPr>
          <w:p w14:paraId="4B41DBE1" w14:textId="77777777" w:rsidR="005A1111" w:rsidRPr="00955A07" w:rsidRDefault="005A1111" w:rsidP="005A1111">
            <w:pPr>
              <w:pStyle w:val="ListParagraph"/>
              <w:numPr>
                <w:ilvl w:val="0"/>
                <w:numId w:val="7"/>
              </w:numPr>
              <w:tabs>
                <w:tab w:val="left" w:pos="9540"/>
              </w:tabs>
              <w:ind w:left="720"/>
              <w:rPr>
                <w:rFonts w:ascii="Calibri" w:hAnsi="Calibri" w:cs="Calibri"/>
              </w:rPr>
            </w:pPr>
            <w:r>
              <w:rPr>
                <w:rFonts w:ascii="Calibri" w:hAnsi="Calibri" w:cs="Calibri"/>
              </w:rPr>
              <w:t>Average y</w:t>
            </w:r>
            <w:r w:rsidRPr="00955A07">
              <w:rPr>
                <w:rFonts w:ascii="Calibri" w:hAnsi="Calibri" w:cs="Calibri"/>
              </w:rPr>
              <w:t>ears of child welfare/probation placement experience or other related experience working with children and families</w:t>
            </w:r>
          </w:p>
        </w:tc>
        <w:tc>
          <w:tcPr>
            <w:tcW w:w="1350" w:type="dxa"/>
            <w:tcPrChange w:id="369" w:author="Fontamillas, Romelia@DSS" w:date="2020-06-11T23:37:00Z">
              <w:tcPr>
                <w:tcW w:w="1367" w:type="dxa"/>
              </w:tcPr>
            </w:tcPrChange>
          </w:tcPr>
          <w:p w14:paraId="389D25E6"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70" w:author="Fontamillas, Romelia@DSS" w:date="2020-06-11T23:37:00Z">
              <w:tcPr>
                <w:tcW w:w="1262" w:type="dxa"/>
              </w:tcPr>
            </w:tcPrChange>
          </w:tcPr>
          <w:p w14:paraId="7FC3B640" w14:textId="77777777" w:rsidR="005A1111" w:rsidRPr="00955A07" w:rsidRDefault="005A1111" w:rsidP="005A1111">
            <w:pPr>
              <w:tabs>
                <w:tab w:val="left" w:pos="9540"/>
              </w:tabs>
              <w:rPr>
                <w:rFonts w:ascii="Calibri" w:hAnsi="Calibri" w:cs="Calibri"/>
              </w:rPr>
            </w:pPr>
          </w:p>
        </w:tc>
      </w:tr>
      <w:tr w:rsidR="005A1111" w:rsidRPr="00955A07" w14:paraId="5D48C1AA" w14:textId="77777777" w:rsidTr="005D370D">
        <w:trPr>
          <w:trHeight w:val="144"/>
          <w:trPrChange w:id="371" w:author="Fontamillas, Romelia@DSS" w:date="2020-06-11T23:37:00Z">
            <w:trPr>
              <w:trHeight w:val="144"/>
            </w:trPr>
          </w:trPrChange>
        </w:trPr>
        <w:tc>
          <w:tcPr>
            <w:tcW w:w="7105" w:type="dxa"/>
            <w:tcPrChange w:id="372" w:author="Fontamillas, Romelia@DSS" w:date="2020-06-11T23:37:00Z">
              <w:tcPr>
                <w:tcW w:w="6858" w:type="dxa"/>
                <w:gridSpan w:val="3"/>
              </w:tcPr>
            </w:tcPrChange>
          </w:tcPr>
          <w:p w14:paraId="66D8BCE3" w14:textId="77777777" w:rsidR="005A1111" w:rsidRPr="00955A07" w:rsidRDefault="005A1111" w:rsidP="005A1111">
            <w:pPr>
              <w:pStyle w:val="ListParagraph"/>
              <w:numPr>
                <w:ilvl w:val="0"/>
                <w:numId w:val="7"/>
              </w:numPr>
              <w:tabs>
                <w:tab w:val="left" w:pos="9540"/>
              </w:tabs>
              <w:ind w:left="720"/>
              <w:rPr>
                <w:rFonts w:ascii="Calibri" w:hAnsi="Calibri" w:cs="Calibri"/>
              </w:rPr>
            </w:pPr>
            <w:r w:rsidRPr="00955A07">
              <w:rPr>
                <w:rFonts w:ascii="Calibri" w:hAnsi="Calibri" w:cs="Calibri"/>
              </w:rPr>
              <w:t>Race/Ethnicity</w:t>
            </w:r>
            <w:r>
              <w:rPr>
                <w:rFonts w:ascii="Calibri" w:hAnsi="Calibri" w:cs="Calibri"/>
              </w:rPr>
              <w:t>: Special attention given to the skill level of staff in relation to the cultural needs of the population served</w:t>
            </w:r>
          </w:p>
        </w:tc>
        <w:tc>
          <w:tcPr>
            <w:tcW w:w="1350" w:type="dxa"/>
            <w:tcPrChange w:id="373" w:author="Fontamillas, Romelia@DSS" w:date="2020-06-11T23:37:00Z">
              <w:tcPr>
                <w:tcW w:w="1367" w:type="dxa"/>
              </w:tcPr>
            </w:tcPrChange>
          </w:tcPr>
          <w:p w14:paraId="23D32EBA"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74" w:author="Fontamillas, Romelia@DSS" w:date="2020-06-11T23:37:00Z">
              <w:tcPr>
                <w:tcW w:w="1262" w:type="dxa"/>
              </w:tcPr>
            </w:tcPrChange>
          </w:tcPr>
          <w:p w14:paraId="77B45C60" w14:textId="77777777" w:rsidR="005A1111" w:rsidRPr="00955A07" w:rsidRDefault="005A1111" w:rsidP="005A1111">
            <w:pPr>
              <w:tabs>
                <w:tab w:val="left" w:pos="9540"/>
              </w:tabs>
              <w:rPr>
                <w:rFonts w:ascii="Calibri" w:hAnsi="Calibri" w:cs="Calibri"/>
              </w:rPr>
            </w:pPr>
          </w:p>
        </w:tc>
      </w:tr>
      <w:tr w:rsidR="005A1111" w:rsidRPr="00955A07" w14:paraId="3E1FD2FA" w14:textId="77777777" w:rsidTr="005D370D">
        <w:trPr>
          <w:trHeight w:val="144"/>
          <w:trPrChange w:id="375" w:author="Fontamillas, Romelia@DSS" w:date="2020-06-11T23:37:00Z">
            <w:trPr>
              <w:trHeight w:val="144"/>
            </w:trPr>
          </w:trPrChange>
        </w:trPr>
        <w:tc>
          <w:tcPr>
            <w:tcW w:w="7105" w:type="dxa"/>
            <w:tcPrChange w:id="376" w:author="Fontamillas, Romelia@DSS" w:date="2020-06-11T23:37:00Z">
              <w:tcPr>
                <w:tcW w:w="6858" w:type="dxa"/>
                <w:gridSpan w:val="3"/>
              </w:tcPr>
            </w:tcPrChange>
          </w:tcPr>
          <w:p w14:paraId="4B3A7B16" w14:textId="77777777" w:rsidR="005A1111" w:rsidRPr="00955A07" w:rsidRDefault="005A1111" w:rsidP="005A1111">
            <w:pPr>
              <w:pStyle w:val="ListParagraph"/>
              <w:numPr>
                <w:ilvl w:val="0"/>
                <w:numId w:val="7"/>
              </w:numPr>
              <w:tabs>
                <w:tab w:val="left" w:pos="9540"/>
              </w:tabs>
              <w:ind w:left="720"/>
              <w:rPr>
                <w:rFonts w:ascii="Calibri" w:hAnsi="Calibri" w:cs="Calibri"/>
              </w:rPr>
            </w:pPr>
            <w:r w:rsidRPr="00955A07">
              <w:rPr>
                <w:rFonts w:ascii="Calibri" w:hAnsi="Calibri" w:cs="Calibri"/>
              </w:rPr>
              <w:t>Salaries</w:t>
            </w:r>
          </w:p>
        </w:tc>
        <w:tc>
          <w:tcPr>
            <w:tcW w:w="1350" w:type="dxa"/>
            <w:tcPrChange w:id="377" w:author="Fontamillas, Romelia@DSS" w:date="2020-06-11T23:37:00Z">
              <w:tcPr>
                <w:tcW w:w="1367" w:type="dxa"/>
              </w:tcPr>
            </w:tcPrChange>
          </w:tcPr>
          <w:p w14:paraId="1D90DD27"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78" w:author="Fontamillas, Romelia@DSS" w:date="2020-06-11T23:37:00Z">
              <w:tcPr>
                <w:tcW w:w="1262" w:type="dxa"/>
              </w:tcPr>
            </w:tcPrChange>
          </w:tcPr>
          <w:p w14:paraId="5980D2B2" w14:textId="77777777" w:rsidR="005A1111" w:rsidRPr="00955A07" w:rsidRDefault="005A1111" w:rsidP="005A1111">
            <w:pPr>
              <w:tabs>
                <w:tab w:val="left" w:pos="9540"/>
              </w:tabs>
              <w:rPr>
                <w:rFonts w:ascii="Calibri" w:hAnsi="Calibri" w:cs="Calibri"/>
              </w:rPr>
            </w:pPr>
          </w:p>
        </w:tc>
      </w:tr>
      <w:tr w:rsidR="005A1111" w:rsidRPr="00955A07" w14:paraId="688D3230" w14:textId="77777777" w:rsidTr="005D370D">
        <w:trPr>
          <w:trHeight w:val="144"/>
          <w:trPrChange w:id="379" w:author="Fontamillas, Romelia@DSS" w:date="2020-06-11T23:37:00Z">
            <w:trPr>
              <w:trHeight w:val="144"/>
            </w:trPr>
          </w:trPrChange>
        </w:trPr>
        <w:tc>
          <w:tcPr>
            <w:tcW w:w="7105" w:type="dxa"/>
            <w:tcPrChange w:id="380" w:author="Fontamillas, Romelia@DSS" w:date="2020-06-11T23:37:00Z">
              <w:tcPr>
                <w:tcW w:w="6858" w:type="dxa"/>
                <w:gridSpan w:val="3"/>
              </w:tcPr>
            </w:tcPrChange>
          </w:tcPr>
          <w:p w14:paraId="65ED9244" w14:textId="77777777" w:rsidR="005A1111" w:rsidRPr="00955A07" w:rsidRDefault="005A1111" w:rsidP="005A1111">
            <w:pPr>
              <w:pStyle w:val="ListParagraph"/>
              <w:numPr>
                <w:ilvl w:val="0"/>
                <w:numId w:val="7"/>
              </w:numPr>
              <w:tabs>
                <w:tab w:val="left" w:pos="9540"/>
              </w:tabs>
              <w:ind w:left="720"/>
              <w:rPr>
                <w:rFonts w:ascii="Calibri" w:hAnsi="Calibri" w:cs="Calibri"/>
              </w:rPr>
            </w:pPr>
            <w:r w:rsidRPr="00955A07">
              <w:rPr>
                <w:rFonts w:ascii="Calibri" w:hAnsi="Calibri" w:cs="Calibri"/>
              </w:rPr>
              <w:t xml:space="preserve">Position Types </w:t>
            </w:r>
          </w:p>
        </w:tc>
        <w:tc>
          <w:tcPr>
            <w:tcW w:w="1350" w:type="dxa"/>
            <w:tcPrChange w:id="381" w:author="Fontamillas, Romelia@DSS" w:date="2020-06-11T23:37:00Z">
              <w:tcPr>
                <w:tcW w:w="1367" w:type="dxa"/>
              </w:tcPr>
            </w:tcPrChange>
          </w:tcPr>
          <w:p w14:paraId="6611258D" w14:textId="77777777" w:rsidR="005A1111" w:rsidRPr="00DD2FFB" w:rsidRDefault="005A1111" w:rsidP="005A1111">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82" w:author="Fontamillas, Romelia@DSS" w:date="2020-06-11T23:37:00Z">
              <w:tcPr>
                <w:tcW w:w="1262" w:type="dxa"/>
              </w:tcPr>
            </w:tcPrChange>
          </w:tcPr>
          <w:p w14:paraId="3ADA6CD0" w14:textId="77777777" w:rsidR="005A1111" w:rsidRPr="00955A07" w:rsidRDefault="005A1111" w:rsidP="005A1111">
            <w:pPr>
              <w:tabs>
                <w:tab w:val="left" w:pos="9540"/>
              </w:tabs>
              <w:rPr>
                <w:rFonts w:ascii="Calibri" w:hAnsi="Calibri" w:cs="Calibri"/>
              </w:rPr>
            </w:pPr>
          </w:p>
        </w:tc>
      </w:tr>
    </w:tbl>
    <w:p w14:paraId="287598E1" w14:textId="77777777" w:rsidR="005D370D" w:rsidRDefault="005D370D" w:rsidP="0085716F">
      <w:pPr>
        <w:tabs>
          <w:tab w:val="left" w:pos="9540"/>
        </w:tabs>
      </w:pPr>
    </w:p>
    <w:tbl>
      <w:tblPr>
        <w:tblStyle w:val="TableGrid"/>
        <w:tblW w:w="9535" w:type="dxa"/>
        <w:tblInd w:w="360" w:type="dxa"/>
        <w:tblLayout w:type="fixed"/>
        <w:tblLook w:val="04A0" w:firstRow="1" w:lastRow="0" w:firstColumn="1" w:lastColumn="0" w:noHBand="0" w:noVBand="1"/>
        <w:tblPrChange w:id="383"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384">
          <w:tblGrid>
            <w:gridCol w:w="3162"/>
            <w:gridCol w:w="3162"/>
            <w:gridCol w:w="534"/>
            <w:gridCol w:w="1367"/>
            <w:gridCol w:w="1262"/>
          </w:tblGrid>
        </w:tblGridChange>
      </w:tblGrid>
      <w:tr w:rsidR="0085716F" w:rsidRPr="00955A07" w14:paraId="1308F9F2" w14:textId="77777777" w:rsidTr="00D90595">
        <w:trPr>
          <w:trHeight w:val="144"/>
          <w:tblHeader/>
          <w:trPrChange w:id="385" w:author="Fontamillas, Romelia@DSS" w:date="2020-06-11T23:37:00Z">
            <w:trPr>
              <w:trHeight w:val="144"/>
            </w:trPr>
          </w:trPrChange>
        </w:trPr>
        <w:tc>
          <w:tcPr>
            <w:tcW w:w="7105" w:type="dxa"/>
            <w:shd w:val="clear" w:color="auto" w:fill="D9D9D9" w:themeFill="background1" w:themeFillShade="D9"/>
            <w:tcPrChange w:id="386" w:author="Fontamillas, Romelia@DSS" w:date="2020-06-11T23:37:00Z">
              <w:tcPr>
                <w:tcW w:w="3162" w:type="dxa"/>
                <w:shd w:val="clear" w:color="auto" w:fill="D9D9D9" w:themeFill="background1" w:themeFillShade="D9"/>
              </w:tcPr>
            </w:tcPrChange>
          </w:tcPr>
          <w:p w14:paraId="2ED7C6D8" w14:textId="77777777" w:rsidR="0085716F" w:rsidRPr="00700E60" w:rsidRDefault="0085716F" w:rsidP="0085716F">
            <w:pPr>
              <w:pStyle w:val="ListParagraph"/>
              <w:numPr>
                <w:ilvl w:val="0"/>
                <w:numId w:val="22"/>
              </w:numPr>
              <w:tabs>
                <w:tab w:val="left" w:pos="9540"/>
              </w:tabs>
              <w:rPr>
                <w:rFonts w:ascii="Calibri" w:hAnsi="Calibri" w:cs="Calibri"/>
              </w:rPr>
            </w:pPr>
            <w:r w:rsidRPr="00700E60">
              <w:rPr>
                <w:rFonts w:ascii="Calibri" w:hAnsi="Calibri" w:cs="Calibri"/>
                <w:i/>
              </w:rPr>
              <w:t>Financial/Material Resources</w:t>
            </w:r>
          </w:p>
        </w:tc>
        <w:tc>
          <w:tcPr>
            <w:tcW w:w="1350" w:type="dxa"/>
            <w:shd w:val="clear" w:color="auto" w:fill="D9D9D9" w:themeFill="background1" w:themeFillShade="D9"/>
            <w:tcPrChange w:id="387" w:author="Fontamillas, Romelia@DSS" w:date="2020-06-11T23:37:00Z">
              <w:tcPr>
                <w:tcW w:w="3162" w:type="dxa"/>
                <w:shd w:val="clear" w:color="auto" w:fill="D9D9D9" w:themeFill="background1" w:themeFillShade="D9"/>
              </w:tcPr>
            </w:tcPrChange>
          </w:tcPr>
          <w:p w14:paraId="26F41FDE" w14:textId="5A5772BC" w:rsidR="0085716F" w:rsidRPr="00700E60" w:rsidRDefault="0085716F" w:rsidP="0085716F">
            <w:pPr>
              <w:pStyle w:val="ListParagraph"/>
              <w:tabs>
                <w:tab w:val="left" w:pos="9540"/>
              </w:tabs>
              <w:ind w:left="-14"/>
              <w:rPr>
                <w:rFonts w:ascii="Calibri" w:hAnsi="Calibri" w:cs="Calibri"/>
              </w:rPr>
              <w:pPrChange w:id="388" w:author="Fontamillas, Romelia@DSS" w:date="2020-06-11T23:32:00Z">
                <w:pPr>
                  <w:pStyle w:val="ListParagraph"/>
                  <w:numPr>
                    <w:numId w:val="22"/>
                  </w:numPr>
                  <w:ind w:left="470" w:hanging="360"/>
                </w:pPr>
              </w:pPrChange>
            </w:pPr>
            <w:r w:rsidRPr="00AC22D1">
              <w:rPr>
                <w:rFonts w:ascii="Calibri" w:hAnsi="Calibri" w:cs="Calibri"/>
              </w:rPr>
              <w:t>Location in Instruction Manual</w:t>
            </w:r>
          </w:p>
        </w:tc>
        <w:tc>
          <w:tcPr>
            <w:tcW w:w="1080" w:type="dxa"/>
            <w:shd w:val="clear" w:color="auto" w:fill="D9D9D9" w:themeFill="background1" w:themeFillShade="D9"/>
            <w:tcPrChange w:id="389" w:author="Fontamillas, Romelia@DSS" w:date="2020-06-11T23:37:00Z">
              <w:tcPr>
                <w:tcW w:w="3163" w:type="dxa"/>
                <w:gridSpan w:val="3"/>
                <w:shd w:val="clear" w:color="auto" w:fill="D9D9D9" w:themeFill="background1" w:themeFillShade="D9"/>
              </w:tcPr>
            </w:tcPrChange>
          </w:tcPr>
          <w:p w14:paraId="0BCB5859" w14:textId="67D977DA" w:rsidR="0085716F" w:rsidRPr="00700E60" w:rsidRDefault="0085716F" w:rsidP="0085716F">
            <w:pPr>
              <w:pStyle w:val="ListParagraph"/>
              <w:tabs>
                <w:tab w:val="left" w:pos="9540"/>
              </w:tabs>
              <w:ind w:left="-14"/>
              <w:rPr>
                <w:rFonts w:ascii="Calibri" w:hAnsi="Calibri" w:cs="Calibri"/>
              </w:rPr>
              <w:pPrChange w:id="390" w:author="Fontamillas, Romelia@DSS" w:date="2020-06-11T23:32:00Z">
                <w:pPr>
                  <w:pStyle w:val="ListParagraph"/>
                  <w:numPr>
                    <w:numId w:val="22"/>
                  </w:numPr>
                  <w:ind w:left="470" w:hanging="360"/>
                </w:pPr>
              </w:pPrChange>
            </w:pPr>
            <w:r w:rsidRPr="00955A07">
              <w:rPr>
                <w:rFonts w:ascii="Calibri" w:hAnsi="Calibri" w:cs="Calibri"/>
              </w:rPr>
              <w:t>Location in CSA (Page #)</w:t>
            </w:r>
          </w:p>
        </w:tc>
      </w:tr>
      <w:tr w:rsidR="0085716F" w:rsidRPr="00955A07" w14:paraId="1BD0BBF4" w14:textId="77777777" w:rsidTr="005D370D">
        <w:trPr>
          <w:trHeight w:val="144"/>
          <w:trPrChange w:id="391" w:author="Fontamillas, Romelia@DSS" w:date="2020-06-11T23:37:00Z">
            <w:trPr>
              <w:trHeight w:val="144"/>
            </w:trPr>
          </w:trPrChange>
        </w:trPr>
        <w:tc>
          <w:tcPr>
            <w:tcW w:w="7105" w:type="dxa"/>
            <w:tcPrChange w:id="392" w:author="Fontamillas, Romelia@DSS" w:date="2020-06-11T23:37:00Z">
              <w:tcPr>
                <w:tcW w:w="6858" w:type="dxa"/>
                <w:gridSpan w:val="3"/>
              </w:tcPr>
            </w:tcPrChange>
          </w:tcPr>
          <w:p w14:paraId="5A696173" w14:textId="77777777" w:rsidR="0085716F" w:rsidRPr="00700E60" w:rsidRDefault="0085716F" w:rsidP="0085716F">
            <w:pPr>
              <w:tabs>
                <w:tab w:val="left" w:pos="9540"/>
              </w:tabs>
              <w:rPr>
                <w:rFonts w:ascii="Calibri" w:hAnsi="Calibri" w:cs="Calibri"/>
              </w:rPr>
            </w:pPr>
            <w:r w:rsidRPr="00700E60">
              <w:rPr>
                <w:rFonts w:ascii="Calibri" w:hAnsi="Calibri" w:cs="Calibri"/>
              </w:rPr>
              <w:t>Description of additional funding or material resources that support the county and have an impact on services to youth and families and the county’s performance in the Outcome Data Measures</w:t>
            </w:r>
          </w:p>
        </w:tc>
        <w:tc>
          <w:tcPr>
            <w:tcW w:w="1350" w:type="dxa"/>
            <w:tcPrChange w:id="393" w:author="Fontamillas, Romelia@DSS" w:date="2020-06-11T23:37:00Z">
              <w:tcPr>
                <w:tcW w:w="1367" w:type="dxa"/>
              </w:tcPr>
            </w:tcPrChange>
          </w:tcPr>
          <w:p w14:paraId="17CC5CE2" w14:textId="77777777" w:rsidR="0085716F" w:rsidRPr="00DD2FFB" w:rsidRDefault="0085716F" w:rsidP="0085716F">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394" w:author="Fontamillas, Romelia@DSS" w:date="2020-06-11T23:37:00Z">
              <w:tcPr>
                <w:tcW w:w="1262" w:type="dxa"/>
              </w:tcPr>
            </w:tcPrChange>
          </w:tcPr>
          <w:p w14:paraId="1614175B" w14:textId="77777777" w:rsidR="0085716F" w:rsidRPr="00955A07" w:rsidRDefault="0085716F" w:rsidP="0085716F">
            <w:pPr>
              <w:tabs>
                <w:tab w:val="left" w:pos="9540"/>
              </w:tabs>
              <w:rPr>
                <w:rFonts w:ascii="Calibri" w:hAnsi="Calibri" w:cs="Calibri"/>
              </w:rPr>
            </w:pPr>
          </w:p>
        </w:tc>
      </w:tr>
    </w:tbl>
    <w:p w14:paraId="4276B69F" w14:textId="005E6515" w:rsidR="005D370D" w:rsidRDefault="005D370D" w:rsidP="0085716F">
      <w:pPr>
        <w:tabs>
          <w:tab w:val="left" w:pos="9540"/>
        </w:tabs>
      </w:pPr>
    </w:p>
    <w:p w14:paraId="40588250" w14:textId="77777777" w:rsidR="00D90595" w:rsidRDefault="00D90595" w:rsidP="0085716F">
      <w:pPr>
        <w:tabs>
          <w:tab w:val="left" w:pos="9540"/>
        </w:tabs>
      </w:pPr>
    </w:p>
    <w:tbl>
      <w:tblPr>
        <w:tblStyle w:val="TableGrid"/>
        <w:tblW w:w="9535" w:type="dxa"/>
        <w:tblInd w:w="360" w:type="dxa"/>
        <w:tblLayout w:type="fixed"/>
        <w:tblLook w:val="04A0" w:firstRow="1" w:lastRow="0" w:firstColumn="1" w:lastColumn="0" w:noHBand="0" w:noVBand="1"/>
        <w:tblPrChange w:id="395"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396">
          <w:tblGrid>
            <w:gridCol w:w="3162"/>
            <w:gridCol w:w="3162"/>
            <w:gridCol w:w="534"/>
            <w:gridCol w:w="1367"/>
            <w:gridCol w:w="1262"/>
          </w:tblGrid>
        </w:tblGridChange>
      </w:tblGrid>
      <w:tr w:rsidR="0085716F" w:rsidRPr="00955A07" w14:paraId="4234953E" w14:textId="77777777" w:rsidTr="00D90595">
        <w:trPr>
          <w:trHeight w:val="144"/>
          <w:tblHeader/>
          <w:trPrChange w:id="397" w:author="Fontamillas, Romelia@DSS" w:date="2020-06-11T23:37:00Z">
            <w:trPr>
              <w:trHeight w:val="144"/>
            </w:trPr>
          </w:trPrChange>
        </w:trPr>
        <w:tc>
          <w:tcPr>
            <w:tcW w:w="7105" w:type="dxa"/>
            <w:shd w:val="clear" w:color="auto" w:fill="D9D9D9" w:themeFill="background1" w:themeFillShade="D9"/>
            <w:tcPrChange w:id="398" w:author="Fontamillas, Romelia@DSS" w:date="2020-06-11T23:37:00Z">
              <w:tcPr>
                <w:tcW w:w="3162" w:type="dxa"/>
                <w:shd w:val="clear" w:color="auto" w:fill="D9D9D9" w:themeFill="background1" w:themeFillShade="D9"/>
              </w:tcPr>
            </w:tcPrChange>
          </w:tcPr>
          <w:p w14:paraId="4995EA88" w14:textId="77777777" w:rsidR="0085716F" w:rsidRPr="00700E60" w:rsidRDefault="0085716F" w:rsidP="0085716F">
            <w:pPr>
              <w:pStyle w:val="ListParagraph"/>
              <w:numPr>
                <w:ilvl w:val="0"/>
                <w:numId w:val="22"/>
              </w:numPr>
              <w:tabs>
                <w:tab w:val="left" w:pos="9540"/>
              </w:tabs>
              <w:rPr>
                <w:rFonts w:ascii="Calibri" w:hAnsi="Calibri" w:cs="Calibri"/>
              </w:rPr>
            </w:pPr>
            <w:r w:rsidRPr="00700E60">
              <w:rPr>
                <w:rFonts w:ascii="Calibri" w:hAnsi="Calibri" w:cs="Calibri"/>
                <w:i/>
              </w:rPr>
              <w:t>Child Welfare/Probation Operated Services</w:t>
            </w:r>
          </w:p>
        </w:tc>
        <w:tc>
          <w:tcPr>
            <w:tcW w:w="1350" w:type="dxa"/>
            <w:shd w:val="clear" w:color="auto" w:fill="D9D9D9" w:themeFill="background1" w:themeFillShade="D9"/>
            <w:tcPrChange w:id="399" w:author="Fontamillas, Romelia@DSS" w:date="2020-06-11T23:37:00Z">
              <w:tcPr>
                <w:tcW w:w="3162" w:type="dxa"/>
                <w:shd w:val="clear" w:color="auto" w:fill="D9D9D9" w:themeFill="background1" w:themeFillShade="D9"/>
              </w:tcPr>
            </w:tcPrChange>
          </w:tcPr>
          <w:p w14:paraId="175349FC" w14:textId="3704478D" w:rsidR="0085716F" w:rsidRPr="00700E60" w:rsidRDefault="0085716F" w:rsidP="0085716F">
            <w:pPr>
              <w:pStyle w:val="ListParagraph"/>
              <w:tabs>
                <w:tab w:val="left" w:pos="9540"/>
              </w:tabs>
              <w:ind w:left="-14"/>
              <w:rPr>
                <w:rFonts w:ascii="Calibri" w:hAnsi="Calibri" w:cs="Calibri"/>
              </w:rPr>
              <w:pPrChange w:id="400" w:author="Fontamillas, Romelia@DSS" w:date="2020-06-11T23:33:00Z">
                <w:pPr>
                  <w:pStyle w:val="ListParagraph"/>
                  <w:numPr>
                    <w:numId w:val="22"/>
                  </w:numPr>
                  <w:ind w:left="470" w:hanging="360"/>
                </w:pPr>
              </w:pPrChange>
            </w:pPr>
            <w:r w:rsidRPr="00AC22D1">
              <w:rPr>
                <w:rFonts w:ascii="Calibri" w:hAnsi="Calibri" w:cs="Calibri"/>
              </w:rPr>
              <w:t>Location in Instruction Manual</w:t>
            </w:r>
          </w:p>
        </w:tc>
        <w:tc>
          <w:tcPr>
            <w:tcW w:w="1080" w:type="dxa"/>
            <w:shd w:val="clear" w:color="auto" w:fill="D9D9D9" w:themeFill="background1" w:themeFillShade="D9"/>
            <w:tcPrChange w:id="401" w:author="Fontamillas, Romelia@DSS" w:date="2020-06-11T23:37:00Z">
              <w:tcPr>
                <w:tcW w:w="3163" w:type="dxa"/>
                <w:gridSpan w:val="3"/>
                <w:shd w:val="clear" w:color="auto" w:fill="D9D9D9" w:themeFill="background1" w:themeFillShade="D9"/>
              </w:tcPr>
            </w:tcPrChange>
          </w:tcPr>
          <w:p w14:paraId="31C73477" w14:textId="3A39B7AD" w:rsidR="0085716F" w:rsidRPr="00700E60" w:rsidRDefault="0085716F" w:rsidP="0085716F">
            <w:pPr>
              <w:pStyle w:val="ListParagraph"/>
              <w:tabs>
                <w:tab w:val="left" w:pos="9540"/>
              </w:tabs>
              <w:ind w:left="-14" w:firstLine="14"/>
              <w:rPr>
                <w:rFonts w:ascii="Calibri" w:hAnsi="Calibri" w:cs="Calibri"/>
              </w:rPr>
              <w:pPrChange w:id="402" w:author="Fontamillas, Romelia@DSS" w:date="2020-06-11T23:32:00Z">
                <w:pPr>
                  <w:pStyle w:val="ListParagraph"/>
                  <w:numPr>
                    <w:numId w:val="22"/>
                  </w:numPr>
                  <w:ind w:left="470" w:hanging="360"/>
                </w:pPr>
              </w:pPrChange>
            </w:pPr>
            <w:r w:rsidRPr="00955A07">
              <w:rPr>
                <w:rFonts w:ascii="Calibri" w:hAnsi="Calibri" w:cs="Calibri"/>
              </w:rPr>
              <w:t>Location in CSA (Page #)</w:t>
            </w:r>
          </w:p>
        </w:tc>
      </w:tr>
      <w:tr w:rsidR="0085716F" w:rsidRPr="00955A07" w14:paraId="2FEAC3D6" w14:textId="77777777" w:rsidTr="005D370D">
        <w:trPr>
          <w:trHeight w:val="144"/>
          <w:trPrChange w:id="403" w:author="Fontamillas, Romelia@DSS" w:date="2020-06-11T23:37:00Z">
            <w:trPr>
              <w:trHeight w:val="144"/>
            </w:trPr>
          </w:trPrChange>
        </w:trPr>
        <w:tc>
          <w:tcPr>
            <w:tcW w:w="7105" w:type="dxa"/>
            <w:tcPrChange w:id="404" w:author="Fontamillas, Romelia@DSS" w:date="2020-06-11T23:37:00Z">
              <w:tcPr>
                <w:tcW w:w="6858" w:type="dxa"/>
                <w:gridSpan w:val="3"/>
              </w:tcPr>
            </w:tcPrChange>
          </w:tcPr>
          <w:p w14:paraId="764E4775" w14:textId="77777777" w:rsidR="0085716F" w:rsidRPr="00955A07" w:rsidRDefault="0085716F" w:rsidP="0085716F">
            <w:pPr>
              <w:tabs>
                <w:tab w:val="left" w:pos="9540"/>
              </w:tabs>
              <w:rPr>
                <w:rFonts w:ascii="Calibri" w:hAnsi="Calibri" w:cs="Calibri"/>
              </w:rPr>
            </w:pPr>
            <w:r w:rsidRPr="00955A07">
              <w:rPr>
                <w:rFonts w:ascii="Calibri" w:hAnsi="Calibri" w:cs="Calibri"/>
              </w:rPr>
              <w:t>Juvenile Hall: Description of the county’s Juvenile Hall facility</w:t>
            </w:r>
          </w:p>
        </w:tc>
        <w:tc>
          <w:tcPr>
            <w:tcW w:w="1350" w:type="dxa"/>
            <w:tcPrChange w:id="405" w:author="Fontamillas, Romelia@DSS" w:date="2020-06-11T23:37:00Z">
              <w:tcPr>
                <w:tcW w:w="1367" w:type="dxa"/>
              </w:tcPr>
            </w:tcPrChange>
          </w:tcPr>
          <w:p w14:paraId="34184ED6" w14:textId="77777777" w:rsidR="0085716F" w:rsidRPr="00DD2FFB" w:rsidRDefault="0085716F" w:rsidP="0085716F">
            <w:pPr>
              <w:tabs>
                <w:tab w:val="left" w:pos="9540"/>
              </w:tabs>
              <w:rPr>
                <w:rFonts w:ascii="Calibri" w:hAnsi="Calibri" w:cs="Calibri"/>
                <w:color w:val="FF0000"/>
                <w:highlight w:val="yellow"/>
              </w:rPr>
            </w:pPr>
            <w:r w:rsidRPr="00700E60">
              <w:rPr>
                <w:rFonts w:ascii="Calibri" w:hAnsi="Calibri" w:cs="Calibri"/>
              </w:rPr>
              <w:t>p. 27</w:t>
            </w:r>
          </w:p>
        </w:tc>
        <w:tc>
          <w:tcPr>
            <w:tcW w:w="1080" w:type="dxa"/>
            <w:tcPrChange w:id="406" w:author="Fontamillas, Romelia@DSS" w:date="2020-06-11T23:37:00Z">
              <w:tcPr>
                <w:tcW w:w="1262" w:type="dxa"/>
              </w:tcPr>
            </w:tcPrChange>
          </w:tcPr>
          <w:p w14:paraId="239540FC" w14:textId="77777777" w:rsidR="0085716F" w:rsidRPr="00955A07" w:rsidRDefault="0085716F" w:rsidP="0085716F">
            <w:pPr>
              <w:tabs>
                <w:tab w:val="left" w:pos="9540"/>
              </w:tabs>
              <w:rPr>
                <w:rFonts w:ascii="Calibri" w:hAnsi="Calibri" w:cs="Calibri"/>
              </w:rPr>
            </w:pPr>
          </w:p>
        </w:tc>
      </w:tr>
      <w:tr w:rsidR="0085716F" w:rsidRPr="00955A07" w14:paraId="0FC700B3" w14:textId="77777777" w:rsidTr="005D370D">
        <w:trPr>
          <w:trHeight w:val="144"/>
          <w:trPrChange w:id="407" w:author="Fontamillas, Romelia@DSS" w:date="2020-06-11T23:37:00Z">
            <w:trPr>
              <w:trHeight w:val="144"/>
            </w:trPr>
          </w:trPrChange>
        </w:trPr>
        <w:tc>
          <w:tcPr>
            <w:tcW w:w="7105" w:type="dxa"/>
            <w:tcPrChange w:id="408" w:author="Fontamillas, Romelia@DSS" w:date="2020-06-11T23:37:00Z">
              <w:tcPr>
                <w:tcW w:w="6858" w:type="dxa"/>
                <w:gridSpan w:val="3"/>
              </w:tcPr>
            </w:tcPrChange>
          </w:tcPr>
          <w:p w14:paraId="5C67BCBC" w14:textId="77777777" w:rsidR="0085716F" w:rsidRPr="00955A07" w:rsidRDefault="0085716F" w:rsidP="0085716F">
            <w:pPr>
              <w:tabs>
                <w:tab w:val="left" w:pos="9540"/>
              </w:tabs>
              <w:rPr>
                <w:rFonts w:ascii="Calibri" w:hAnsi="Calibri" w:cs="Calibri"/>
              </w:rPr>
            </w:pPr>
            <w:r w:rsidRPr="00955A07">
              <w:rPr>
                <w:rFonts w:ascii="Calibri" w:hAnsi="Calibri" w:cs="Calibri"/>
              </w:rPr>
              <w:t xml:space="preserve">County operated shelter(s): Description of how the county provides emergency placements for children entering care </w:t>
            </w:r>
          </w:p>
        </w:tc>
        <w:tc>
          <w:tcPr>
            <w:tcW w:w="1350" w:type="dxa"/>
            <w:tcPrChange w:id="409" w:author="Fontamillas, Romelia@DSS" w:date="2020-06-11T23:37:00Z">
              <w:tcPr>
                <w:tcW w:w="1367" w:type="dxa"/>
              </w:tcPr>
            </w:tcPrChange>
          </w:tcPr>
          <w:p w14:paraId="12C069E4" w14:textId="77777777" w:rsidR="0085716F" w:rsidRPr="00DD2FFB" w:rsidRDefault="0085716F" w:rsidP="0085716F">
            <w:pPr>
              <w:tabs>
                <w:tab w:val="left" w:pos="9540"/>
              </w:tabs>
              <w:rPr>
                <w:rFonts w:ascii="Calibri" w:hAnsi="Calibri" w:cs="Calibri"/>
                <w:color w:val="FF0000"/>
                <w:highlight w:val="yellow"/>
              </w:rPr>
            </w:pPr>
            <w:r w:rsidRPr="009C0E01">
              <w:rPr>
                <w:rFonts w:ascii="Calibri" w:hAnsi="Calibri" w:cs="Calibri"/>
              </w:rPr>
              <w:t>p. 28</w:t>
            </w:r>
          </w:p>
        </w:tc>
        <w:tc>
          <w:tcPr>
            <w:tcW w:w="1080" w:type="dxa"/>
            <w:tcPrChange w:id="410" w:author="Fontamillas, Romelia@DSS" w:date="2020-06-11T23:37:00Z">
              <w:tcPr>
                <w:tcW w:w="1262" w:type="dxa"/>
              </w:tcPr>
            </w:tcPrChange>
          </w:tcPr>
          <w:p w14:paraId="7AAB1163" w14:textId="77777777" w:rsidR="0085716F" w:rsidRPr="00955A07" w:rsidRDefault="0085716F" w:rsidP="0085716F">
            <w:pPr>
              <w:tabs>
                <w:tab w:val="left" w:pos="9540"/>
              </w:tabs>
              <w:rPr>
                <w:rFonts w:ascii="Calibri" w:hAnsi="Calibri" w:cs="Calibri"/>
              </w:rPr>
            </w:pPr>
          </w:p>
        </w:tc>
      </w:tr>
      <w:tr w:rsidR="0085716F" w:rsidRPr="00955A07" w14:paraId="42D10F08" w14:textId="77777777" w:rsidTr="005D370D">
        <w:trPr>
          <w:trHeight w:val="144"/>
          <w:trPrChange w:id="411" w:author="Fontamillas, Romelia@DSS" w:date="2020-06-11T23:37:00Z">
            <w:trPr>
              <w:trHeight w:val="144"/>
            </w:trPr>
          </w:trPrChange>
        </w:trPr>
        <w:tc>
          <w:tcPr>
            <w:tcW w:w="7105" w:type="dxa"/>
            <w:tcPrChange w:id="412" w:author="Fontamillas, Romelia@DSS" w:date="2020-06-11T23:37:00Z">
              <w:tcPr>
                <w:tcW w:w="6858" w:type="dxa"/>
                <w:gridSpan w:val="3"/>
              </w:tcPr>
            </w:tcPrChange>
          </w:tcPr>
          <w:p w14:paraId="60727EB5" w14:textId="77777777" w:rsidR="0085716F" w:rsidRPr="00955A07" w:rsidRDefault="0085716F" w:rsidP="0085716F">
            <w:pPr>
              <w:tabs>
                <w:tab w:val="left" w:pos="9540"/>
              </w:tabs>
              <w:rPr>
                <w:rFonts w:ascii="Calibri" w:hAnsi="Calibri" w:cs="Calibri"/>
              </w:rPr>
            </w:pPr>
            <w:r w:rsidRPr="00955A07">
              <w:rPr>
                <w:rFonts w:ascii="Calibri" w:hAnsi="Calibri" w:cs="Calibri"/>
              </w:rPr>
              <w:t>County Licensing: Description of agency roles and responsibilities for licensing of foster family homes</w:t>
            </w:r>
          </w:p>
        </w:tc>
        <w:tc>
          <w:tcPr>
            <w:tcW w:w="1350" w:type="dxa"/>
            <w:tcPrChange w:id="413" w:author="Fontamillas, Romelia@DSS" w:date="2020-06-11T23:37:00Z">
              <w:tcPr>
                <w:tcW w:w="1367" w:type="dxa"/>
              </w:tcPr>
            </w:tcPrChange>
          </w:tcPr>
          <w:p w14:paraId="2373E1FD" w14:textId="77777777" w:rsidR="0085716F" w:rsidRPr="00DD2FFB" w:rsidRDefault="0085716F" w:rsidP="0085716F">
            <w:pPr>
              <w:tabs>
                <w:tab w:val="left" w:pos="9540"/>
              </w:tabs>
              <w:rPr>
                <w:rFonts w:ascii="Calibri" w:hAnsi="Calibri" w:cs="Calibri"/>
                <w:color w:val="FF0000"/>
                <w:highlight w:val="yellow"/>
              </w:rPr>
            </w:pPr>
            <w:r w:rsidRPr="009C0E01">
              <w:rPr>
                <w:rFonts w:ascii="Calibri" w:hAnsi="Calibri" w:cs="Calibri"/>
              </w:rPr>
              <w:t>p. 28</w:t>
            </w:r>
          </w:p>
        </w:tc>
        <w:tc>
          <w:tcPr>
            <w:tcW w:w="1080" w:type="dxa"/>
            <w:tcPrChange w:id="414" w:author="Fontamillas, Romelia@DSS" w:date="2020-06-11T23:37:00Z">
              <w:tcPr>
                <w:tcW w:w="1262" w:type="dxa"/>
              </w:tcPr>
            </w:tcPrChange>
          </w:tcPr>
          <w:p w14:paraId="2FB16088" w14:textId="77777777" w:rsidR="0085716F" w:rsidRPr="00955A07" w:rsidRDefault="0085716F" w:rsidP="0085716F">
            <w:pPr>
              <w:tabs>
                <w:tab w:val="left" w:pos="9540"/>
              </w:tabs>
              <w:rPr>
                <w:rFonts w:ascii="Calibri" w:hAnsi="Calibri" w:cs="Calibri"/>
              </w:rPr>
            </w:pPr>
          </w:p>
        </w:tc>
      </w:tr>
      <w:tr w:rsidR="0085716F" w:rsidRPr="00955A07" w14:paraId="05F8C4FD" w14:textId="77777777" w:rsidTr="005D370D">
        <w:trPr>
          <w:trHeight w:val="144"/>
          <w:trPrChange w:id="415" w:author="Fontamillas, Romelia@DSS" w:date="2020-06-11T23:37:00Z">
            <w:trPr>
              <w:trHeight w:val="144"/>
            </w:trPr>
          </w:trPrChange>
        </w:trPr>
        <w:tc>
          <w:tcPr>
            <w:tcW w:w="7105" w:type="dxa"/>
            <w:tcPrChange w:id="416" w:author="Fontamillas, Romelia@DSS" w:date="2020-06-11T23:37:00Z">
              <w:tcPr>
                <w:tcW w:w="6858" w:type="dxa"/>
                <w:gridSpan w:val="3"/>
              </w:tcPr>
            </w:tcPrChange>
          </w:tcPr>
          <w:p w14:paraId="693A86A3" w14:textId="77777777" w:rsidR="0085716F" w:rsidRPr="00955A07" w:rsidRDefault="0085716F" w:rsidP="0085716F">
            <w:pPr>
              <w:tabs>
                <w:tab w:val="left" w:pos="9540"/>
              </w:tabs>
              <w:rPr>
                <w:rFonts w:ascii="Calibri" w:hAnsi="Calibri" w:cs="Calibri"/>
              </w:rPr>
            </w:pPr>
            <w:r w:rsidRPr="00955A07">
              <w:rPr>
                <w:rFonts w:ascii="Calibri" w:hAnsi="Calibri" w:cs="Calibri"/>
              </w:rPr>
              <w:t>County Adoptions: Description of whether the county provides direct adoption services or if services are provided by a CDSS Adoptions District Office or another agency</w:t>
            </w:r>
          </w:p>
        </w:tc>
        <w:tc>
          <w:tcPr>
            <w:tcW w:w="1350" w:type="dxa"/>
            <w:tcPrChange w:id="417" w:author="Fontamillas, Romelia@DSS" w:date="2020-06-11T23:37:00Z">
              <w:tcPr>
                <w:tcW w:w="1367" w:type="dxa"/>
              </w:tcPr>
            </w:tcPrChange>
          </w:tcPr>
          <w:p w14:paraId="054C082A" w14:textId="77777777" w:rsidR="0085716F" w:rsidRPr="00DD2FFB" w:rsidRDefault="0085716F" w:rsidP="0085716F">
            <w:pPr>
              <w:tabs>
                <w:tab w:val="left" w:pos="9540"/>
              </w:tabs>
              <w:rPr>
                <w:rFonts w:ascii="Calibri" w:hAnsi="Calibri" w:cs="Calibri"/>
                <w:color w:val="FF0000"/>
                <w:highlight w:val="yellow"/>
              </w:rPr>
            </w:pPr>
            <w:r w:rsidRPr="009C0E01">
              <w:rPr>
                <w:rFonts w:ascii="Calibri" w:hAnsi="Calibri" w:cs="Calibri"/>
              </w:rPr>
              <w:t>p. 28</w:t>
            </w:r>
          </w:p>
        </w:tc>
        <w:tc>
          <w:tcPr>
            <w:tcW w:w="1080" w:type="dxa"/>
            <w:tcPrChange w:id="418" w:author="Fontamillas, Romelia@DSS" w:date="2020-06-11T23:37:00Z">
              <w:tcPr>
                <w:tcW w:w="1262" w:type="dxa"/>
              </w:tcPr>
            </w:tcPrChange>
          </w:tcPr>
          <w:p w14:paraId="50E1EAC7" w14:textId="77777777" w:rsidR="0085716F" w:rsidRPr="00955A07" w:rsidRDefault="0085716F" w:rsidP="0085716F">
            <w:pPr>
              <w:tabs>
                <w:tab w:val="left" w:pos="9540"/>
              </w:tabs>
              <w:rPr>
                <w:rFonts w:ascii="Calibri" w:hAnsi="Calibri" w:cs="Calibri"/>
              </w:rPr>
            </w:pPr>
          </w:p>
        </w:tc>
      </w:tr>
    </w:tbl>
    <w:p w14:paraId="5F48C528" w14:textId="77777777" w:rsidR="005D370D" w:rsidRDefault="005D370D" w:rsidP="0085716F">
      <w:pPr>
        <w:tabs>
          <w:tab w:val="left" w:pos="9540"/>
        </w:tabs>
      </w:pPr>
    </w:p>
    <w:tbl>
      <w:tblPr>
        <w:tblStyle w:val="TableGrid"/>
        <w:tblW w:w="9535" w:type="dxa"/>
        <w:tblInd w:w="360" w:type="dxa"/>
        <w:tblLayout w:type="fixed"/>
        <w:tblLook w:val="04A0" w:firstRow="1" w:lastRow="0" w:firstColumn="1" w:lastColumn="0" w:noHBand="0" w:noVBand="1"/>
        <w:tblPrChange w:id="419"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420">
          <w:tblGrid>
            <w:gridCol w:w="3162"/>
            <w:gridCol w:w="3162"/>
            <w:gridCol w:w="534"/>
            <w:gridCol w:w="1367"/>
            <w:gridCol w:w="1262"/>
          </w:tblGrid>
        </w:tblGridChange>
      </w:tblGrid>
      <w:tr w:rsidR="005D370D" w:rsidRPr="00955A07" w14:paraId="15E68839" w14:textId="77777777" w:rsidTr="00D90595">
        <w:trPr>
          <w:trHeight w:val="144"/>
          <w:tblHeader/>
          <w:trPrChange w:id="421" w:author="Fontamillas, Romelia@DSS" w:date="2020-06-11T23:37:00Z">
            <w:trPr>
              <w:trHeight w:val="144"/>
            </w:trPr>
          </w:trPrChange>
        </w:trPr>
        <w:tc>
          <w:tcPr>
            <w:tcW w:w="7105" w:type="dxa"/>
            <w:shd w:val="clear" w:color="auto" w:fill="D9D9D9" w:themeFill="background1" w:themeFillShade="D9"/>
            <w:tcPrChange w:id="422" w:author="Fontamillas, Romelia@DSS" w:date="2020-06-11T23:37:00Z">
              <w:tcPr>
                <w:tcW w:w="3162" w:type="dxa"/>
                <w:shd w:val="clear" w:color="auto" w:fill="D9D9D9" w:themeFill="background1" w:themeFillShade="D9"/>
              </w:tcPr>
            </w:tcPrChange>
          </w:tcPr>
          <w:p w14:paraId="68D2454E" w14:textId="77777777" w:rsidR="005D370D" w:rsidRPr="009C0E01" w:rsidRDefault="005D370D" w:rsidP="0085716F">
            <w:pPr>
              <w:pStyle w:val="ListParagraph"/>
              <w:numPr>
                <w:ilvl w:val="0"/>
                <w:numId w:val="22"/>
              </w:numPr>
              <w:tabs>
                <w:tab w:val="left" w:pos="9540"/>
              </w:tabs>
              <w:rPr>
                <w:rFonts w:ascii="Calibri" w:hAnsi="Calibri" w:cs="Calibri"/>
              </w:rPr>
            </w:pPr>
            <w:r w:rsidRPr="009C0E01">
              <w:rPr>
                <w:rFonts w:ascii="Calibri" w:hAnsi="Calibri" w:cs="Calibri"/>
                <w:i/>
              </w:rPr>
              <w:t>Other County Programs</w:t>
            </w:r>
          </w:p>
        </w:tc>
        <w:tc>
          <w:tcPr>
            <w:tcW w:w="1350" w:type="dxa"/>
            <w:shd w:val="clear" w:color="auto" w:fill="D9D9D9" w:themeFill="background1" w:themeFillShade="D9"/>
            <w:tcPrChange w:id="423" w:author="Fontamillas, Romelia@DSS" w:date="2020-06-11T23:37:00Z">
              <w:tcPr>
                <w:tcW w:w="3162" w:type="dxa"/>
                <w:shd w:val="clear" w:color="auto" w:fill="D9D9D9" w:themeFill="background1" w:themeFillShade="D9"/>
              </w:tcPr>
            </w:tcPrChange>
          </w:tcPr>
          <w:p w14:paraId="65B9ACA2" w14:textId="77777777" w:rsidR="005D370D" w:rsidRPr="009C0E01" w:rsidRDefault="005D370D" w:rsidP="0085716F">
            <w:pPr>
              <w:pStyle w:val="ListParagraph"/>
              <w:tabs>
                <w:tab w:val="left" w:pos="9540"/>
              </w:tabs>
              <w:ind w:left="470"/>
              <w:rPr>
                <w:rFonts w:ascii="Calibri" w:hAnsi="Calibri" w:cs="Calibri"/>
              </w:rPr>
              <w:pPrChange w:id="424" w:author="Fontamillas, Romelia@DSS" w:date="2020-06-11T23:33:00Z">
                <w:pPr>
                  <w:pStyle w:val="ListParagraph"/>
                  <w:numPr>
                    <w:numId w:val="22"/>
                  </w:numPr>
                  <w:ind w:left="470" w:hanging="360"/>
                </w:pPr>
              </w:pPrChange>
            </w:pPr>
          </w:p>
        </w:tc>
        <w:tc>
          <w:tcPr>
            <w:tcW w:w="1080" w:type="dxa"/>
            <w:shd w:val="clear" w:color="auto" w:fill="D9D9D9" w:themeFill="background1" w:themeFillShade="D9"/>
            <w:tcPrChange w:id="425" w:author="Fontamillas, Romelia@DSS" w:date="2020-06-11T23:37:00Z">
              <w:tcPr>
                <w:tcW w:w="3163" w:type="dxa"/>
                <w:gridSpan w:val="3"/>
                <w:shd w:val="clear" w:color="auto" w:fill="D9D9D9" w:themeFill="background1" w:themeFillShade="D9"/>
              </w:tcPr>
            </w:tcPrChange>
          </w:tcPr>
          <w:p w14:paraId="33A9D895" w14:textId="5E547325" w:rsidR="005D370D" w:rsidRPr="009C0E01" w:rsidRDefault="005D370D" w:rsidP="0085716F">
            <w:pPr>
              <w:pStyle w:val="ListParagraph"/>
              <w:tabs>
                <w:tab w:val="left" w:pos="9540"/>
              </w:tabs>
              <w:ind w:left="470"/>
              <w:rPr>
                <w:rFonts w:ascii="Calibri" w:hAnsi="Calibri" w:cs="Calibri"/>
              </w:rPr>
              <w:pPrChange w:id="426" w:author="Fontamillas, Romelia@DSS" w:date="2020-06-11T23:33:00Z">
                <w:pPr>
                  <w:pStyle w:val="ListParagraph"/>
                  <w:numPr>
                    <w:numId w:val="22"/>
                  </w:numPr>
                  <w:ind w:left="470" w:hanging="360"/>
                </w:pPr>
              </w:pPrChange>
            </w:pPr>
          </w:p>
        </w:tc>
      </w:tr>
      <w:tr w:rsidR="0085716F" w:rsidRPr="00955A07" w14:paraId="794ABDFF" w14:textId="77777777" w:rsidTr="005D370D">
        <w:trPr>
          <w:trHeight w:val="144"/>
          <w:trPrChange w:id="427" w:author="Fontamillas, Romelia@DSS" w:date="2020-06-11T23:37:00Z">
            <w:trPr>
              <w:trHeight w:val="144"/>
            </w:trPr>
          </w:trPrChange>
        </w:trPr>
        <w:tc>
          <w:tcPr>
            <w:tcW w:w="7105" w:type="dxa"/>
            <w:tcPrChange w:id="428" w:author="Fontamillas, Romelia@DSS" w:date="2020-06-11T23:37:00Z">
              <w:tcPr>
                <w:tcW w:w="3162" w:type="dxa"/>
              </w:tcPr>
            </w:tcPrChange>
          </w:tcPr>
          <w:p w14:paraId="09D0D9C5" w14:textId="77777777" w:rsidR="0085716F" w:rsidRPr="009C0E01" w:rsidRDefault="0085716F" w:rsidP="0085716F">
            <w:pPr>
              <w:tabs>
                <w:tab w:val="left" w:pos="9540"/>
              </w:tabs>
              <w:rPr>
                <w:rFonts w:ascii="Calibri" w:hAnsi="Calibri" w:cs="Calibri"/>
              </w:rPr>
            </w:pPr>
            <w:r w:rsidRPr="009C0E01">
              <w:rPr>
                <w:rFonts w:ascii="Calibri" w:hAnsi="Calibri" w:cs="Calibri"/>
              </w:rPr>
              <w:t>Description and impact of the relationship of the agencies below to Child Welfare and/or Probation Placement Agencies:</w:t>
            </w:r>
          </w:p>
        </w:tc>
        <w:tc>
          <w:tcPr>
            <w:tcW w:w="1350" w:type="dxa"/>
            <w:tcPrChange w:id="429" w:author="Fontamillas, Romelia@DSS" w:date="2020-06-11T23:37:00Z">
              <w:tcPr>
                <w:tcW w:w="3162" w:type="dxa"/>
              </w:tcPr>
            </w:tcPrChange>
          </w:tcPr>
          <w:p w14:paraId="2C3F1ED4" w14:textId="7F2E06B5" w:rsidR="0085716F" w:rsidRPr="009C0E01" w:rsidRDefault="0085716F" w:rsidP="0085716F">
            <w:pPr>
              <w:tabs>
                <w:tab w:val="left" w:pos="9540"/>
              </w:tabs>
              <w:rPr>
                <w:rFonts w:ascii="Calibri" w:hAnsi="Calibri" w:cs="Calibri"/>
              </w:rPr>
            </w:pPr>
            <w:r w:rsidRPr="00AC22D1">
              <w:rPr>
                <w:rFonts w:ascii="Calibri" w:hAnsi="Calibri" w:cs="Calibri"/>
              </w:rPr>
              <w:t>Location in Instruction Manual</w:t>
            </w:r>
          </w:p>
        </w:tc>
        <w:tc>
          <w:tcPr>
            <w:tcW w:w="1080" w:type="dxa"/>
            <w:tcPrChange w:id="430" w:author="Fontamillas, Romelia@DSS" w:date="2020-06-11T23:37:00Z">
              <w:tcPr>
                <w:tcW w:w="3163" w:type="dxa"/>
                <w:gridSpan w:val="3"/>
              </w:tcPr>
            </w:tcPrChange>
          </w:tcPr>
          <w:p w14:paraId="4804C01C" w14:textId="23C43ADA" w:rsidR="0085716F" w:rsidRPr="009C0E01" w:rsidRDefault="0085716F" w:rsidP="0085716F">
            <w:pPr>
              <w:tabs>
                <w:tab w:val="left" w:pos="9540"/>
              </w:tabs>
              <w:rPr>
                <w:rFonts w:ascii="Calibri" w:hAnsi="Calibri" w:cs="Calibri"/>
              </w:rPr>
            </w:pPr>
            <w:r w:rsidRPr="00955A07">
              <w:rPr>
                <w:rFonts w:ascii="Calibri" w:hAnsi="Calibri" w:cs="Calibri"/>
              </w:rPr>
              <w:t>Location in CSA (Page #)</w:t>
            </w:r>
          </w:p>
        </w:tc>
      </w:tr>
      <w:tr w:rsidR="0085716F" w:rsidRPr="00955A07" w14:paraId="1F232A0A" w14:textId="77777777" w:rsidTr="005D370D">
        <w:trPr>
          <w:trHeight w:val="144"/>
          <w:trPrChange w:id="431" w:author="Fontamillas, Romelia@DSS" w:date="2020-06-11T23:37:00Z">
            <w:trPr>
              <w:trHeight w:val="144"/>
            </w:trPr>
          </w:trPrChange>
        </w:trPr>
        <w:tc>
          <w:tcPr>
            <w:tcW w:w="7105" w:type="dxa"/>
            <w:tcPrChange w:id="432" w:author="Fontamillas, Romelia@DSS" w:date="2020-06-11T23:37:00Z">
              <w:tcPr>
                <w:tcW w:w="6858" w:type="dxa"/>
                <w:gridSpan w:val="3"/>
              </w:tcPr>
            </w:tcPrChange>
          </w:tcPr>
          <w:p w14:paraId="4367D8F2" w14:textId="77777777" w:rsidR="0085716F" w:rsidRPr="00955A07" w:rsidRDefault="0085716F" w:rsidP="0085716F">
            <w:pPr>
              <w:pStyle w:val="ListParagraph"/>
              <w:numPr>
                <w:ilvl w:val="0"/>
                <w:numId w:val="9"/>
              </w:numPr>
              <w:tabs>
                <w:tab w:val="left" w:pos="9540"/>
              </w:tabs>
              <w:ind w:left="720"/>
              <w:rPr>
                <w:rFonts w:ascii="Calibri" w:hAnsi="Calibri" w:cs="Calibri"/>
              </w:rPr>
            </w:pPr>
            <w:r w:rsidRPr="00955A07">
              <w:rPr>
                <w:rFonts w:ascii="Calibri" w:hAnsi="Calibri" w:cs="Calibri"/>
              </w:rPr>
              <w:t xml:space="preserve">CalWORKs </w:t>
            </w:r>
          </w:p>
        </w:tc>
        <w:tc>
          <w:tcPr>
            <w:tcW w:w="1350" w:type="dxa"/>
            <w:tcPrChange w:id="433" w:author="Fontamillas, Romelia@DSS" w:date="2020-06-11T23:37:00Z">
              <w:tcPr>
                <w:tcW w:w="1367" w:type="dxa"/>
              </w:tcPr>
            </w:tcPrChange>
          </w:tcPr>
          <w:p w14:paraId="01FA98C1" w14:textId="77777777" w:rsidR="0085716F" w:rsidRPr="009C0E01" w:rsidRDefault="0085716F" w:rsidP="0085716F">
            <w:pPr>
              <w:tabs>
                <w:tab w:val="left" w:pos="9540"/>
              </w:tabs>
              <w:rPr>
                <w:rFonts w:ascii="Calibri" w:hAnsi="Calibri" w:cs="Calibri"/>
              </w:rPr>
            </w:pPr>
            <w:r w:rsidRPr="009C0E01">
              <w:rPr>
                <w:rFonts w:ascii="Calibri" w:hAnsi="Calibri" w:cs="Calibri"/>
              </w:rPr>
              <w:t>p. 28</w:t>
            </w:r>
          </w:p>
        </w:tc>
        <w:tc>
          <w:tcPr>
            <w:tcW w:w="1080" w:type="dxa"/>
            <w:tcPrChange w:id="434" w:author="Fontamillas, Romelia@DSS" w:date="2020-06-11T23:37:00Z">
              <w:tcPr>
                <w:tcW w:w="1262" w:type="dxa"/>
              </w:tcPr>
            </w:tcPrChange>
          </w:tcPr>
          <w:p w14:paraId="05C2D99E" w14:textId="77777777" w:rsidR="0085716F" w:rsidRPr="00955A07" w:rsidRDefault="0085716F" w:rsidP="0085716F">
            <w:pPr>
              <w:tabs>
                <w:tab w:val="left" w:pos="9540"/>
              </w:tabs>
              <w:rPr>
                <w:rFonts w:ascii="Calibri" w:hAnsi="Calibri" w:cs="Calibri"/>
              </w:rPr>
            </w:pPr>
          </w:p>
        </w:tc>
      </w:tr>
      <w:tr w:rsidR="0085716F" w:rsidRPr="00955A07" w14:paraId="7D5EEFB1" w14:textId="77777777" w:rsidTr="005D370D">
        <w:trPr>
          <w:trHeight w:val="144"/>
          <w:trPrChange w:id="435" w:author="Fontamillas, Romelia@DSS" w:date="2020-06-11T23:37:00Z">
            <w:trPr>
              <w:trHeight w:val="144"/>
            </w:trPr>
          </w:trPrChange>
        </w:trPr>
        <w:tc>
          <w:tcPr>
            <w:tcW w:w="7105" w:type="dxa"/>
            <w:tcPrChange w:id="436" w:author="Fontamillas, Romelia@DSS" w:date="2020-06-11T23:37:00Z">
              <w:tcPr>
                <w:tcW w:w="6858" w:type="dxa"/>
                <w:gridSpan w:val="3"/>
              </w:tcPr>
            </w:tcPrChange>
          </w:tcPr>
          <w:p w14:paraId="23108F7A" w14:textId="77777777" w:rsidR="0085716F" w:rsidRPr="00955A07" w:rsidRDefault="0085716F" w:rsidP="0085716F">
            <w:pPr>
              <w:pStyle w:val="ListParagraph"/>
              <w:numPr>
                <w:ilvl w:val="0"/>
                <w:numId w:val="9"/>
              </w:numPr>
              <w:tabs>
                <w:tab w:val="left" w:pos="9540"/>
              </w:tabs>
              <w:ind w:left="720"/>
              <w:rPr>
                <w:rFonts w:ascii="Calibri" w:hAnsi="Calibri" w:cs="Calibri"/>
              </w:rPr>
            </w:pPr>
            <w:r w:rsidRPr="00955A07">
              <w:rPr>
                <w:rFonts w:ascii="Calibri" w:hAnsi="Calibri" w:cs="Calibri"/>
              </w:rPr>
              <w:t xml:space="preserve">Public Health </w:t>
            </w:r>
          </w:p>
        </w:tc>
        <w:tc>
          <w:tcPr>
            <w:tcW w:w="1350" w:type="dxa"/>
            <w:tcPrChange w:id="437" w:author="Fontamillas, Romelia@DSS" w:date="2020-06-11T23:37:00Z">
              <w:tcPr>
                <w:tcW w:w="1367" w:type="dxa"/>
              </w:tcPr>
            </w:tcPrChange>
          </w:tcPr>
          <w:p w14:paraId="4D5CFB59" w14:textId="77777777" w:rsidR="0085716F" w:rsidRPr="009C0E01" w:rsidRDefault="0085716F" w:rsidP="0085716F">
            <w:pPr>
              <w:tabs>
                <w:tab w:val="left" w:pos="9540"/>
              </w:tabs>
              <w:rPr>
                <w:rFonts w:ascii="Calibri" w:hAnsi="Calibri" w:cs="Calibri"/>
              </w:rPr>
            </w:pPr>
            <w:r w:rsidRPr="009C0E01">
              <w:rPr>
                <w:rFonts w:ascii="Calibri" w:hAnsi="Calibri" w:cs="Calibri"/>
              </w:rPr>
              <w:t>p. 28</w:t>
            </w:r>
          </w:p>
        </w:tc>
        <w:tc>
          <w:tcPr>
            <w:tcW w:w="1080" w:type="dxa"/>
            <w:tcPrChange w:id="438" w:author="Fontamillas, Romelia@DSS" w:date="2020-06-11T23:37:00Z">
              <w:tcPr>
                <w:tcW w:w="1262" w:type="dxa"/>
              </w:tcPr>
            </w:tcPrChange>
          </w:tcPr>
          <w:p w14:paraId="03235420" w14:textId="77777777" w:rsidR="0085716F" w:rsidRPr="00955A07" w:rsidRDefault="0085716F" w:rsidP="0085716F">
            <w:pPr>
              <w:tabs>
                <w:tab w:val="left" w:pos="9540"/>
              </w:tabs>
              <w:rPr>
                <w:rFonts w:ascii="Calibri" w:hAnsi="Calibri" w:cs="Calibri"/>
              </w:rPr>
            </w:pPr>
          </w:p>
        </w:tc>
      </w:tr>
      <w:tr w:rsidR="0085716F" w:rsidRPr="00955A07" w14:paraId="1F1C64CA" w14:textId="77777777" w:rsidTr="005D370D">
        <w:trPr>
          <w:trHeight w:val="144"/>
          <w:trPrChange w:id="439" w:author="Fontamillas, Romelia@DSS" w:date="2020-06-11T23:37:00Z">
            <w:trPr>
              <w:trHeight w:val="144"/>
            </w:trPr>
          </w:trPrChange>
        </w:trPr>
        <w:tc>
          <w:tcPr>
            <w:tcW w:w="7105" w:type="dxa"/>
            <w:tcPrChange w:id="440" w:author="Fontamillas, Romelia@DSS" w:date="2020-06-11T23:37:00Z">
              <w:tcPr>
                <w:tcW w:w="6858" w:type="dxa"/>
                <w:gridSpan w:val="3"/>
              </w:tcPr>
            </w:tcPrChange>
          </w:tcPr>
          <w:p w14:paraId="3E1E4F9E" w14:textId="77777777" w:rsidR="0085716F" w:rsidRPr="00955A07" w:rsidRDefault="0085716F" w:rsidP="0085716F">
            <w:pPr>
              <w:pStyle w:val="ListParagraph"/>
              <w:numPr>
                <w:ilvl w:val="0"/>
                <w:numId w:val="9"/>
              </w:numPr>
              <w:tabs>
                <w:tab w:val="left" w:pos="9540"/>
              </w:tabs>
              <w:ind w:left="720"/>
              <w:rPr>
                <w:rFonts w:ascii="Calibri" w:hAnsi="Calibri" w:cs="Calibri"/>
              </w:rPr>
            </w:pPr>
            <w:r w:rsidRPr="00955A07">
              <w:rPr>
                <w:rFonts w:ascii="Calibri" w:hAnsi="Calibri" w:cs="Calibri"/>
              </w:rPr>
              <w:t xml:space="preserve">Alcohol and Drug Treatment </w:t>
            </w:r>
          </w:p>
        </w:tc>
        <w:tc>
          <w:tcPr>
            <w:tcW w:w="1350" w:type="dxa"/>
            <w:tcPrChange w:id="441" w:author="Fontamillas, Romelia@DSS" w:date="2020-06-11T23:37:00Z">
              <w:tcPr>
                <w:tcW w:w="1367" w:type="dxa"/>
              </w:tcPr>
            </w:tcPrChange>
          </w:tcPr>
          <w:p w14:paraId="2BE1239C" w14:textId="77777777" w:rsidR="0085716F" w:rsidRPr="009C0E01" w:rsidRDefault="0085716F" w:rsidP="0085716F">
            <w:pPr>
              <w:tabs>
                <w:tab w:val="left" w:pos="9540"/>
              </w:tabs>
              <w:rPr>
                <w:rFonts w:ascii="Calibri" w:hAnsi="Calibri" w:cs="Calibri"/>
              </w:rPr>
            </w:pPr>
            <w:r w:rsidRPr="009C0E01">
              <w:rPr>
                <w:rFonts w:ascii="Calibri" w:hAnsi="Calibri" w:cs="Calibri"/>
              </w:rPr>
              <w:t>p. 28</w:t>
            </w:r>
          </w:p>
        </w:tc>
        <w:tc>
          <w:tcPr>
            <w:tcW w:w="1080" w:type="dxa"/>
            <w:tcPrChange w:id="442" w:author="Fontamillas, Romelia@DSS" w:date="2020-06-11T23:37:00Z">
              <w:tcPr>
                <w:tcW w:w="1262" w:type="dxa"/>
              </w:tcPr>
            </w:tcPrChange>
          </w:tcPr>
          <w:p w14:paraId="771FEEE3" w14:textId="77777777" w:rsidR="0085716F" w:rsidRPr="00955A07" w:rsidRDefault="0085716F" w:rsidP="0085716F">
            <w:pPr>
              <w:tabs>
                <w:tab w:val="left" w:pos="9540"/>
              </w:tabs>
              <w:rPr>
                <w:rFonts w:ascii="Calibri" w:hAnsi="Calibri" w:cs="Calibri"/>
              </w:rPr>
            </w:pPr>
          </w:p>
        </w:tc>
      </w:tr>
      <w:tr w:rsidR="0085716F" w:rsidRPr="00955A07" w14:paraId="22A5E9C3" w14:textId="77777777" w:rsidTr="005D370D">
        <w:trPr>
          <w:trHeight w:val="144"/>
          <w:trPrChange w:id="443" w:author="Fontamillas, Romelia@DSS" w:date="2020-06-11T23:37:00Z">
            <w:trPr>
              <w:trHeight w:val="144"/>
            </w:trPr>
          </w:trPrChange>
        </w:trPr>
        <w:tc>
          <w:tcPr>
            <w:tcW w:w="7105" w:type="dxa"/>
            <w:tcPrChange w:id="444" w:author="Fontamillas, Romelia@DSS" w:date="2020-06-11T23:37:00Z">
              <w:tcPr>
                <w:tcW w:w="6858" w:type="dxa"/>
                <w:gridSpan w:val="3"/>
              </w:tcPr>
            </w:tcPrChange>
          </w:tcPr>
          <w:p w14:paraId="1F5369A2" w14:textId="77777777" w:rsidR="0085716F" w:rsidRPr="00955A07" w:rsidRDefault="0085716F" w:rsidP="0085716F">
            <w:pPr>
              <w:pStyle w:val="ListParagraph"/>
              <w:numPr>
                <w:ilvl w:val="0"/>
                <w:numId w:val="9"/>
              </w:numPr>
              <w:tabs>
                <w:tab w:val="left" w:pos="9540"/>
              </w:tabs>
              <w:ind w:left="720"/>
              <w:rPr>
                <w:rFonts w:ascii="Calibri" w:hAnsi="Calibri" w:cs="Calibri"/>
              </w:rPr>
            </w:pPr>
            <w:r w:rsidRPr="00955A07">
              <w:rPr>
                <w:rFonts w:ascii="Calibri" w:hAnsi="Calibri" w:cs="Calibri"/>
              </w:rPr>
              <w:t xml:space="preserve">Mental Health </w:t>
            </w:r>
          </w:p>
        </w:tc>
        <w:tc>
          <w:tcPr>
            <w:tcW w:w="1350" w:type="dxa"/>
            <w:tcPrChange w:id="445" w:author="Fontamillas, Romelia@DSS" w:date="2020-06-11T23:37:00Z">
              <w:tcPr>
                <w:tcW w:w="1367" w:type="dxa"/>
              </w:tcPr>
            </w:tcPrChange>
          </w:tcPr>
          <w:p w14:paraId="5E0833EE" w14:textId="77777777" w:rsidR="0085716F" w:rsidRPr="009C0E01" w:rsidRDefault="0085716F" w:rsidP="0085716F">
            <w:pPr>
              <w:tabs>
                <w:tab w:val="left" w:pos="9540"/>
              </w:tabs>
              <w:rPr>
                <w:rFonts w:ascii="Calibri" w:hAnsi="Calibri" w:cs="Calibri"/>
              </w:rPr>
            </w:pPr>
            <w:r w:rsidRPr="009C0E01">
              <w:rPr>
                <w:rFonts w:ascii="Calibri" w:hAnsi="Calibri" w:cs="Calibri"/>
              </w:rPr>
              <w:t>p. 28</w:t>
            </w:r>
          </w:p>
        </w:tc>
        <w:tc>
          <w:tcPr>
            <w:tcW w:w="1080" w:type="dxa"/>
            <w:tcPrChange w:id="446" w:author="Fontamillas, Romelia@DSS" w:date="2020-06-11T23:37:00Z">
              <w:tcPr>
                <w:tcW w:w="1262" w:type="dxa"/>
              </w:tcPr>
            </w:tcPrChange>
          </w:tcPr>
          <w:p w14:paraId="7BBD279F" w14:textId="77777777" w:rsidR="0085716F" w:rsidRPr="00955A07" w:rsidRDefault="0085716F" w:rsidP="0085716F">
            <w:pPr>
              <w:tabs>
                <w:tab w:val="left" w:pos="9540"/>
              </w:tabs>
              <w:rPr>
                <w:rFonts w:ascii="Calibri" w:hAnsi="Calibri" w:cs="Calibri"/>
              </w:rPr>
            </w:pPr>
          </w:p>
        </w:tc>
      </w:tr>
      <w:tr w:rsidR="0085716F" w:rsidRPr="00955A07" w14:paraId="6200C1EC" w14:textId="77777777" w:rsidTr="005D370D">
        <w:trPr>
          <w:trHeight w:val="144"/>
          <w:trPrChange w:id="447" w:author="Fontamillas, Romelia@DSS" w:date="2020-06-11T23:37:00Z">
            <w:trPr>
              <w:trHeight w:val="144"/>
            </w:trPr>
          </w:trPrChange>
        </w:trPr>
        <w:tc>
          <w:tcPr>
            <w:tcW w:w="7105" w:type="dxa"/>
            <w:tcPrChange w:id="448" w:author="Fontamillas, Romelia@DSS" w:date="2020-06-11T23:37:00Z">
              <w:tcPr>
                <w:tcW w:w="6858" w:type="dxa"/>
                <w:gridSpan w:val="3"/>
              </w:tcPr>
            </w:tcPrChange>
          </w:tcPr>
          <w:p w14:paraId="5205A000" w14:textId="77777777" w:rsidR="0085716F" w:rsidRPr="00955A07" w:rsidRDefault="0085716F" w:rsidP="0085716F">
            <w:pPr>
              <w:pStyle w:val="ListParagraph"/>
              <w:numPr>
                <w:ilvl w:val="0"/>
                <w:numId w:val="9"/>
              </w:numPr>
              <w:tabs>
                <w:tab w:val="left" w:pos="9540"/>
              </w:tabs>
              <w:ind w:left="720"/>
              <w:rPr>
                <w:rFonts w:ascii="Calibri" w:hAnsi="Calibri" w:cs="Calibri"/>
              </w:rPr>
            </w:pPr>
            <w:r>
              <w:rPr>
                <w:rFonts w:ascii="Calibri" w:hAnsi="Calibri" w:cs="Calibri"/>
              </w:rPr>
              <w:t>Other</w:t>
            </w:r>
          </w:p>
        </w:tc>
        <w:tc>
          <w:tcPr>
            <w:tcW w:w="1350" w:type="dxa"/>
            <w:tcPrChange w:id="449" w:author="Fontamillas, Romelia@DSS" w:date="2020-06-11T23:37:00Z">
              <w:tcPr>
                <w:tcW w:w="1367" w:type="dxa"/>
              </w:tcPr>
            </w:tcPrChange>
          </w:tcPr>
          <w:p w14:paraId="3CD808C0" w14:textId="77777777" w:rsidR="0085716F" w:rsidRPr="009C0E01" w:rsidRDefault="0085716F" w:rsidP="0085716F">
            <w:pPr>
              <w:tabs>
                <w:tab w:val="left" w:pos="9540"/>
              </w:tabs>
              <w:rPr>
                <w:rFonts w:ascii="Calibri" w:hAnsi="Calibri" w:cs="Calibri"/>
              </w:rPr>
            </w:pPr>
            <w:r w:rsidRPr="009C0E01">
              <w:rPr>
                <w:rFonts w:ascii="Calibri" w:hAnsi="Calibri" w:cs="Calibri"/>
              </w:rPr>
              <w:t>p. 28</w:t>
            </w:r>
          </w:p>
        </w:tc>
        <w:tc>
          <w:tcPr>
            <w:tcW w:w="1080" w:type="dxa"/>
            <w:tcPrChange w:id="450" w:author="Fontamillas, Romelia@DSS" w:date="2020-06-11T23:37:00Z">
              <w:tcPr>
                <w:tcW w:w="1262" w:type="dxa"/>
              </w:tcPr>
            </w:tcPrChange>
          </w:tcPr>
          <w:p w14:paraId="46D4850B" w14:textId="77777777" w:rsidR="0085716F" w:rsidRPr="00955A07" w:rsidRDefault="0085716F" w:rsidP="0085716F">
            <w:pPr>
              <w:tabs>
                <w:tab w:val="left" w:pos="9540"/>
              </w:tabs>
              <w:rPr>
                <w:rFonts w:ascii="Calibri" w:hAnsi="Calibri" w:cs="Calibri"/>
              </w:rPr>
            </w:pPr>
          </w:p>
        </w:tc>
      </w:tr>
    </w:tbl>
    <w:p w14:paraId="05C06FBE" w14:textId="790874EE" w:rsidR="005D370D" w:rsidRDefault="005A1111" w:rsidP="005A1111">
      <w:pPr>
        <w:pStyle w:val="Heading2"/>
      </w:pPr>
      <w:r w:rsidRPr="009C0E01">
        <w:t>Child Welfare/Probation Placement Initiatives</w:t>
      </w:r>
    </w:p>
    <w:tbl>
      <w:tblPr>
        <w:tblStyle w:val="TableGrid"/>
        <w:tblW w:w="9535" w:type="dxa"/>
        <w:tblInd w:w="360" w:type="dxa"/>
        <w:tblLayout w:type="fixed"/>
        <w:tblLook w:val="04A0" w:firstRow="1" w:lastRow="0" w:firstColumn="1" w:lastColumn="0" w:noHBand="0" w:noVBand="1"/>
        <w:tblPrChange w:id="451"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452">
          <w:tblGrid>
            <w:gridCol w:w="3162"/>
            <w:gridCol w:w="3162"/>
            <w:gridCol w:w="534"/>
            <w:gridCol w:w="1367"/>
            <w:gridCol w:w="1262"/>
          </w:tblGrid>
        </w:tblGridChange>
      </w:tblGrid>
      <w:tr w:rsidR="0085716F" w:rsidRPr="009C0E01" w14:paraId="279432A8" w14:textId="77777777" w:rsidTr="00D90595">
        <w:trPr>
          <w:trHeight w:val="144"/>
          <w:tblHeader/>
          <w:trPrChange w:id="453" w:author="Fontamillas, Romelia@DSS" w:date="2020-06-11T23:37:00Z">
            <w:trPr>
              <w:trHeight w:val="144"/>
            </w:trPr>
          </w:trPrChange>
        </w:trPr>
        <w:tc>
          <w:tcPr>
            <w:tcW w:w="7105" w:type="dxa"/>
            <w:shd w:val="clear" w:color="auto" w:fill="BFBFBF" w:themeFill="background1" w:themeFillShade="BF"/>
            <w:tcPrChange w:id="454" w:author="Fontamillas, Romelia@DSS" w:date="2020-06-11T23:37:00Z">
              <w:tcPr>
                <w:tcW w:w="3162" w:type="dxa"/>
                <w:shd w:val="clear" w:color="auto" w:fill="BFBFBF" w:themeFill="background1" w:themeFillShade="BF"/>
              </w:tcPr>
            </w:tcPrChange>
          </w:tcPr>
          <w:p w14:paraId="7B67F27A" w14:textId="3504178E" w:rsidR="0085716F" w:rsidRPr="009C0E01" w:rsidRDefault="0085716F" w:rsidP="005A1111">
            <w:pPr>
              <w:pStyle w:val="Heading2"/>
              <w:numPr>
                <w:ilvl w:val="0"/>
                <w:numId w:val="0"/>
              </w:numPr>
              <w:ind w:left="-14"/>
              <w:outlineLvl w:val="1"/>
            </w:pPr>
          </w:p>
        </w:tc>
        <w:tc>
          <w:tcPr>
            <w:tcW w:w="1350" w:type="dxa"/>
            <w:shd w:val="clear" w:color="auto" w:fill="BFBFBF" w:themeFill="background1" w:themeFillShade="BF"/>
            <w:tcPrChange w:id="455" w:author="Fontamillas, Romelia@DSS" w:date="2020-06-11T23:37:00Z">
              <w:tcPr>
                <w:tcW w:w="3162" w:type="dxa"/>
                <w:shd w:val="clear" w:color="auto" w:fill="BFBFBF" w:themeFill="background1" w:themeFillShade="BF"/>
              </w:tcPr>
            </w:tcPrChange>
          </w:tcPr>
          <w:p w14:paraId="5DCE1F57" w14:textId="77AD681F" w:rsidR="0085716F" w:rsidRPr="009C0E01" w:rsidRDefault="0085716F" w:rsidP="0085716F">
            <w:pPr>
              <w:pStyle w:val="ListParagraph"/>
              <w:tabs>
                <w:tab w:val="left" w:pos="9540"/>
              </w:tabs>
              <w:ind w:left="0" w:hanging="14"/>
              <w:rPr>
                <w:rFonts w:ascii="Calibri" w:hAnsi="Calibri" w:cs="Calibri"/>
              </w:rPr>
              <w:pPrChange w:id="456" w:author="Fontamillas, Romelia@DSS" w:date="2020-06-11T23:34:00Z">
                <w:pPr>
                  <w:pStyle w:val="ListParagraph"/>
                  <w:numPr>
                    <w:numId w:val="17"/>
                  </w:numPr>
                  <w:ind w:left="360" w:hanging="360"/>
                </w:pPr>
              </w:pPrChange>
            </w:pPr>
            <w:r w:rsidRPr="00AC22D1">
              <w:rPr>
                <w:rFonts w:ascii="Calibri" w:hAnsi="Calibri" w:cs="Calibri"/>
              </w:rPr>
              <w:t>Location in Instruction Manual</w:t>
            </w:r>
          </w:p>
        </w:tc>
        <w:tc>
          <w:tcPr>
            <w:tcW w:w="1080" w:type="dxa"/>
            <w:shd w:val="clear" w:color="auto" w:fill="BFBFBF" w:themeFill="background1" w:themeFillShade="BF"/>
            <w:tcPrChange w:id="457" w:author="Fontamillas, Romelia@DSS" w:date="2020-06-11T23:37:00Z">
              <w:tcPr>
                <w:tcW w:w="3163" w:type="dxa"/>
                <w:gridSpan w:val="3"/>
                <w:shd w:val="clear" w:color="auto" w:fill="BFBFBF" w:themeFill="background1" w:themeFillShade="BF"/>
              </w:tcPr>
            </w:tcPrChange>
          </w:tcPr>
          <w:p w14:paraId="521C6D26" w14:textId="52805B08" w:rsidR="0085716F" w:rsidRPr="009C0E01" w:rsidRDefault="0085716F" w:rsidP="0085716F">
            <w:pPr>
              <w:pStyle w:val="ListParagraph"/>
              <w:tabs>
                <w:tab w:val="left" w:pos="9540"/>
              </w:tabs>
              <w:ind w:left="-14" w:firstLine="14"/>
              <w:rPr>
                <w:rFonts w:ascii="Calibri" w:hAnsi="Calibri" w:cs="Calibri"/>
              </w:rPr>
              <w:pPrChange w:id="458" w:author="Fontamillas, Romelia@DSS" w:date="2020-06-11T23:33:00Z">
                <w:pPr>
                  <w:pStyle w:val="ListParagraph"/>
                  <w:numPr>
                    <w:numId w:val="17"/>
                  </w:numPr>
                  <w:ind w:left="360" w:hanging="360"/>
                </w:pPr>
              </w:pPrChange>
            </w:pPr>
            <w:r w:rsidRPr="00955A07">
              <w:rPr>
                <w:rFonts w:ascii="Calibri" w:hAnsi="Calibri" w:cs="Calibri"/>
              </w:rPr>
              <w:t>Location in CSA (Page #)</w:t>
            </w:r>
          </w:p>
        </w:tc>
      </w:tr>
      <w:tr w:rsidR="0085716F" w:rsidRPr="00955A07" w14:paraId="41A1EE68" w14:textId="77777777" w:rsidTr="005D370D">
        <w:trPr>
          <w:trHeight w:val="144"/>
          <w:trPrChange w:id="459" w:author="Fontamillas, Romelia@DSS" w:date="2020-06-11T23:37:00Z">
            <w:trPr>
              <w:trHeight w:val="144"/>
            </w:trPr>
          </w:trPrChange>
        </w:trPr>
        <w:tc>
          <w:tcPr>
            <w:tcW w:w="7105" w:type="dxa"/>
            <w:tcPrChange w:id="460" w:author="Fontamillas, Romelia@DSS" w:date="2020-06-11T23:37:00Z">
              <w:tcPr>
                <w:tcW w:w="6858" w:type="dxa"/>
                <w:gridSpan w:val="3"/>
              </w:tcPr>
            </w:tcPrChange>
          </w:tcPr>
          <w:p w14:paraId="7B68276D" w14:textId="77777777" w:rsidR="0085716F" w:rsidRPr="00955A07" w:rsidRDefault="0085716F" w:rsidP="0085716F">
            <w:pPr>
              <w:tabs>
                <w:tab w:val="left" w:pos="9540"/>
              </w:tabs>
              <w:rPr>
                <w:rFonts w:ascii="Calibri" w:hAnsi="Calibri" w:cs="Calibri"/>
              </w:rPr>
            </w:pPr>
            <w:r w:rsidRPr="00955A07">
              <w:rPr>
                <w:rFonts w:ascii="Calibri" w:hAnsi="Calibri" w:cs="Calibri"/>
              </w:rPr>
              <w:t>Description of the extent to which the county has participated in and/or implemented curren</w:t>
            </w:r>
            <w:r>
              <w:rPr>
                <w:rFonts w:ascii="Calibri" w:hAnsi="Calibri" w:cs="Calibri"/>
              </w:rPr>
              <w:t>t federal or state initiatives</w:t>
            </w:r>
          </w:p>
        </w:tc>
        <w:tc>
          <w:tcPr>
            <w:tcW w:w="1350" w:type="dxa"/>
            <w:tcPrChange w:id="461" w:author="Fontamillas, Romelia@DSS" w:date="2020-06-11T23:37:00Z">
              <w:tcPr>
                <w:tcW w:w="1367" w:type="dxa"/>
              </w:tcPr>
            </w:tcPrChange>
          </w:tcPr>
          <w:p w14:paraId="65BD7CFA" w14:textId="77777777" w:rsidR="0085716F" w:rsidRPr="00DD2FFB" w:rsidRDefault="0085716F" w:rsidP="0085716F">
            <w:pPr>
              <w:tabs>
                <w:tab w:val="left" w:pos="9540"/>
              </w:tabs>
              <w:rPr>
                <w:rFonts w:ascii="Calibri" w:hAnsi="Calibri" w:cs="Calibri"/>
                <w:color w:val="FF0000"/>
                <w:highlight w:val="yellow"/>
              </w:rPr>
            </w:pPr>
            <w:r w:rsidRPr="009C0E01">
              <w:rPr>
                <w:rFonts w:ascii="Calibri" w:hAnsi="Calibri" w:cs="Calibri"/>
              </w:rPr>
              <w:t>p. 28</w:t>
            </w:r>
          </w:p>
        </w:tc>
        <w:tc>
          <w:tcPr>
            <w:tcW w:w="1080" w:type="dxa"/>
            <w:tcPrChange w:id="462" w:author="Fontamillas, Romelia@DSS" w:date="2020-06-11T23:37:00Z">
              <w:tcPr>
                <w:tcW w:w="1262" w:type="dxa"/>
              </w:tcPr>
            </w:tcPrChange>
          </w:tcPr>
          <w:p w14:paraId="317070BE" w14:textId="77777777" w:rsidR="0085716F" w:rsidRPr="00955A07" w:rsidRDefault="0085716F" w:rsidP="0085716F">
            <w:pPr>
              <w:tabs>
                <w:tab w:val="left" w:pos="9540"/>
              </w:tabs>
              <w:rPr>
                <w:rFonts w:ascii="Calibri" w:hAnsi="Calibri" w:cs="Calibri"/>
              </w:rPr>
            </w:pPr>
          </w:p>
        </w:tc>
      </w:tr>
      <w:tr w:rsidR="0085716F" w:rsidRPr="00955A07" w14:paraId="5559E463" w14:textId="77777777" w:rsidTr="005D370D">
        <w:trPr>
          <w:trHeight w:val="144"/>
          <w:trPrChange w:id="463" w:author="Fontamillas, Romelia@DSS" w:date="2020-06-11T23:37:00Z">
            <w:trPr>
              <w:trHeight w:val="144"/>
            </w:trPr>
          </w:trPrChange>
        </w:trPr>
        <w:tc>
          <w:tcPr>
            <w:tcW w:w="7105" w:type="dxa"/>
            <w:tcPrChange w:id="464" w:author="Fontamillas, Romelia@DSS" w:date="2020-06-11T23:37:00Z">
              <w:tcPr>
                <w:tcW w:w="6858" w:type="dxa"/>
                <w:gridSpan w:val="3"/>
              </w:tcPr>
            </w:tcPrChange>
          </w:tcPr>
          <w:p w14:paraId="7C43ED42" w14:textId="77777777" w:rsidR="0085716F" w:rsidRPr="00955A07" w:rsidRDefault="0085716F" w:rsidP="0085716F">
            <w:pPr>
              <w:tabs>
                <w:tab w:val="left" w:pos="9540"/>
              </w:tabs>
              <w:rPr>
                <w:rFonts w:ascii="Calibri" w:hAnsi="Calibri" w:cs="Calibri"/>
              </w:rPr>
            </w:pPr>
            <w:r w:rsidRPr="00955A07">
              <w:rPr>
                <w:rFonts w:ascii="Calibri" w:hAnsi="Calibri" w:cs="Calibri"/>
              </w:rPr>
              <w:t xml:space="preserve">Information regarding participation in </w:t>
            </w:r>
            <w:r>
              <w:rPr>
                <w:rFonts w:ascii="Calibri" w:hAnsi="Calibri" w:cs="Calibri"/>
              </w:rPr>
              <w:t xml:space="preserve">state/county waivers, corrective action plans, as well as </w:t>
            </w:r>
            <w:r w:rsidRPr="00955A07">
              <w:rPr>
                <w:rFonts w:ascii="Calibri" w:hAnsi="Calibri" w:cs="Calibri"/>
              </w:rPr>
              <w:t xml:space="preserve">current applicable lawsuits and settlement agreements, such as the </w:t>
            </w:r>
            <w:r w:rsidRPr="00955A07">
              <w:rPr>
                <w:rFonts w:ascii="Calibri" w:hAnsi="Calibri" w:cs="Calibri"/>
                <w:i/>
              </w:rPr>
              <w:t xml:space="preserve">Katie A. v </w:t>
            </w:r>
            <w:proofErr w:type="spellStart"/>
            <w:r w:rsidRPr="00955A07">
              <w:rPr>
                <w:rFonts w:ascii="Calibri" w:hAnsi="Calibri" w:cs="Calibri"/>
                <w:i/>
              </w:rPr>
              <w:t>Bonta</w:t>
            </w:r>
            <w:proofErr w:type="spellEnd"/>
            <w:r w:rsidRPr="00955A07">
              <w:rPr>
                <w:rFonts w:ascii="Calibri" w:hAnsi="Calibri" w:cs="Calibri"/>
              </w:rPr>
              <w:t xml:space="preserve"> lawsuit</w:t>
            </w:r>
          </w:p>
        </w:tc>
        <w:tc>
          <w:tcPr>
            <w:tcW w:w="1350" w:type="dxa"/>
            <w:tcPrChange w:id="465" w:author="Fontamillas, Romelia@DSS" w:date="2020-06-11T23:37:00Z">
              <w:tcPr>
                <w:tcW w:w="1367" w:type="dxa"/>
              </w:tcPr>
            </w:tcPrChange>
          </w:tcPr>
          <w:p w14:paraId="54F2093E" w14:textId="77777777" w:rsidR="0085716F" w:rsidRPr="00DD2FFB" w:rsidRDefault="0085716F" w:rsidP="0085716F">
            <w:pPr>
              <w:tabs>
                <w:tab w:val="left" w:pos="9540"/>
              </w:tabs>
              <w:rPr>
                <w:rFonts w:ascii="Calibri" w:hAnsi="Calibri" w:cs="Calibri"/>
                <w:color w:val="FF0000"/>
                <w:highlight w:val="yellow"/>
              </w:rPr>
            </w:pPr>
            <w:r w:rsidRPr="009C0E01">
              <w:rPr>
                <w:rFonts w:ascii="Calibri" w:hAnsi="Calibri" w:cs="Calibri"/>
              </w:rPr>
              <w:t>p. 28</w:t>
            </w:r>
          </w:p>
        </w:tc>
        <w:tc>
          <w:tcPr>
            <w:tcW w:w="1080" w:type="dxa"/>
            <w:tcPrChange w:id="466" w:author="Fontamillas, Romelia@DSS" w:date="2020-06-11T23:37:00Z">
              <w:tcPr>
                <w:tcW w:w="1262" w:type="dxa"/>
              </w:tcPr>
            </w:tcPrChange>
          </w:tcPr>
          <w:p w14:paraId="64596A8F" w14:textId="77777777" w:rsidR="0085716F" w:rsidRPr="00955A07" w:rsidRDefault="0085716F" w:rsidP="0085716F">
            <w:pPr>
              <w:tabs>
                <w:tab w:val="left" w:pos="9540"/>
              </w:tabs>
              <w:rPr>
                <w:rFonts w:ascii="Calibri" w:hAnsi="Calibri" w:cs="Calibri"/>
              </w:rPr>
            </w:pPr>
          </w:p>
        </w:tc>
      </w:tr>
      <w:tr w:rsidR="0085716F" w:rsidRPr="00955A07" w14:paraId="2E1CFA9B" w14:textId="77777777" w:rsidTr="005D370D">
        <w:trPr>
          <w:trHeight w:val="144"/>
          <w:trPrChange w:id="467" w:author="Fontamillas, Romelia@DSS" w:date="2020-06-11T23:37:00Z">
            <w:trPr>
              <w:trHeight w:val="144"/>
            </w:trPr>
          </w:trPrChange>
        </w:trPr>
        <w:tc>
          <w:tcPr>
            <w:tcW w:w="7105" w:type="dxa"/>
            <w:tcPrChange w:id="468" w:author="Fontamillas, Romelia@DSS" w:date="2020-06-11T23:37:00Z">
              <w:tcPr>
                <w:tcW w:w="6858" w:type="dxa"/>
                <w:gridSpan w:val="3"/>
              </w:tcPr>
            </w:tcPrChange>
          </w:tcPr>
          <w:p w14:paraId="749B8E24" w14:textId="77777777" w:rsidR="0085716F" w:rsidRPr="00955A07" w:rsidRDefault="0085716F" w:rsidP="0085716F">
            <w:pPr>
              <w:tabs>
                <w:tab w:val="left" w:pos="9540"/>
              </w:tabs>
              <w:rPr>
                <w:rFonts w:ascii="Calibri" w:hAnsi="Calibri" w:cs="Calibri"/>
              </w:rPr>
            </w:pPr>
            <w:r w:rsidRPr="00955A07">
              <w:rPr>
                <w:rFonts w:ascii="Calibri" w:hAnsi="Calibri" w:cs="Calibri"/>
              </w:rPr>
              <w:t xml:space="preserve">Information regarding how the county is contributing </w:t>
            </w:r>
            <w:r>
              <w:rPr>
                <w:rFonts w:ascii="Calibri" w:hAnsi="Calibri" w:cs="Calibri"/>
              </w:rPr>
              <w:t>to the successful achievement of California’s goals for outcomes for children and families</w:t>
            </w:r>
          </w:p>
        </w:tc>
        <w:tc>
          <w:tcPr>
            <w:tcW w:w="1350" w:type="dxa"/>
            <w:tcPrChange w:id="469" w:author="Fontamillas, Romelia@DSS" w:date="2020-06-11T23:37:00Z">
              <w:tcPr>
                <w:tcW w:w="1367" w:type="dxa"/>
              </w:tcPr>
            </w:tcPrChange>
          </w:tcPr>
          <w:p w14:paraId="0EA8F5AA" w14:textId="77777777" w:rsidR="0085716F" w:rsidRPr="00DD2FFB" w:rsidRDefault="0085716F" w:rsidP="0085716F">
            <w:pPr>
              <w:tabs>
                <w:tab w:val="left" w:pos="9540"/>
              </w:tabs>
              <w:rPr>
                <w:rFonts w:ascii="Calibri" w:hAnsi="Calibri" w:cs="Calibri"/>
                <w:color w:val="FF0000"/>
                <w:highlight w:val="yellow"/>
              </w:rPr>
            </w:pPr>
            <w:r w:rsidRPr="009C0E01">
              <w:rPr>
                <w:rFonts w:ascii="Calibri" w:hAnsi="Calibri" w:cs="Calibri"/>
              </w:rPr>
              <w:t>p. 28</w:t>
            </w:r>
          </w:p>
        </w:tc>
        <w:tc>
          <w:tcPr>
            <w:tcW w:w="1080" w:type="dxa"/>
            <w:tcPrChange w:id="470" w:author="Fontamillas, Romelia@DSS" w:date="2020-06-11T23:37:00Z">
              <w:tcPr>
                <w:tcW w:w="1262" w:type="dxa"/>
              </w:tcPr>
            </w:tcPrChange>
          </w:tcPr>
          <w:p w14:paraId="02E53488" w14:textId="77777777" w:rsidR="0085716F" w:rsidRPr="00955A07" w:rsidRDefault="0085716F" w:rsidP="0085716F">
            <w:pPr>
              <w:tabs>
                <w:tab w:val="left" w:pos="9540"/>
              </w:tabs>
              <w:rPr>
                <w:rFonts w:ascii="Calibri" w:hAnsi="Calibri" w:cs="Calibri"/>
              </w:rPr>
            </w:pPr>
          </w:p>
        </w:tc>
      </w:tr>
    </w:tbl>
    <w:p w14:paraId="428B8831" w14:textId="1C2A7192" w:rsidR="005D370D" w:rsidRDefault="005A1111" w:rsidP="005A1111">
      <w:pPr>
        <w:pStyle w:val="Heading2"/>
      </w:pPr>
      <w:r w:rsidRPr="009C0E01">
        <w:t>Board of Supervisors (BOS) Designated Commission, Board or Bodies</w:t>
      </w:r>
    </w:p>
    <w:tbl>
      <w:tblPr>
        <w:tblStyle w:val="TableGrid"/>
        <w:tblW w:w="9535" w:type="dxa"/>
        <w:tblInd w:w="360" w:type="dxa"/>
        <w:tblLayout w:type="fixed"/>
        <w:tblLook w:val="04A0" w:firstRow="1" w:lastRow="0" w:firstColumn="1" w:lastColumn="0" w:noHBand="0" w:noVBand="1"/>
        <w:tblPrChange w:id="471"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472">
          <w:tblGrid>
            <w:gridCol w:w="3162"/>
            <w:gridCol w:w="3162"/>
            <w:gridCol w:w="534"/>
            <w:gridCol w:w="1367"/>
            <w:gridCol w:w="1262"/>
          </w:tblGrid>
        </w:tblGridChange>
      </w:tblGrid>
      <w:tr w:rsidR="0085716F" w:rsidRPr="00955A07" w14:paraId="71446ACE" w14:textId="77777777" w:rsidTr="00D90595">
        <w:trPr>
          <w:trHeight w:val="144"/>
          <w:tblHeader/>
          <w:trPrChange w:id="473" w:author="Fontamillas, Romelia@DSS" w:date="2020-06-11T23:37:00Z">
            <w:trPr>
              <w:trHeight w:val="144"/>
            </w:trPr>
          </w:trPrChange>
        </w:trPr>
        <w:tc>
          <w:tcPr>
            <w:tcW w:w="7105" w:type="dxa"/>
            <w:shd w:val="clear" w:color="auto" w:fill="BFBFBF" w:themeFill="background1" w:themeFillShade="BF"/>
            <w:tcPrChange w:id="474" w:author="Fontamillas, Romelia@DSS" w:date="2020-06-11T23:37:00Z">
              <w:tcPr>
                <w:tcW w:w="3162" w:type="dxa"/>
                <w:shd w:val="clear" w:color="auto" w:fill="BFBFBF" w:themeFill="background1" w:themeFillShade="BF"/>
              </w:tcPr>
            </w:tcPrChange>
          </w:tcPr>
          <w:p w14:paraId="6CDE11CF" w14:textId="349A3D32" w:rsidR="0085716F" w:rsidRPr="009C0E01" w:rsidRDefault="0085716F" w:rsidP="005A1111">
            <w:pPr>
              <w:pStyle w:val="Heading2"/>
              <w:numPr>
                <w:ilvl w:val="0"/>
                <w:numId w:val="0"/>
              </w:numPr>
              <w:ind w:left="346"/>
              <w:outlineLvl w:val="1"/>
            </w:pPr>
          </w:p>
        </w:tc>
        <w:tc>
          <w:tcPr>
            <w:tcW w:w="1350" w:type="dxa"/>
            <w:shd w:val="clear" w:color="auto" w:fill="BFBFBF" w:themeFill="background1" w:themeFillShade="BF"/>
            <w:tcPrChange w:id="475" w:author="Fontamillas, Romelia@DSS" w:date="2020-06-11T23:37:00Z">
              <w:tcPr>
                <w:tcW w:w="3162" w:type="dxa"/>
                <w:shd w:val="clear" w:color="auto" w:fill="BFBFBF" w:themeFill="background1" w:themeFillShade="BF"/>
              </w:tcPr>
            </w:tcPrChange>
          </w:tcPr>
          <w:p w14:paraId="1E5E1B7A" w14:textId="26B70EB0" w:rsidR="0085716F" w:rsidRPr="009C0E01" w:rsidRDefault="0085716F" w:rsidP="0085716F">
            <w:pPr>
              <w:pStyle w:val="ListParagraph"/>
              <w:tabs>
                <w:tab w:val="left" w:pos="9540"/>
              </w:tabs>
              <w:ind w:left="-14"/>
              <w:rPr>
                <w:rFonts w:ascii="Calibri" w:hAnsi="Calibri" w:cs="Calibri"/>
              </w:rPr>
              <w:pPrChange w:id="476" w:author="Fontamillas, Romelia@DSS" w:date="2020-06-11T23:35:00Z">
                <w:pPr>
                  <w:pStyle w:val="ListParagraph"/>
                  <w:numPr>
                    <w:numId w:val="17"/>
                  </w:numPr>
                  <w:ind w:left="360" w:hanging="360"/>
                </w:pPr>
              </w:pPrChange>
            </w:pPr>
            <w:r w:rsidRPr="00AC22D1">
              <w:rPr>
                <w:rFonts w:ascii="Calibri" w:hAnsi="Calibri" w:cs="Calibri"/>
              </w:rPr>
              <w:t>Location in Instruction Manual</w:t>
            </w:r>
          </w:p>
        </w:tc>
        <w:tc>
          <w:tcPr>
            <w:tcW w:w="1080" w:type="dxa"/>
            <w:shd w:val="clear" w:color="auto" w:fill="BFBFBF" w:themeFill="background1" w:themeFillShade="BF"/>
            <w:tcPrChange w:id="477" w:author="Fontamillas, Romelia@DSS" w:date="2020-06-11T23:37:00Z">
              <w:tcPr>
                <w:tcW w:w="3163" w:type="dxa"/>
                <w:gridSpan w:val="3"/>
                <w:shd w:val="clear" w:color="auto" w:fill="BFBFBF" w:themeFill="background1" w:themeFillShade="BF"/>
              </w:tcPr>
            </w:tcPrChange>
          </w:tcPr>
          <w:p w14:paraId="28C6E4CE" w14:textId="57BB44D6" w:rsidR="0085716F" w:rsidRPr="009C0E01" w:rsidRDefault="0085716F" w:rsidP="0085716F">
            <w:pPr>
              <w:pStyle w:val="ListParagraph"/>
              <w:tabs>
                <w:tab w:val="left" w:pos="9540"/>
              </w:tabs>
              <w:ind w:left="-14"/>
              <w:rPr>
                <w:rFonts w:ascii="Calibri" w:hAnsi="Calibri" w:cs="Calibri"/>
              </w:rPr>
              <w:pPrChange w:id="478" w:author="Fontamillas, Romelia@DSS" w:date="2020-06-11T23:35:00Z">
                <w:pPr>
                  <w:pStyle w:val="ListParagraph"/>
                  <w:numPr>
                    <w:numId w:val="17"/>
                  </w:numPr>
                  <w:ind w:left="360" w:hanging="360"/>
                </w:pPr>
              </w:pPrChange>
            </w:pPr>
            <w:r w:rsidRPr="00955A07">
              <w:rPr>
                <w:rFonts w:ascii="Calibri" w:hAnsi="Calibri" w:cs="Calibri"/>
              </w:rPr>
              <w:t>Location in CSA (Page #)</w:t>
            </w:r>
          </w:p>
        </w:tc>
      </w:tr>
      <w:tr w:rsidR="0085716F" w:rsidRPr="00955A07" w14:paraId="30EC910E" w14:textId="77777777" w:rsidTr="005D370D">
        <w:trPr>
          <w:trHeight w:val="144"/>
          <w:trPrChange w:id="479" w:author="Fontamillas, Romelia@DSS" w:date="2020-06-11T23:37:00Z">
            <w:trPr>
              <w:trHeight w:val="144"/>
            </w:trPr>
          </w:trPrChange>
        </w:trPr>
        <w:tc>
          <w:tcPr>
            <w:tcW w:w="7105" w:type="dxa"/>
            <w:tcPrChange w:id="480" w:author="Fontamillas, Romelia@DSS" w:date="2020-06-11T23:37:00Z">
              <w:tcPr>
                <w:tcW w:w="6858" w:type="dxa"/>
                <w:gridSpan w:val="3"/>
              </w:tcPr>
            </w:tcPrChange>
          </w:tcPr>
          <w:p w14:paraId="4DC1D2DD" w14:textId="77777777" w:rsidR="0085716F" w:rsidRPr="00955A07" w:rsidRDefault="0085716F" w:rsidP="0085716F">
            <w:pPr>
              <w:tabs>
                <w:tab w:val="left" w:pos="9540"/>
              </w:tabs>
              <w:rPr>
                <w:rFonts w:ascii="Calibri" w:hAnsi="Calibri" w:cs="Calibri"/>
              </w:rPr>
            </w:pPr>
            <w:r w:rsidRPr="00955A07">
              <w:rPr>
                <w:rFonts w:ascii="Calibri" w:hAnsi="Calibri" w:cs="Calibri"/>
              </w:rPr>
              <w:t>Name of the BOS designated public agenc</w:t>
            </w:r>
            <w:r>
              <w:rPr>
                <w:rFonts w:ascii="Calibri" w:hAnsi="Calibri" w:cs="Calibri"/>
              </w:rPr>
              <w:t>y to administer CAPIT and CBCAP</w:t>
            </w:r>
          </w:p>
        </w:tc>
        <w:tc>
          <w:tcPr>
            <w:tcW w:w="1350" w:type="dxa"/>
            <w:tcPrChange w:id="481" w:author="Fontamillas, Romelia@DSS" w:date="2020-06-11T23:37:00Z">
              <w:tcPr>
                <w:tcW w:w="1367" w:type="dxa"/>
              </w:tcPr>
            </w:tcPrChange>
          </w:tcPr>
          <w:p w14:paraId="1FC33670" w14:textId="47F1ABC1" w:rsidR="0085716F" w:rsidRPr="00DD2FFB" w:rsidRDefault="0085716F" w:rsidP="0085716F">
            <w:pPr>
              <w:tabs>
                <w:tab w:val="left" w:pos="1140"/>
                <w:tab w:val="left" w:pos="9540"/>
              </w:tabs>
              <w:rPr>
                <w:rFonts w:ascii="Calibri" w:hAnsi="Calibri" w:cs="Calibri"/>
                <w:color w:val="FF0000"/>
                <w:highlight w:val="yellow"/>
              </w:rPr>
              <w:pPrChange w:id="482" w:author="Fontamillas, Romelia@DSS" w:date="2020-06-11T23:35:00Z">
                <w:pPr/>
              </w:pPrChange>
            </w:pPr>
            <w:r w:rsidRPr="009C0E01">
              <w:rPr>
                <w:rFonts w:ascii="Calibri" w:hAnsi="Calibri" w:cs="Calibri"/>
              </w:rPr>
              <w:t>p. 29</w:t>
            </w:r>
            <w:ins w:id="483" w:author="Fontamillas, Romelia@DSS" w:date="2020-06-11T23:35:00Z">
              <w:r>
                <w:rPr>
                  <w:rFonts w:ascii="Calibri" w:hAnsi="Calibri" w:cs="Calibri"/>
                </w:rPr>
                <w:tab/>
              </w:r>
            </w:ins>
          </w:p>
        </w:tc>
        <w:tc>
          <w:tcPr>
            <w:tcW w:w="1080" w:type="dxa"/>
            <w:tcPrChange w:id="484" w:author="Fontamillas, Romelia@DSS" w:date="2020-06-11T23:37:00Z">
              <w:tcPr>
                <w:tcW w:w="1262" w:type="dxa"/>
              </w:tcPr>
            </w:tcPrChange>
          </w:tcPr>
          <w:p w14:paraId="1F0C2B79" w14:textId="77777777" w:rsidR="0085716F" w:rsidRPr="00955A07" w:rsidRDefault="0085716F" w:rsidP="0085716F">
            <w:pPr>
              <w:tabs>
                <w:tab w:val="left" w:pos="9540"/>
              </w:tabs>
              <w:rPr>
                <w:rFonts w:ascii="Calibri" w:hAnsi="Calibri" w:cs="Calibri"/>
              </w:rPr>
            </w:pPr>
          </w:p>
        </w:tc>
      </w:tr>
      <w:tr w:rsidR="0085716F" w:rsidRPr="00955A07" w14:paraId="171583EC" w14:textId="77777777" w:rsidTr="005D370D">
        <w:trPr>
          <w:trHeight w:val="144"/>
          <w:trPrChange w:id="485" w:author="Fontamillas, Romelia@DSS" w:date="2020-06-11T23:37:00Z">
            <w:trPr>
              <w:trHeight w:val="144"/>
            </w:trPr>
          </w:trPrChange>
        </w:trPr>
        <w:tc>
          <w:tcPr>
            <w:tcW w:w="7105" w:type="dxa"/>
            <w:tcPrChange w:id="486" w:author="Fontamillas, Romelia@DSS" w:date="2020-06-11T23:37:00Z">
              <w:tcPr>
                <w:tcW w:w="6858" w:type="dxa"/>
                <w:gridSpan w:val="3"/>
              </w:tcPr>
            </w:tcPrChange>
          </w:tcPr>
          <w:p w14:paraId="7E85A697" w14:textId="77777777" w:rsidR="0085716F" w:rsidRDefault="0085716F" w:rsidP="0085716F">
            <w:pPr>
              <w:tabs>
                <w:tab w:val="left" w:pos="9540"/>
              </w:tabs>
              <w:rPr>
                <w:rFonts w:ascii="Calibri" w:hAnsi="Calibri" w:cs="Calibri"/>
              </w:rPr>
            </w:pPr>
            <w:r>
              <w:rPr>
                <w:rFonts w:ascii="Calibri" w:hAnsi="Calibri" w:cs="Calibri"/>
              </w:rPr>
              <w:t xml:space="preserve">If the Child Welfare Department is not the public agency designated to administer CAPIT and CBCAP, describe how the public agency designated to administer CAPIT and CBCAP was included in the </w:t>
            </w:r>
          </w:p>
          <w:p w14:paraId="6854ED42" w14:textId="77777777" w:rsidR="0085716F" w:rsidRPr="00955A07" w:rsidRDefault="0085716F" w:rsidP="0085716F">
            <w:pPr>
              <w:tabs>
                <w:tab w:val="left" w:pos="9540"/>
              </w:tabs>
              <w:rPr>
                <w:rFonts w:ascii="Calibri" w:hAnsi="Calibri" w:cs="Calibri"/>
              </w:rPr>
            </w:pPr>
            <w:r>
              <w:rPr>
                <w:rFonts w:ascii="Calibri" w:hAnsi="Calibri" w:cs="Calibri"/>
              </w:rPr>
              <w:t>C-CFSR process (include any barriers or challenges)</w:t>
            </w:r>
          </w:p>
        </w:tc>
        <w:tc>
          <w:tcPr>
            <w:tcW w:w="1350" w:type="dxa"/>
            <w:tcPrChange w:id="487" w:author="Fontamillas, Romelia@DSS" w:date="2020-06-11T23:37:00Z">
              <w:tcPr>
                <w:tcW w:w="1367" w:type="dxa"/>
              </w:tcPr>
            </w:tcPrChange>
          </w:tcPr>
          <w:p w14:paraId="1D1EE74D" w14:textId="77777777" w:rsidR="0085716F" w:rsidRPr="00DD2FFB" w:rsidRDefault="0085716F" w:rsidP="0085716F">
            <w:pPr>
              <w:tabs>
                <w:tab w:val="left" w:pos="9540"/>
              </w:tabs>
              <w:rPr>
                <w:rFonts w:ascii="Calibri" w:hAnsi="Calibri" w:cs="Calibri"/>
                <w:color w:val="FF0000"/>
                <w:highlight w:val="yellow"/>
              </w:rPr>
            </w:pPr>
            <w:r w:rsidRPr="009C0E01">
              <w:rPr>
                <w:rFonts w:ascii="Calibri" w:hAnsi="Calibri" w:cs="Calibri"/>
              </w:rPr>
              <w:t>p. 29</w:t>
            </w:r>
          </w:p>
        </w:tc>
        <w:tc>
          <w:tcPr>
            <w:tcW w:w="1080" w:type="dxa"/>
            <w:tcPrChange w:id="488" w:author="Fontamillas, Romelia@DSS" w:date="2020-06-11T23:37:00Z">
              <w:tcPr>
                <w:tcW w:w="1262" w:type="dxa"/>
              </w:tcPr>
            </w:tcPrChange>
          </w:tcPr>
          <w:p w14:paraId="459C4525" w14:textId="77777777" w:rsidR="0085716F" w:rsidRPr="00955A07" w:rsidRDefault="0085716F" w:rsidP="0085716F">
            <w:pPr>
              <w:tabs>
                <w:tab w:val="left" w:pos="9540"/>
              </w:tabs>
              <w:rPr>
                <w:rFonts w:ascii="Calibri" w:hAnsi="Calibri" w:cs="Calibri"/>
              </w:rPr>
            </w:pPr>
          </w:p>
        </w:tc>
      </w:tr>
    </w:tbl>
    <w:p w14:paraId="7DF4942B" w14:textId="77777777" w:rsidR="005D370D" w:rsidRDefault="005D370D" w:rsidP="0085716F">
      <w:pPr>
        <w:tabs>
          <w:tab w:val="left" w:pos="9540"/>
        </w:tabs>
      </w:pPr>
    </w:p>
    <w:tbl>
      <w:tblPr>
        <w:tblStyle w:val="TableGrid"/>
        <w:tblW w:w="9535" w:type="dxa"/>
        <w:tblInd w:w="360" w:type="dxa"/>
        <w:tblLayout w:type="fixed"/>
        <w:tblLook w:val="04A0" w:firstRow="1" w:lastRow="0" w:firstColumn="1" w:lastColumn="0" w:noHBand="0" w:noVBand="1"/>
        <w:tblPrChange w:id="489"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490">
          <w:tblGrid>
            <w:gridCol w:w="3162"/>
            <w:gridCol w:w="3162"/>
            <w:gridCol w:w="534"/>
            <w:gridCol w:w="1367"/>
            <w:gridCol w:w="1262"/>
          </w:tblGrid>
        </w:tblGridChange>
      </w:tblGrid>
      <w:tr w:rsidR="0085716F" w:rsidRPr="009C0E01" w14:paraId="5BC8DB81" w14:textId="77777777" w:rsidTr="00D90595">
        <w:trPr>
          <w:trHeight w:val="144"/>
          <w:tblHeader/>
          <w:trPrChange w:id="491" w:author="Fontamillas, Romelia@DSS" w:date="2020-06-11T23:37:00Z">
            <w:trPr>
              <w:trHeight w:val="144"/>
            </w:trPr>
          </w:trPrChange>
        </w:trPr>
        <w:tc>
          <w:tcPr>
            <w:tcW w:w="7105" w:type="dxa"/>
            <w:shd w:val="clear" w:color="auto" w:fill="D9D9D9" w:themeFill="background1" w:themeFillShade="D9"/>
            <w:tcPrChange w:id="492" w:author="Fontamillas, Romelia@DSS" w:date="2020-06-11T23:37:00Z">
              <w:tcPr>
                <w:tcW w:w="3162" w:type="dxa"/>
                <w:shd w:val="clear" w:color="auto" w:fill="D9D9D9" w:themeFill="background1" w:themeFillShade="D9"/>
              </w:tcPr>
            </w:tcPrChange>
          </w:tcPr>
          <w:p w14:paraId="332EAB9D" w14:textId="77777777" w:rsidR="0085716F" w:rsidRPr="009C0E01" w:rsidRDefault="0085716F" w:rsidP="0085716F">
            <w:pPr>
              <w:pStyle w:val="ListParagraph"/>
              <w:numPr>
                <w:ilvl w:val="0"/>
                <w:numId w:val="23"/>
              </w:numPr>
              <w:tabs>
                <w:tab w:val="left" w:pos="9540"/>
              </w:tabs>
              <w:rPr>
                <w:rFonts w:ascii="Calibri" w:hAnsi="Calibri" w:cs="Calibri"/>
              </w:rPr>
            </w:pPr>
            <w:r w:rsidRPr="009C0E01">
              <w:rPr>
                <w:rFonts w:ascii="Calibri" w:hAnsi="Calibri" w:cs="Calibri"/>
                <w:i/>
              </w:rPr>
              <w:t xml:space="preserve">Child Abuse Prevention Council (CAPC): </w:t>
            </w:r>
          </w:p>
        </w:tc>
        <w:tc>
          <w:tcPr>
            <w:tcW w:w="1350" w:type="dxa"/>
            <w:shd w:val="clear" w:color="auto" w:fill="D9D9D9" w:themeFill="background1" w:themeFillShade="D9"/>
            <w:tcPrChange w:id="493" w:author="Fontamillas, Romelia@DSS" w:date="2020-06-11T23:37:00Z">
              <w:tcPr>
                <w:tcW w:w="3162" w:type="dxa"/>
                <w:shd w:val="clear" w:color="auto" w:fill="D9D9D9" w:themeFill="background1" w:themeFillShade="D9"/>
              </w:tcPr>
            </w:tcPrChange>
          </w:tcPr>
          <w:p w14:paraId="207A880B" w14:textId="5C1CFAC5" w:rsidR="0085716F" w:rsidRPr="009C0E01" w:rsidRDefault="0085716F" w:rsidP="0085716F">
            <w:pPr>
              <w:pStyle w:val="ListParagraph"/>
              <w:tabs>
                <w:tab w:val="left" w:pos="9540"/>
              </w:tabs>
              <w:ind w:left="0" w:hanging="14"/>
              <w:rPr>
                <w:rFonts w:ascii="Calibri" w:hAnsi="Calibri" w:cs="Calibri"/>
              </w:rPr>
              <w:pPrChange w:id="494" w:author="Fontamillas, Romelia@DSS" w:date="2020-06-11T23:36:00Z">
                <w:pPr>
                  <w:pStyle w:val="ListParagraph"/>
                  <w:numPr>
                    <w:numId w:val="23"/>
                  </w:numPr>
                  <w:ind w:hanging="360"/>
                </w:pPr>
              </w:pPrChange>
            </w:pPr>
            <w:r w:rsidRPr="00AC22D1">
              <w:rPr>
                <w:rFonts w:ascii="Calibri" w:hAnsi="Calibri" w:cs="Calibri"/>
              </w:rPr>
              <w:t>Location in Instruction Manual</w:t>
            </w:r>
          </w:p>
        </w:tc>
        <w:tc>
          <w:tcPr>
            <w:tcW w:w="1080" w:type="dxa"/>
            <w:shd w:val="clear" w:color="auto" w:fill="D9D9D9" w:themeFill="background1" w:themeFillShade="D9"/>
            <w:tcPrChange w:id="495" w:author="Fontamillas, Romelia@DSS" w:date="2020-06-11T23:37:00Z">
              <w:tcPr>
                <w:tcW w:w="3163" w:type="dxa"/>
                <w:gridSpan w:val="3"/>
                <w:shd w:val="clear" w:color="auto" w:fill="D9D9D9" w:themeFill="background1" w:themeFillShade="D9"/>
              </w:tcPr>
            </w:tcPrChange>
          </w:tcPr>
          <w:p w14:paraId="2F72A24B" w14:textId="5ECD4EC7" w:rsidR="0085716F" w:rsidRPr="009C0E01" w:rsidRDefault="0085716F" w:rsidP="0085716F">
            <w:pPr>
              <w:pStyle w:val="ListParagraph"/>
              <w:tabs>
                <w:tab w:val="left" w:pos="9540"/>
              </w:tabs>
              <w:ind w:left="-14"/>
              <w:rPr>
                <w:rFonts w:ascii="Calibri" w:hAnsi="Calibri" w:cs="Calibri"/>
              </w:rPr>
              <w:pPrChange w:id="496" w:author="Fontamillas, Romelia@DSS" w:date="2020-06-11T23:36:00Z">
                <w:pPr>
                  <w:pStyle w:val="ListParagraph"/>
                  <w:numPr>
                    <w:numId w:val="23"/>
                  </w:numPr>
                  <w:ind w:hanging="360"/>
                </w:pPr>
              </w:pPrChange>
            </w:pPr>
            <w:r w:rsidRPr="00955A07">
              <w:rPr>
                <w:rFonts w:ascii="Calibri" w:hAnsi="Calibri" w:cs="Calibri"/>
              </w:rPr>
              <w:t>Location in CSA (Page #)</w:t>
            </w:r>
          </w:p>
        </w:tc>
      </w:tr>
      <w:tr w:rsidR="0085716F" w:rsidRPr="00955A07" w14:paraId="312EB164" w14:textId="77777777" w:rsidTr="005D370D">
        <w:trPr>
          <w:trHeight w:val="144"/>
          <w:trPrChange w:id="497" w:author="Fontamillas, Romelia@DSS" w:date="2020-06-11T23:37:00Z">
            <w:trPr>
              <w:trHeight w:val="144"/>
            </w:trPr>
          </w:trPrChange>
        </w:trPr>
        <w:tc>
          <w:tcPr>
            <w:tcW w:w="7105" w:type="dxa"/>
            <w:tcPrChange w:id="498" w:author="Fontamillas, Romelia@DSS" w:date="2020-06-11T23:37:00Z">
              <w:tcPr>
                <w:tcW w:w="6858" w:type="dxa"/>
                <w:gridSpan w:val="3"/>
              </w:tcPr>
            </w:tcPrChange>
          </w:tcPr>
          <w:p w14:paraId="4399CFE9" w14:textId="77777777" w:rsidR="0085716F" w:rsidRPr="00955A07" w:rsidRDefault="0085716F" w:rsidP="0085716F">
            <w:pPr>
              <w:pStyle w:val="ListParagraph"/>
              <w:numPr>
                <w:ilvl w:val="0"/>
                <w:numId w:val="10"/>
              </w:numPr>
              <w:tabs>
                <w:tab w:val="left" w:pos="9540"/>
              </w:tabs>
              <w:ind w:left="720"/>
              <w:rPr>
                <w:rFonts w:ascii="Calibri" w:hAnsi="Calibri" w:cs="Calibri"/>
              </w:rPr>
            </w:pPr>
            <w:r w:rsidRPr="00955A07">
              <w:rPr>
                <w:rFonts w:ascii="Calibri" w:hAnsi="Calibri" w:cs="Calibri"/>
              </w:rPr>
              <w:t>The name of the commission, board, or council designated by the BOS to carry out this function and the year the designation occurred</w:t>
            </w:r>
          </w:p>
        </w:tc>
        <w:tc>
          <w:tcPr>
            <w:tcW w:w="1350" w:type="dxa"/>
            <w:tcPrChange w:id="499" w:author="Fontamillas, Romelia@DSS" w:date="2020-06-11T23:37:00Z">
              <w:tcPr>
                <w:tcW w:w="1367" w:type="dxa"/>
              </w:tcPr>
            </w:tcPrChange>
          </w:tcPr>
          <w:p w14:paraId="7EC9F4A2" w14:textId="77777777" w:rsidR="0085716F" w:rsidRPr="00DD2FFB" w:rsidRDefault="0085716F" w:rsidP="0085716F">
            <w:pPr>
              <w:tabs>
                <w:tab w:val="left" w:pos="9540"/>
              </w:tabs>
              <w:rPr>
                <w:rFonts w:ascii="Calibri" w:hAnsi="Calibri" w:cs="Calibri"/>
                <w:color w:val="FF0000"/>
                <w:highlight w:val="yellow"/>
              </w:rPr>
            </w:pPr>
            <w:r w:rsidRPr="009C0E01">
              <w:rPr>
                <w:rFonts w:ascii="Calibri" w:hAnsi="Calibri" w:cs="Calibri"/>
              </w:rPr>
              <w:t>p. 29</w:t>
            </w:r>
          </w:p>
        </w:tc>
        <w:tc>
          <w:tcPr>
            <w:tcW w:w="1080" w:type="dxa"/>
            <w:tcPrChange w:id="500" w:author="Fontamillas, Romelia@DSS" w:date="2020-06-11T23:37:00Z">
              <w:tcPr>
                <w:tcW w:w="1262" w:type="dxa"/>
              </w:tcPr>
            </w:tcPrChange>
          </w:tcPr>
          <w:p w14:paraId="24BAE6A3" w14:textId="77777777" w:rsidR="0085716F" w:rsidRPr="00955A07" w:rsidRDefault="0085716F" w:rsidP="0085716F">
            <w:pPr>
              <w:tabs>
                <w:tab w:val="left" w:pos="9540"/>
              </w:tabs>
              <w:rPr>
                <w:rFonts w:ascii="Calibri" w:hAnsi="Calibri" w:cs="Calibri"/>
              </w:rPr>
            </w:pPr>
          </w:p>
        </w:tc>
      </w:tr>
      <w:tr w:rsidR="0085716F" w:rsidRPr="00955A07" w14:paraId="44F86D7C" w14:textId="77777777" w:rsidTr="005D370D">
        <w:trPr>
          <w:trHeight w:val="144"/>
          <w:trPrChange w:id="501" w:author="Fontamillas, Romelia@DSS" w:date="2020-06-11T23:37:00Z">
            <w:trPr>
              <w:trHeight w:val="144"/>
            </w:trPr>
          </w:trPrChange>
        </w:trPr>
        <w:tc>
          <w:tcPr>
            <w:tcW w:w="7105" w:type="dxa"/>
            <w:tcPrChange w:id="502" w:author="Fontamillas, Romelia@DSS" w:date="2020-06-11T23:37:00Z">
              <w:tcPr>
                <w:tcW w:w="6858" w:type="dxa"/>
                <w:gridSpan w:val="3"/>
              </w:tcPr>
            </w:tcPrChange>
          </w:tcPr>
          <w:p w14:paraId="67580951" w14:textId="77777777" w:rsidR="0085716F" w:rsidRPr="00955A07" w:rsidRDefault="0085716F" w:rsidP="0085716F">
            <w:pPr>
              <w:pStyle w:val="ListParagraph"/>
              <w:numPr>
                <w:ilvl w:val="0"/>
                <w:numId w:val="10"/>
              </w:numPr>
              <w:tabs>
                <w:tab w:val="left" w:pos="9540"/>
              </w:tabs>
              <w:ind w:left="720"/>
              <w:rPr>
                <w:rFonts w:ascii="Calibri" w:hAnsi="Calibri" w:cs="Calibri"/>
              </w:rPr>
            </w:pPr>
            <w:r w:rsidRPr="00955A07">
              <w:rPr>
                <w:rFonts w:ascii="Calibri" w:hAnsi="Calibri" w:cs="Calibri"/>
              </w:rPr>
              <w:t xml:space="preserve">Description of whether the CAPC is incorporated as </w:t>
            </w:r>
            <w:r>
              <w:rPr>
                <w:rFonts w:ascii="Calibri" w:hAnsi="Calibri" w:cs="Calibri"/>
              </w:rPr>
              <w:t xml:space="preserve">a </w:t>
            </w:r>
            <w:r w:rsidRPr="00955A07">
              <w:rPr>
                <w:rFonts w:ascii="Calibri" w:hAnsi="Calibri" w:cs="Calibri"/>
              </w:rPr>
              <w:t xml:space="preserve">nonprofit corporation or </w:t>
            </w:r>
            <w:r>
              <w:rPr>
                <w:rFonts w:ascii="Calibri" w:hAnsi="Calibri" w:cs="Calibri"/>
              </w:rPr>
              <w:t>is an</w:t>
            </w:r>
            <w:r w:rsidRPr="00955A07">
              <w:rPr>
                <w:rFonts w:ascii="Calibri" w:hAnsi="Calibri" w:cs="Calibri"/>
              </w:rPr>
              <w:t xml:space="preserve"> independent organiz</w:t>
            </w:r>
            <w:r>
              <w:rPr>
                <w:rFonts w:ascii="Calibri" w:hAnsi="Calibri" w:cs="Calibri"/>
              </w:rPr>
              <w:t>ation</w:t>
            </w:r>
            <w:r w:rsidRPr="00955A07">
              <w:rPr>
                <w:rFonts w:ascii="Calibri" w:hAnsi="Calibri" w:cs="Calibri"/>
              </w:rPr>
              <w:t xml:space="preserve"> within county government</w:t>
            </w:r>
          </w:p>
        </w:tc>
        <w:tc>
          <w:tcPr>
            <w:tcW w:w="1350" w:type="dxa"/>
            <w:tcPrChange w:id="503" w:author="Fontamillas, Romelia@DSS" w:date="2020-06-11T23:37:00Z">
              <w:tcPr>
                <w:tcW w:w="1367" w:type="dxa"/>
              </w:tcPr>
            </w:tcPrChange>
          </w:tcPr>
          <w:p w14:paraId="376A46E9" w14:textId="77777777" w:rsidR="0085716F" w:rsidRPr="00DD2FFB" w:rsidRDefault="0085716F" w:rsidP="0085716F">
            <w:pPr>
              <w:tabs>
                <w:tab w:val="left" w:pos="9540"/>
              </w:tabs>
              <w:rPr>
                <w:rFonts w:ascii="Calibri" w:hAnsi="Calibri" w:cs="Calibri"/>
                <w:color w:val="FF0000"/>
                <w:highlight w:val="yellow"/>
              </w:rPr>
            </w:pPr>
            <w:r w:rsidRPr="009C0E01">
              <w:rPr>
                <w:rFonts w:ascii="Calibri" w:hAnsi="Calibri" w:cs="Calibri"/>
              </w:rPr>
              <w:t>p. 29</w:t>
            </w:r>
          </w:p>
        </w:tc>
        <w:tc>
          <w:tcPr>
            <w:tcW w:w="1080" w:type="dxa"/>
            <w:tcPrChange w:id="504" w:author="Fontamillas, Romelia@DSS" w:date="2020-06-11T23:37:00Z">
              <w:tcPr>
                <w:tcW w:w="1262" w:type="dxa"/>
              </w:tcPr>
            </w:tcPrChange>
          </w:tcPr>
          <w:p w14:paraId="032F345C" w14:textId="77777777" w:rsidR="0085716F" w:rsidRPr="00955A07" w:rsidRDefault="0085716F" w:rsidP="0085716F">
            <w:pPr>
              <w:tabs>
                <w:tab w:val="left" w:pos="9540"/>
              </w:tabs>
              <w:rPr>
                <w:rFonts w:ascii="Calibri" w:hAnsi="Calibri" w:cs="Calibri"/>
              </w:rPr>
            </w:pPr>
          </w:p>
        </w:tc>
      </w:tr>
      <w:tr w:rsidR="0085716F" w:rsidRPr="00955A07" w14:paraId="15D646E6" w14:textId="77777777" w:rsidTr="005D370D">
        <w:trPr>
          <w:trHeight w:val="144"/>
          <w:trPrChange w:id="505" w:author="Fontamillas, Romelia@DSS" w:date="2020-06-11T23:37:00Z">
            <w:trPr>
              <w:trHeight w:val="144"/>
            </w:trPr>
          </w:trPrChange>
        </w:trPr>
        <w:tc>
          <w:tcPr>
            <w:tcW w:w="7105" w:type="dxa"/>
            <w:tcPrChange w:id="506" w:author="Fontamillas, Romelia@DSS" w:date="2020-06-11T23:37:00Z">
              <w:tcPr>
                <w:tcW w:w="6858" w:type="dxa"/>
                <w:gridSpan w:val="3"/>
              </w:tcPr>
            </w:tcPrChange>
          </w:tcPr>
          <w:p w14:paraId="098D1381" w14:textId="77777777" w:rsidR="0085716F" w:rsidRPr="00955A07" w:rsidRDefault="0085716F" w:rsidP="0085716F">
            <w:pPr>
              <w:pStyle w:val="ListParagraph"/>
              <w:numPr>
                <w:ilvl w:val="0"/>
                <w:numId w:val="10"/>
              </w:numPr>
              <w:tabs>
                <w:tab w:val="left" w:pos="9540"/>
              </w:tabs>
              <w:ind w:left="720"/>
              <w:rPr>
                <w:rFonts w:ascii="Calibri" w:hAnsi="Calibri" w:cs="Calibri"/>
              </w:rPr>
            </w:pPr>
            <w:r w:rsidRPr="00955A07">
              <w:rPr>
                <w:rFonts w:ascii="Calibri" w:hAnsi="Calibri" w:cs="Calibri"/>
              </w:rPr>
              <w:t>Description of the CAPC</w:t>
            </w:r>
            <w:r>
              <w:rPr>
                <w:rFonts w:ascii="Calibri" w:hAnsi="Calibri" w:cs="Calibri"/>
              </w:rPr>
              <w:t>’</w:t>
            </w:r>
            <w:r w:rsidRPr="00955A07">
              <w:rPr>
                <w:rFonts w:ascii="Calibri" w:hAnsi="Calibri" w:cs="Calibri"/>
              </w:rPr>
              <w:t>s role in the coordination of the county’s prevention and early intervention efforts</w:t>
            </w:r>
          </w:p>
        </w:tc>
        <w:tc>
          <w:tcPr>
            <w:tcW w:w="1350" w:type="dxa"/>
            <w:tcPrChange w:id="507" w:author="Fontamillas, Romelia@DSS" w:date="2020-06-11T23:37:00Z">
              <w:tcPr>
                <w:tcW w:w="1367" w:type="dxa"/>
              </w:tcPr>
            </w:tcPrChange>
          </w:tcPr>
          <w:p w14:paraId="04320419" w14:textId="77777777" w:rsidR="0085716F" w:rsidRPr="00DD2FFB" w:rsidRDefault="0085716F" w:rsidP="0085716F">
            <w:pPr>
              <w:tabs>
                <w:tab w:val="left" w:pos="9540"/>
              </w:tabs>
              <w:rPr>
                <w:rFonts w:ascii="Calibri" w:hAnsi="Calibri" w:cs="Calibri"/>
                <w:color w:val="FF0000"/>
                <w:highlight w:val="yellow"/>
              </w:rPr>
            </w:pPr>
            <w:r w:rsidRPr="009C0E01">
              <w:rPr>
                <w:rFonts w:ascii="Calibri" w:hAnsi="Calibri" w:cs="Calibri"/>
              </w:rPr>
              <w:t>p. 29</w:t>
            </w:r>
          </w:p>
        </w:tc>
        <w:tc>
          <w:tcPr>
            <w:tcW w:w="1080" w:type="dxa"/>
            <w:tcPrChange w:id="508" w:author="Fontamillas, Romelia@DSS" w:date="2020-06-11T23:37:00Z">
              <w:tcPr>
                <w:tcW w:w="1262" w:type="dxa"/>
              </w:tcPr>
            </w:tcPrChange>
          </w:tcPr>
          <w:p w14:paraId="0DD3EA75" w14:textId="77777777" w:rsidR="0085716F" w:rsidRPr="00955A07" w:rsidRDefault="0085716F" w:rsidP="0085716F">
            <w:pPr>
              <w:tabs>
                <w:tab w:val="left" w:pos="9540"/>
              </w:tabs>
              <w:rPr>
                <w:rFonts w:ascii="Calibri" w:hAnsi="Calibri" w:cs="Calibri"/>
              </w:rPr>
            </w:pPr>
          </w:p>
        </w:tc>
      </w:tr>
    </w:tbl>
    <w:p w14:paraId="093DDDDE"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Change w:id="509"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510">
          <w:tblGrid>
            <w:gridCol w:w="3162"/>
            <w:gridCol w:w="3162"/>
            <w:gridCol w:w="534"/>
            <w:gridCol w:w="1367"/>
            <w:gridCol w:w="1262"/>
          </w:tblGrid>
        </w:tblGridChange>
      </w:tblGrid>
      <w:tr w:rsidR="0085716F" w:rsidRPr="009C0E01" w14:paraId="0ECDBEF1" w14:textId="77777777" w:rsidTr="00D90595">
        <w:trPr>
          <w:trHeight w:val="144"/>
          <w:tblHeader/>
          <w:trPrChange w:id="511" w:author="Fontamillas, Romelia@DSS" w:date="2020-06-11T23:37:00Z">
            <w:trPr>
              <w:trHeight w:val="144"/>
            </w:trPr>
          </w:trPrChange>
        </w:trPr>
        <w:tc>
          <w:tcPr>
            <w:tcW w:w="7105" w:type="dxa"/>
            <w:shd w:val="clear" w:color="auto" w:fill="D9D9D9" w:themeFill="background1" w:themeFillShade="D9"/>
            <w:tcPrChange w:id="512" w:author="Fontamillas, Romelia@DSS" w:date="2020-06-11T23:37:00Z">
              <w:tcPr>
                <w:tcW w:w="3162" w:type="dxa"/>
                <w:shd w:val="clear" w:color="auto" w:fill="D9D9D9" w:themeFill="background1" w:themeFillShade="D9"/>
              </w:tcPr>
            </w:tcPrChange>
          </w:tcPr>
          <w:p w14:paraId="28B4FCC5" w14:textId="77777777" w:rsidR="0085716F" w:rsidRPr="009C0E01" w:rsidRDefault="0085716F" w:rsidP="0085716F">
            <w:pPr>
              <w:pStyle w:val="ListParagraph"/>
              <w:numPr>
                <w:ilvl w:val="0"/>
                <w:numId w:val="23"/>
              </w:numPr>
              <w:tabs>
                <w:tab w:val="left" w:pos="9540"/>
              </w:tabs>
              <w:rPr>
                <w:rFonts w:ascii="Calibri" w:hAnsi="Calibri" w:cs="Calibri"/>
              </w:rPr>
            </w:pPr>
            <w:r w:rsidRPr="009C0E01">
              <w:rPr>
                <w:rFonts w:ascii="Calibri" w:hAnsi="Calibri" w:cs="Calibri"/>
                <w:i/>
              </w:rPr>
              <w:t>County Children’s Trust Fund Commission (CCTF), Board or Council:</w:t>
            </w:r>
          </w:p>
        </w:tc>
        <w:tc>
          <w:tcPr>
            <w:tcW w:w="1350" w:type="dxa"/>
            <w:shd w:val="clear" w:color="auto" w:fill="D9D9D9" w:themeFill="background1" w:themeFillShade="D9"/>
            <w:tcPrChange w:id="513" w:author="Fontamillas, Romelia@DSS" w:date="2020-06-11T23:37:00Z">
              <w:tcPr>
                <w:tcW w:w="3162" w:type="dxa"/>
                <w:shd w:val="clear" w:color="auto" w:fill="D9D9D9" w:themeFill="background1" w:themeFillShade="D9"/>
              </w:tcPr>
            </w:tcPrChange>
          </w:tcPr>
          <w:p w14:paraId="4251DEE5" w14:textId="13548C36" w:rsidR="0085716F" w:rsidRPr="009C0E01" w:rsidRDefault="0085716F" w:rsidP="0085716F">
            <w:pPr>
              <w:pStyle w:val="ListParagraph"/>
              <w:tabs>
                <w:tab w:val="left" w:pos="9540"/>
              </w:tabs>
              <w:ind w:left="0"/>
              <w:rPr>
                <w:rFonts w:ascii="Calibri" w:hAnsi="Calibri" w:cs="Calibri"/>
              </w:rPr>
              <w:pPrChange w:id="514" w:author="Fontamillas, Romelia@DSS" w:date="2020-06-11T23:36:00Z">
                <w:pPr>
                  <w:pStyle w:val="ListParagraph"/>
                  <w:numPr>
                    <w:numId w:val="23"/>
                  </w:numPr>
                  <w:ind w:hanging="360"/>
                </w:pPr>
              </w:pPrChange>
            </w:pPr>
            <w:r w:rsidRPr="00AC22D1">
              <w:rPr>
                <w:rFonts w:ascii="Calibri" w:hAnsi="Calibri" w:cs="Calibri"/>
              </w:rPr>
              <w:t>Location in Instruction Manual</w:t>
            </w:r>
          </w:p>
        </w:tc>
        <w:tc>
          <w:tcPr>
            <w:tcW w:w="1080" w:type="dxa"/>
            <w:shd w:val="clear" w:color="auto" w:fill="D9D9D9" w:themeFill="background1" w:themeFillShade="D9"/>
            <w:tcPrChange w:id="515" w:author="Fontamillas, Romelia@DSS" w:date="2020-06-11T23:37:00Z">
              <w:tcPr>
                <w:tcW w:w="3163" w:type="dxa"/>
                <w:gridSpan w:val="3"/>
                <w:shd w:val="clear" w:color="auto" w:fill="D9D9D9" w:themeFill="background1" w:themeFillShade="D9"/>
              </w:tcPr>
            </w:tcPrChange>
          </w:tcPr>
          <w:p w14:paraId="586AA877" w14:textId="2D93A1D9" w:rsidR="0085716F" w:rsidRPr="009C0E01" w:rsidRDefault="0085716F" w:rsidP="0085716F">
            <w:pPr>
              <w:pStyle w:val="ListParagraph"/>
              <w:tabs>
                <w:tab w:val="left" w:pos="9540"/>
              </w:tabs>
              <w:ind w:left="-14" w:firstLine="14"/>
              <w:rPr>
                <w:rFonts w:ascii="Calibri" w:hAnsi="Calibri" w:cs="Calibri"/>
              </w:rPr>
              <w:pPrChange w:id="516" w:author="Fontamillas, Romelia@DSS" w:date="2020-06-11T23:36:00Z">
                <w:pPr>
                  <w:pStyle w:val="ListParagraph"/>
                  <w:numPr>
                    <w:numId w:val="23"/>
                  </w:numPr>
                  <w:ind w:hanging="360"/>
                </w:pPr>
              </w:pPrChange>
            </w:pPr>
            <w:r w:rsidRPr="00955A07">
              <w:rPr>
                <w:rFonts w:ascii="Calibri" w:hAnsi="Calibri" w:cs="Calibri"/>
              </w:rPr>
              <w:t>Location in CSA (Page #)</w:t>
            </w:r>
          </w:p>
        </w:tc>
      </w:tr>
      <w:tr w:rsidR="0085716F" w:rsidRPr="00955A07" w14:paraId="4E275823" w14:textId="77777777" w:rsidTr="005D370D">
        <w:trPr>
          <w:trHeight w:val="144"/>
          <w:trPrChange w:id="517" w:author="Fontamillas, Romelia@DSS" w:date="2020-06-11T23:37:00Z">
            <w:trPr>
              <w:trHeight w:val="144"/>
            </w:trPr>
          </w:trPrChange>
        </w:trPr>
        <w:tc>
          <w:tcPr>
            <w:tcW w:w="7105" w:type="dxa"/>
            <w:tcPrChange w:id="518" w:author="Fontamillas, Romelia@DSS" w:date="2020-06-11T23:37:00Z">
              <w:tcPr>
                <w:tcW w:w="6858" w:type="dxa"/>
                <w:gridSpan w:val="3"/>
              </w:tcPr>
            </w:tcPrChange>
          </w:tcPr>
          <w:p w14:paraId="0622D1A3" w14:textId="77777777" w:rsidR="0085716F" w:rsidRPr="00955A07" w:rsidRDefault="0085716F" w:rsidP="0085716F">
            <w:pPr>
              <w:pStyle w:val="ListParagraph"/>
              <w:numPr>
                <w:ilvl w:val="0"/>
                <w:numId w:val="10"/>
              </w:numPr>
              <w:tabs>
                <w:tab w:val="left" w:pos="9540"/>
              </w:tabs>
              <w:ind w:left="720"/>
              <w:rPr>
                <w:rFonts w:ascii="Calibri" w:hAnsi="Calibri" w:cs="Calibri"/>
              </w:rPr>
            </w:pPr>
            <w:r w:rsidRPr="00955A07">
              <w:rPr>
                <w:rFonts w:ascii="Calibri" w:hAnsi="Calibri" w:cs="Calibri"/>
              </w:rPr>
              <w:t>The name of the commission, board, or council designated to carry out this function</w:t>
            </w:r>
          </w:p>
        </w:tc>
        <w:tc>
          <w:tcPr>
            <w:tcW w:w="1350" w:type="dxa"/>
            <w:tcPrChange w:id="519" w:author="Fontamillas, Romelia@DSS" w:date="2020-06-11T23:37:00Z">
              <w:tcPr>
                <w:tcW w:w="1367" w:type="dxa"/>
              </w:tcPr>
            </w:tcPrChange>
          </w:tcPr>
          <w:p w14:paraId="00D10288" w14:textId="77777777" w:rsidR="0085716F" w:rsidRPr="00DD2FFB" w:rsidRDefault="0085716F" w:rsidP="0085716F">
            <w:pPr>
              <w:tabs>
                <w:tab w:val="left" w:pos="9540"/>
              </w:tabs>
              <w:rPr>
                <w:rFonts w:ascii="Calibri" w:hAnsi="Calibri" w:cs="Calibri"/>
                <w:color w:val="FF0000"/>
                <w:highlight w:val="yellow"/>
              </w:rPr>
            </w:pPr>
            <w:r w:rsidRPr="00485CC4">
              <w:rPr>
                <w:rFonts w:ascii="Calibri" w:hAnsi="Calibri" w:cs="Calibri"/>
              </w:rPr>
              <w:t>p. 29</w:t>
            </w:r>
          </w:p>
        </w:tc>
        <w:tc>
          <w:tcPr>
            <w:tcW w:w="1080" w:type="dxa"/>
            <w:tcPrChange w:id="520" w:author="Fontamillas, Romelia@DSS" w:date="2020-06-11T23:37:00Z">
              <w:tcPr>
                <w:tcW w:w="1262" w:type="dxa"/>
              </w:tcPr>
            </w:tcPrChange>
          </w:tcPr>
          <w:p w14:paraId="6D5AC43D" w14:textId="77777777" w:rsidR="0085716F" w:rsidRPr="00955A07" w:rsidRDefault="0085716F" w:rsidP="0085716F">
            <w:pPr>
              <w:tabs>
                <w:tab w:val="left" w:pos="9540"/>
              </w:tabs>
              <w:rPr>
                <w:rFonts w:ascii="Calibri" w:hAnsi="Calibri" w:cs="Calibri"/>
              </w:rPr>
            </w:pPr>
          </w:p>
        </w:tc>
      </w:tr>
      <w:tr w:rsidR="0085716F" w:rsidRPr="00955A07" w14:paraId="1D2696BF" w14:textId="77777777" w:rsidTr="005D370D">
        <w:trPr>
          <w:trHeight w:val="144"/>
          <w:trPrChange w:id="521" w:author="Fontamillas, Romelia@DSS" w:date="2020-06-11T23:37:00Z">
            <w:trPr>
              <w:trHeight w:val="144"/>
            </w:trPr>
          </w:trPrChange>
        </w:trPr>
        <w:tc>
          <w:tcPr>
            <w:tcW w:w="7105" w:type="dxa"/>
            <w:tcPrChange w:id="522" w:author="Fontamillas, Romelia@DSS" w:date="2020-06-11T23:37:00Z">
              <w:tcPr>
                <w:tcW w:w="6858" w:type="dxa"/>
                <w:gridSpan w:val="3"/>
              </w:tcPr>
            </w:tcPrChange>
          </w:tcPr>
          <w:p w14:paraId="566D2562" w14:textId="77777777" w:rsidR="0085716F" w:rsidRPr="00955A07" w:rsidRDefault="0085716F" w:rsidP="0085716F">
            <w:pPr>
              <w:pStyle w:val="ListParagraph"/>
              <w:numPr>
                <w:ilvl w:val="0"/>
                <w:numId w:val="10"/>
              </w:numPr>
              <w:tabs>
                <w:tab w:val="left" w:pos="9540"/>
              </w:tabs>
              <w:ind w:left="720"/>
              <w:rPr>
                <w:rFonts w:ascii="Calibri" w:hAnsi="Calibri" w:cs="Calibri"/>
              </w:rPr>
            </w:pPr>
            <w:r w:rsidRPr="00955A07">
              <w:rPr>
                <w:rFonts w:ascii="Calibri" w:hAnsi="Calibri" w:cs="Calibri"/>
              </w:rPr>
              <w:t>Description of how th</w:t>
            </w:r>
            <w:r>
              <w:rPr>
                <w:rFonts w:ascii="Calibri" w:hAnsi="Calibri" w:cs="Calibri"/>
              </w:rPr>
              <w:t>e county collects information about</w:t>
            </w:r>
            <w:r w:rsidRPr="00955A07">
              <w:rPr>
                <w:rFonts w:ascii="Calibri" w:hAnsi="Calibri" w:cs="Calibri"/>
              </w:rPr>
              <w:t xml:space="preserve"> the programs, services, and/or activities funded with the CCTF and where the county publishes this information</w:t>
            </w:r>
          </w:p>
        </w:tc>
        <w:tc>
          <w:tcPr>
            <w:tcW w:w="1350" w:type="dxa"/>
            <w:tcPrChange w:id="523" w:author="Fontamillas, Romelia@DSS" w:date="2020-06-11T23:37:00Z">
              <w:tcPr>
                <w:tcW w:w="1367" w:type="dxa"/>
              </w:tcPr>
            </w:tcPrChange>
          </w:tcPr>
          <w:p w14:paraId="3440054E" w14:textId="77777777" w:rsidR="0085716F" w:rsidRPr="00DD2FFB" w:rsidRDefault="0085716F" w:rsidP="0085716F">
            <w:pPr>
              <w:tabs>
                <w:tab w:val="left" w:pos="9540"/>
              </w:tabs>
              <w:rPr>
                <w:rFonts w:ascii="Calibri" w:hAnsi="Calibri" w:cs="Calibri"/>
                <w:color w:val="FF0000"/>
                <w:highlight w:val="yellow"/>
              </w:rPr>
            </w:pPr>
            <w:r w:rsidRPr="00485CC4">
              <w:rPr>
                <w:rFonts w:ascii="Calibri" w:hAnsi="Calibri" w:cs="Calibri"/>
              </w:rPr>
              <w:t>p. 29</w:t>
            </w:r>
          </w:p>
        </w:tc>
        <w:tc>
          <w:tcPr>
            <w:tcW w:w="1080" w:type="dxa"/>
            <w:tcPrChange w:id="524" w:author="Fontamillas, Romelia@DSS" w:date="2020-06-11T23:37:00Z">
              <w:tcPr>
                <w:tcW w:w="1262" w:type="dxa"/>
              </w:tcPr>
            </w:tcPrChange>
          </w:tcPr>
          <w:p w14:paraId="17185FF9" w14:textId="77777777" w:rsidR="0085716F" w:rsidRPr="00955A07" w:rsidRDefault="0085716F" w:rsidP="0085716F">
            <w:pPr>
              <w:tabs>
                <w:tab w:val="left" w:pos="9540"/>
              </w:tabs>
              <w:rPr>
                <w:rFonts w:ascii="Calibri" w:hAnsi="Calibri" w:cs="Calibri"/>
              </w:rPr>
            </w:pPr>
          </w:p>
        </w:tc>
      </w:tr>
      <w:tr w:rsidR="0085716F" w:rsidRPr="00955A07" w14:paraId="210423AE" w14:textId="77777777" w:rsidTr="005D370D">
        <w:trPr>
          <w:trHeight w:val="144"/>
          <w:trPrChange w:id="525" w:author="Fontamillas, Romelia@DSS" w:date="2020-06-11T23:37:00Z">
            <w:trPr>
              <w:trHeight w:val="144"/>
            </w:trPr>
          </w:trPrChange>
        </w:trPr>
        <w:tc>
          <w:tcPr>
            <w:tcW w:w="7105" w:type="dxa"/>
            <w:tcPrChange w:id="526" w:author="Fontamillas, Romelia@DSS" w:date="2020-06-11T23:37:00Z">
              <w:tcPr>
                <w:tcW w:w="6858" w:type="dxa"/>
                <w:gridSpan w:val="3"/>
              </w:tcPr>
            </w:tcPrChange>
          </w:tcPr>
          <w:p w14:paraId="6C71D535" w14:textId="77777777" w:rsidR="0085716F" w:rsidRPr="00955A07" w:rsidRDefault="0085716F" w:rsidP="0085716F">
            <w:pPr>
              <w:pStyle w:val="ListParagraph"/>
              <w:numPr>
                <w:ilvl w:val="0"/>
                <w:numId w:val="10"/>
              </w:numPr>
              <w:tabs>
                <w:tab w:val="left" w:pos="9540"/>
              </w:tabs>
              <w:ind w:left="720"/>
              <w:rPr>
                <w:rFonts w:ascii="Calibri" w:hAnsi="Calibri" w:cs="Calibri"/>
              </w:rPr>
            </w:pPr>
            <w:r w:rsidRPr="00955A07">
              <w:rPr>
                <w:rFonts w:ascii="Calibri" w:hAnsi="Calibri" w:cs="Calibri"/>
              </w:rPr>
              <w:t>Indication of whether the county deposits any portion of their CBCAP allocation into the CCTF</w:t>
            </w:r>
          </w:p>
        </w:tc>
        <w:tc>
          <w:tcPr>
            <w:tcW w:w="1350" w:type="dxa"/>
            <w:tcPrChange w:id="527" w:author="Fontamillas, Romelia@DSS" w:date="2020-06-11T23:37:00Z">
              <w:tcPr>
                <w:tcW w:w="1367" w:type="dxa"/>
              </w:tcPr>
            </w:tcPrChange>
          </w:tcPr>
          <w:p w14:paraId="660D3874" w14:textId="77777777" w:rsidR="0085716F" w:rsidRPr="00DD2FFB" w:rsidRDefault="0085716F" w:rsidP="0085716F">
            <w:pPr>
              <w:tabs>
                <w:tab w:val="left" w:pos="9540"/>
              </w:tabs>
              <w:rPr>
                <w:rFonts w:ascii="Calibri" w:hAnsi="Calibri" w:cs="Calibri"/>
                <w:color w:val="FF0000"/>
                <w:highlight w:val="yellow"/>
              </w:rPr>
            </w:pPr>
            <w:r w:rsidRPr="00485CC4">
              <w:rPr>
                <w:rFonts w:ascii="Calibri" w:hAnsi="Calibri" w:cs="Calibri"/>
              </w:rPr>
              <w:t>p. 29</w:t>
            </w:r>
          </w:p>
        </w:tc>
        <w:tc>
          <w:tcPr>
            <w:tcW w:w="1080" w:type="dxa"/>
            <w:tcPrChange w:id="528" w:author="Fontamillas, Romelia@DSS" w:date="2020-06-11T23:37:00Z">
              <w:tcPr>
                <w:tcW w:w="1262" w:type="dxa"/>
              </w:tcPr>
            </w:tcPrChange>
          </w:tcPr>
          <w:p w14:paraId="243BB10E" w14:textId="77777777" w:rsidR="0085716F" w:rsidRPr="00955A07" w:rsidRDefault="0085716F" w:rsidP="0085716F">
            <w:pPr>
              <w:tabs>
                <w:tab w:val="left" w:pos="9540"/>
              </w:tabs>
              <w:rPr>
                <w:rFonts w:ascii="Calibri" w:hAnsi="Calibri" w:cs="Calibri"/>
              </w:rPr>
            </w:pPr>
          </w:p>
        </w:tc>
      </w:tr>
    </w:tbl>
    <w:p w14:paraId="2575555B"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Change w:id="529" w:author="Fontamillas, Romelia@DSS" w:date="2020-06-11T23:37:00Z">
          <w:tblPr>
            <w:tblStyle w:val="TableGrid"/>
            <w:tblW w:w="9487" w:type="dxa"/>
            <w:tblInd w:w="360" w:type="dxa"/>
            <w:tblLayout w:type="fixed"/>
            <w:tblLook w:val="04A0" w:firstRow="1" w:lastRow="0" w:firstColumn="1" w:lastColumn="0" w:noHBand="0" w:noVBand="1"/>
          </w:tblPr>
        </w:tblPrChange>
      </w:tblPr>
      <w:tblGrid>
        <w:gridCol w:w="7105"/>
        <w:gridCol w:w="1350"/>
        <w:gridCol w:w="1080"/>
        <w:tblGridChange w:id="530">
          <w:tblGrid>
            <w:gridCol w:w="3162"/>
            <w:gridCol w:w="3162"/>
            <w:gridCol w:w="534"/>
            <w:gridCol w:w="1367"/>
            <w:gridCol w:w="1262"/>
          </w:tblGrid>
        </w:tblGridChange>
      </w:tblGrid>
      <w:tr w:rsidR="0085716F" w:rsidRPr="00485CC4" w14:paraId="527DC62D" w14:textId="77777777" w:rsidTr="00D90595">
        <w:trPr>
          <w:trHeight w:val="144"/>
          <w:tblHeader/>
          <w:trPrChange w:id="531" w:author="Fontamillas, Romelia@DSS" w:date="2020-06-11T23:37:00Z">
            <w:trPr>
              <w:trHeight w:val="144"/>
            </w:trPr>
          </w:trPrChange>
        </w:trPr>
        <w:tc>
          <w:tcPr>
            <w:tcW w:w="7105" w:type="dxa"/>
            <w:shd w:val="clear" w:color="auto" w:fill="D9D9D9" w:themeFill="background1" w:themeFillShade="D9"/>
            <w:tcPrChange w:id="532" w:author="Fontamillas, Romelia@DSS" w:date="2020-06-11T23:37:00Z">
              <w:tcPr>
                <w:tcW w:w="3162" w:type="dxa"/>
                <w:shd w:val="clear" w:color="auto" w:fill="D9D9D9" w:themeFill="background1" w:themeFillShade="D9"/>
              </w:tcPr>
            </w:tcPrChange>
          </w:tcPr>
          <w:p w14:paraId="3E2A0126" w14:textId="77777777" w:rsidR="0085716F" w:rsidRPr="00485CC4" w:rsidRDefault="0085716F" w:rsidP="0085716F">
            <w:pPr>
              <w:pStyle w:val="ListParagraph"/>
              <w:numPr>
                <w:ilvl w:val="0"/>
                <w:numId w:val="23"/>
              </w:numPr>
              <w:tabs>
                <w:tab w:val="left" w:pos="9540"/>
              </w:tabs>
              <w:rPr>
                <w:rFonts w:ascii="Calibri" w:hAnsi="Calibri" w:cs="Calibri"/>
              </w:rPr>
            </w:pPr>
            <w:r w:rsidRPr="00485CC4">
              <w:rPr>
                <w:rFonts w:ascii="Calibri" w:hAnsi="Calibri" w:cs="Calibri"/>
                <w:i/>
              </w:rPr>
              <w:t xml:space="preserve">PSSF Collaborative: </w:t>
            </w:r>
          </w:p>
        </w:tc>
        <w:tc>
          <w:tcPr>
            <w:tcW w:w="1350" w:type="dxa"/>
            <w:shd w:val="clear" w:color="auto" w:fill="D9D9D9" w:themeFill="background1" w:themeFillShade="D9"/>
            <w:tcPrChange w:id="533" w:author="Fontamillas, Romelia@DSS" w:date="2020-06-11T23:37:00Z">
              <w:tcPr>
                <w:tcW w:w="3162" w:type="dxa"/>
                <w:shd w:val="clear" w:color="auto" w:fill="D9D9D9" w:themeFill="background1" w:themeFillShade="D9"/>
              </w:tcPr>
            </w:tcPrChange>
          </w:tcPr>
          <w:p w14:paraId="6C7AE3EC" w14:textId="0A639092" w:rsidR="0085716F" w:rsidRPr="00485CC4" w:rsidRDefault="0085716F" w:rsidP="0085716F">
            <w:pPr>
              <w:pStyle w:val="ListParagraph"/>
              <w:tabs>
                <w:tab w:val="left" w:pos="9540"/>
              </w:tabs>
              <w:ind w:left="-14" w:firstLine="14"/>
              <w:rPr>
                <w:rFonts w:ascii="Calibri" w:hAnsi="Calibri" w:cs="Calibri"/>
              </w:rPr>
              <w:pPrChange w:id="534" w:author="Fontamillas, Romelia@DSS" w:date="2020-06-11T23:37:00Z">
                <w:pPr>
                  <w:pStyle w:val="ListParagraph"/>
                  <w:numPr>
                    <w:numId w:val="23"/>
                  </w:numPr>
                  <w:ind w:hanging="360"/>
                </w:pPr>
              </w:pPrChange>
            </w:pPr>
            <w:r w:rsidRPr="00AC22D1">
              <w:rPr>
                <w:rFonts w:ascii="Calibri" w:hAnsi="Calibri" w:cs="Calibri"/>
              </w:rPr>
              <w:t>Location in Instruction Manual</w:t>
            </w:r>
          </w:p>
        </w:tc>
        <w:tc>
          <w:tcPr>
            <w:tcW w:w="1080" w:type="dxa"/>
            <w:shd w:val="clear" w:color="auto" w:fill="D9D9D9" w:themeFill="background1" w:themeFillShade="D9"/>
            <w:tcPrChange w:id="535" w:author="Fontamillas, Romelia@DSS" w:date="2020-06-11T23:37:00Z">
              <w:tcPr>
                <w:tcW w:w="3163" w:type="dxa"/>
                <w:gridSpan w:val="3"/>
                <w:shd w:val="clear" w:color="auto" w:fill="D9D9D9" w:themeFill="background1" w:themeFillShade="D9"/>
              </w:tcPr>
            </w:tcPrChange>
          </w:tcPr>
          <w:p w14:paraId="36D98987" w14:textId="28ADE44B" w:rsidR="0085716F" w:rsidRPr="00485CC4" w:rsidRDefault="0085716F" w:rsidP="0085716F">
            <w:pPr>
              <w:pStyle w:val="ListParagraph"/>
              <w:tabs>
                <w:tab w:val="left" w:pos="9540"/>
              </w:tabs>
              <w:ind w:left="0" w:hanging="14"/>
              <w:rPr>
                <w:rFonts w:ascii="Calibri" w:hAnsi="Calibri" w:cs="Calibri"/>
              </w:rPr>
              <w:pPrChange w:id="536" w:author="Fontamillas, Romelia@DSS" w:date="2020-06-11T23:36:00Z">
                <w:pPr>
                  <w:pStyle w:val="ListParagraph"/>
                  <w:numPr>
                    <w:numId w:val="23"/>
                  </w:numPr>
                  <w:ind w:hanging="360"/>
                </w:pPr>
              </w:pPrChange>
            </w:pPr>
            <w:r w:rsidRPr="00955A07">
              <w:rPr>
                <w:rFonts w:ascii="Calibri" w:hAnsi="Calibri" w:cs="Calibri"/>
              </w:rPr>
              <w:t>Location in CSA (Page #)</w:t>
            </w:r>
          </w:p>
        </w:tc>
      </w:tr>
      <w:tr w:rsidR="0085716F" w:rsidRPr="00955A07" w14:paraId="29BFDC29" w14:textId="77777777" w:rsidTr="005D370D">
        <w:trPr>
          <w:trHeight w:val="144"/>
          <w:trPrChange w:id="537" w:author="Fontamillas, Romelia@DSS" w:date="2020-06-11T23:37:00Z">
            <w:trPr>
              <w:trHeight w:val="144"/>
            </w:trPr>
          </w:trPrChange>
        </w:trPr>
        <w:tc>
          <w:tcPr>
            <w:tcW w:w="7105" w:type="dxa"/>
            <w:tcPrChange w:id="538" w:author="Fontamillas, Romelia@DSS" w:date="2020-06-11T23:37:00Z">
              <w:tcPr>
                <w:tcW w:w="6858" w:type="dxa"/>
                <w:gridSpan w:val="3"/>
              </w:tcPr>
            </w:tcPrChange>
          </w:tcPr>
          <w:p w14:paraId="3E2886C9" w14:textId="77777777" w:rsidR="0085716F" w:rsidRPr="00955A07" w:rsidRDefault="0085716F" w:rsidP="0085716F">
            <w:pPr>
              <w:pStyle w:val="ListParagraph"/>
              <w:numPr>
                <w:ilvl w:val="0"/>
                <w:numId w:val="10"/>
              </w:numPr>
              <w:tabs>
                <w:tab w:val="left" w:pos="9540"/>
              </w:tabs>
              <w:ind w:left="720"/>
              <w:rPr>
                <w:rFonts w:ascii="Calibri" w:hAnsi="Calibri" w:cs="Calibri"/>
              </w:rPr>
            </w:pPr>
            <w:r w:rsidRPr="00955A07">
              <w:rPr>
                <w:rFonts w:ascii="Calibri" w:hAnsi="Calibri" w:cs="Calibri"/>
              </w:rPr>
              <w:t xml:space="preserve">Identification of the PSSF collaborative: Name of the agency, commission, board, or council designated to carry </w:t>
            </w:r>
            <w:r>
              <w:rPr>
                <w:rFonts w:ascii="Calibri" w:hAnsi="Calibri" w:cs="Calibri"/>
              </w:rPr>
              <w:t>out this function</w:t>
            </w:r>
          </w:p>
        </w:tc>
        <w:tc>
          <w:tcPr>
            <w:tcW w:w="1350" w:type="dxa"/>
            <w:tcPrChange w:id="539" w:author="Fontamillas, Romelia@DSS" w:date="2020-06-11T23:37:00Z">
              <w:tcPr>
                <w:tcW w:w="1367" w:type="dxa"/>
              </w:tcPr>
            </w:tcPrChange>
          </w:tcPr>
          <w:p w14:paraId="33C7B013" w14:textId="77777777" w:rsidR="0085716F" w:rsidRPr="00DD2FFB" w:rsidRDefault="0085716F" w:rsidP="0085716F">
            <w:pPr>
              <w:tabs>
                <w:tab w:val="left" w:pos="9540"/>
              </w:tabs>
              <w:rPr>
                <w:rFonts w:ascii="Calibri" w:hAnsi="Calibri" w:cs="Calibri"/>
                <w:color w:val="FF0000"/>
                <w:highlight w:val="yellow"/>
              </w:rPr>
            </w:pPr>
            <w:r w:rsidRPr="00485CC4">
              <w:rPr>
                <w:rFonts w:ascii="Calibri" w:hAnsi="Calibri" w:cs="Calibri"/>
              </w:rPr>
              <w:t>p. 30</w:t>
            </w:r>
          </w:p>
        </w:tc>
        <w:tc>
          <w:tcPr>
            <w:tcW w:w="1080" w:type="dxa"/>
            <w:tcPrChange w:id="540" w:author="Fontamillas, Romelia@DSS" w:date="2020-06-11T23:37:00Z">
              <w:tcPr>
                <w:tcW w:w="1262" w:type="dxa"/>
              </w:tcPr>
            </w:tcPrChange>
          </w:tcPr>
          <w:p w14:paraId="0EBAA7B1" w14:textId="77777777" w:rsidR="0085716F" w:rsidRPr="00955A07" w:rsidRDefault="0085716F" w:rsidP="0085716F">
            <w:pPr>
              <w:tabs>
                <w:tab w:val="left" w:pos="9540"/>
              </w:tabs>
              <w:rPr>
                <w:rFonts w:ascii="Calibri" w:hAnsi="Calibri" w:cs="Calibri"/>
              </w:rPr>
            </w:pPr>
          </w:p>
        </w:tc>
      </w:tr>
    </w:tbl>
    <w:p w14:paraId="543517F9" w14:textId="77777777" w:rsidR="00674FBF" w:rsidRDefault="00674FBF" w:rsidP="0085716F">
      <w:pPr>
        <w:tabs>
          <w:tab w:val="left" w:pos="9540"/>
        </w:tabs>
      </w:pPr>
    </w:p>
    <w:p w14:paraId="13E57F74" w14:textId="1C21B981" w:rsidR="00674FBF" w:rsidRDefault="005A1111" w:rsidP="005A1111">
      <w:pPr>
        <w:pStyle w:val="Heading2"/>
      </w:pPr>
      <w:r w:rsidRPr="00485CC4">
        <w:t>Systemic Factors</w:t>
      </w:r>
    </w:p>
    <w:tbl>
      <w:tblPr>
        <w:tblStyle w:val="TableGrid"/>
        <w:tblW w:w="9535" w:type="dxa"/>
        <w:tblInd w:w="360" w:type="dxa"/>
        <w:tblLayout w:type="fixed"/>
        <w:tblLook w:val="04A0" w:firstRow="1" w:lastRow="0" w:firstColumn="1" w:lastColumn="0" w:noHBand="0" w:noVBand="1"/>
      </w:tblPr>
      <w:tblGrid>
        <w:gridCol w:w="7105"/>
        <w:gridCol w:w="1350"/>
        <w:gridCol w:w="1080"/>
        <w:tblGridChange w:id="541">
          <w:tblGrid>
            <w:gridCol w:w="6858"/>
            <w:gridCol w:w="247"/>
            <w:gridCol w:w="1120"/>
            <w:gridCol w:w="230"/>
            <w:gridCol w:w="1032"/>
            <w:gridCol w:w="48"/>
          </w:tblGrid>
        </w:tblGridChange>
      </w:tblGrid>
      <w:tr w:rsidR="0085716F" w:rsidRPr="00485CC4" w14:paraId="152966BB" w14:textId="77777777" w:rsidTr="00D90595">
        <w:trPr>
          <w:trHeight w:val="144"/>
          <w:tblHeader/>
        </w:trPr>
        <w:tc>
          <w:tcPr>
            <w:tcW w:w="7105" w:type="dxa"/>
            <w:shd w:val="clear" w:color="auto" w:fill="D9D9D9" w:themeFill="background1" w:themeFillShade="D9"/>
          </w:tcPr>
          <w:p w14:paraId="3851E675" w14:textId="77777777" w:rsidR="0085716F" w:rsidRPr="00485CC4" w:rsidRDefault="0085716F" w:rsidP="0085716F">
            <w:pPr>
              <w:pStyle w:val="ListParagraph"/>
              <w:numPr>
                <w:ilvl w:val="0"/>
                <w:numId w:val="24"/>
              </w:numPr>
              <w:tabs>
                <w:tab w:val="left" w:pos="9540"/>
              </w:tabs>
              <w:rPr>
                <w:rFonts w:ascii="Calibri" w:hAnsi="Calibri" w:cs="Calibri"/>
                <w:i/>
              </w:rPr>
            </w:pPr>
            <w:r w:rsidRPr="00485CC4">
              <w:rPr>
                <w:rFonts w:ascii="Calibri" w:hAnsi="Calibri" w:cs="Calibri"/>
                <w:i/>
              </w:rPr>
              <w:t>Management Information Systems</w:t>
            </w:r>
            <w:ins w:id="542" w:author="Fontamillas, Romelia@DSS" w:date="2020-06-11T23:37:00Z">
              <w:r>
                <w:rPr>
                  <w:rFonts w:ascii="Calibri" w:hAnsi="Calibri" w:cs="Calibri"/>
                  <w:i/>
                </w:rPr>
                <w:t xml:space="preserve">     </w:t>
              </w:r>
            </w:ins>
          </w:p>
        </w:tc>
        <w:tc>
          <w:tcPr>
            <w:tcW w:w="1350" w:type="dxa"/>
            <w:shd w:val="clear" w:color="auto" w:fill="D9D9D9" w:themeFill="background1" w:themeFillShade="D9"/>
          </w:tcPr>
          <w:p w14:paraId="3902DF43" w14:textId="38A941CA" w:rsidR="0085716F" w:rsidRPr="00485CC4" w:rsidRDefault="0085716F" w:rsidP="0085716F">
            <w:pPr>
              <w:pStyle w:val="ListParagraph"/>
              <w:tabs>
                <w:tab w:val="left" w:pos="9540"/>
              </w:tabs>
              <w:ind w:left="0" w:hanging="14"/>
              <w:rPr>
                <w:rFonts w:ascii="Calibri" w:hAnsi="Calibri" w:cs="Calibri"/>
                <w:i/>
              </w:rPr>
            </w:pPr>
            <w:r w:rsidRPr="00AC22D1">
              <w:rPr>
                <w:rFonts w:ascii="Calibri" w:hAnsi="Calibri" w:cs="Calibri"/>
              </w:rPr>
              <w:t>Location in Instruction Manual</w:t>
            </w:r>
          </w:p>
        </w:tc>
        <w:tc>
          <w:tcPr>
            <w:tcW w:w="1080" w:type="dxa"/>
            <w:shd w:val="clear" w:color="auto" w:fill="D9D9D9" w:themeFill="background1" w:themeFillShade="D9"/>
          </w:tcPr>
          <w:p w14:paraId="7A65242A" w14:textId="504DA8D1" w:rsidR="0085716F" w:rsidRPr="00485CC4" w:rsidRDefault="0085716F" w:rsidP="0085716F">
            <w:pPr>
              <w:pStyle w:val="ListParagraph"/>
              <w:tabs>
                <w:tab w:val="left" w:pos="9540"/>
              </w:tabs>
              <w:ind w:left="0" w:hanging="14"/>
              <w:rPr>
                <w:rFonts w:ascii="Calibri" w:hAnsi="Calibri" w:cs="Calibri"/>
                <w:i/>
              </w:rPr>
            </w:pPr>
            <w:r w:rsidRPr="00955A07">
              <w:rPr>
                <w:rFonts w:ascii="Calibri" w:hAnsi="Calibri" w:cs="Calibri"/>
              </w:rPr>
              <w:t>Location in CSA (Page #)</w:t>
            </w:r>
          </w:p>
        </w:tc>
      </w:tr>
      <w:tr w:rsidR="0085716F" w:rsidRPr="00955A07" w14:paraId="493B1291" w14:textId="77777777" w:rsidTr="005D370D">
        <w:tblPrEx>
          <w:tblW w:w="9535" w:type="dxa"/>
          <w:tblInd w:w="360" w:type="dxa"/>
          <w:tblLayout w:type="fixed"/>
          <w:tblPrExChange w:id="543" w:author="Fontamillas, Romelia@DSS" w:date="2020-06-11T23:37:00Z">
            <w:tblPrEx>
              <w:tblW w:w="9487" w:type="dxa"/>
              <w:tblInd w:w="360" w:type="dxa"/>
              <w:tblLayout w:type="fixed"/>
            </w:tblPrEx>
          </w:tblPrExChange>
        </w:tblPrEx>
        <w:trPr>
          <w:trHeight w:val="144"/>
          <w:trPrChange w:id="544" w:author="Fontamillas, Romelia@DSS" w:date="2020-06-11T23:37:00Z">
            <w:trPr>
              <w:gridAfter w:val="0"/>
              <w:trHeight w:val="144"/>
            </w:trPr>
          </w:trPrChange>
        </w:trPr>
        <w:tc>
          <w:tcPr>
            <w:tcW w:w="7105" w:type="dxa"/>
            <w:tcPrChange w:id="545" w:author="Fontamillas, Romelia@DSS" w:date="2020-06-11T23:37:00Z">
              <w:tcPr>
                <w:tcW w:w="6858" w:type="dxa"/>
              </w:tcPr>
            </w:tcPrChange>
          </w:tcPr>
          <w:p w14:paraId="7056D6FE" w14:textId="77777777" w:rsidR="0085716F" w:rsidRPr="00955A07" w:rsidRDefault="0085716F" w:rsidP="0085716F">
            <w:pPr>
              <w:tabs>
                <w:tab w:val="left" w:pos="9540"/>
              </w:tabs>
              <w:rPr>
                <w:rFonts w:ascii="Calibri" w:hAnsi="Calibri" w:cs="Calibri"/>
              </w:rPr>
            </w:pPr>
            <w:r w:rsidRPr="00955A07">
              <w:rPr>
                <w:rFonts w:ascii="Calibri" w:hAnsi="Calibri" w:cs="Calibri"/>
              </w:rPr>
              <w:t>Description of the technology used to manage and assess the provision of child welfare services</w:t>
            </w:r>
          </w:p>
        </w:tc>
        <w:tc>
          <w:tcPr>
            <w:tcW w:w="1350" w:type="dxa"/>
            <w:tcPrChange w:id="546" w:author="Fontamillas, Romelia@DSS" w:date="2020-06-11T23:37:00Z">
              <w:tcPr>
                <w:tcW w:w="1367" w:type="dxa"/>
                <w:gridSpan w:val="2"/>
              </w:tcPr>
            </w:tcPrChange>
          </w:tcPr>
          <w:p w14:paraId="4E82BDEB" w14:textId="77777777" w:rsidR="0085716F" w:rsidRPr="00DD2FFB" w:rsidRDefault="0085716F" w:rsidP="0085716F">
            <w:pPr>
              <w:tabs>
                <w:tab w:val="left" w:pos="9540"/>
              </w:tabs>
              <w:rPr>
                <w:rFonts w:ascii="Calibri" w:hAnsi="Calibri" w:cs="Calibri"/>
                <w:color w:val="FF0000"/>
                <w:highlight w:val="yellow"/>
              </w:rPr>
            </w:pPr>
            <w:r w:rsidRPr="00485CC4">
              <w:rPr>
                <w:rFonts w:ascii="Calibri" w:hAnsi="Calibri" w:cs="Calibri"/>
              </w:rPr>
              <w:t>p. 30</w:t>
            </w:r>
          </w:p>
        </w:tc>
        <w:tc>
          <w:tcPr>
            <w:tcW w:w="1080" w:type="dxa"/>
            <w:tcPrChange w:id="547" w:author="Fontamillas, Romelia@DSS" w:date="2020-06-11T23:37:00Z">
              <w:tcPr>
                <w:tcW w:w="1262" w:type="dxa"/>
                <w:gridSpan w:val="2"/>
              </w:tcPr>
            </w:tcPrChange>
          </w:tcPr>
          <w:p w14:paraId="08BCACBA" w14:textId="77777777" w:rsidR="0085716F" w:rsidRPr="00955A07" w:rsidRDefault="0085716F" w:rsidP="0085716F">
            <w:pPr>
              <w:tabs>
                <w:tab w:val="left" w:pos="9540"/>
              </w:tabs>
              <w:rPr>
                <w:rFonts w:ascii="Calibri" w:hAnsi="Calibri" w:cs="Calibri"/>
              </w:rPr>
            </w:pPr>
          </w:p>
        </w:tc>
      </w:tr>
      <w:tr w:rsidR="0085716F" w:rsidRPr="00955A07" w14:paraId="6BA0F5D6" w14:textId="77777777" w:rsidTr="005D370D">
        <w:tblPrEx>
          <w:tblW w:w="9535" w:type="dxa"/>
          <w:tblInd w:w="360" w:type="dxa"/>
          <w:tblLayout w:type="fixed"/>
          <w:tblPrExChange w:id="548" w:author="Fontamillas, Romelia@DSS" w:date="2020-06-11T23:37:00Z">
            <w:tblPrEx>
              <w:tblW w:w="9487" w:type="dxa"/>
              <w:tblInd w:w="360" w:type="dxa"/>
              <w:tblLayout w:type="fixed"/>
            </w:tblPrEx>
          </w:tblPrExChange>
        </w:tblPrEx>
        <w:trPr>
          <w:trHeight w:val="144"/>
          <w:trPrChange w:id="549" w:author="Fontamillas, Romelia@DSS" w:date="2020-06-11T23:37:00Z">
            <w:trPr>
              <w:gridAfter w:val="0"/>
              <w:trHeight w:val="144"/>
            </w:trPr>
          </w:trPrChange>
        </w:trPr>
        <w:tc>
          <w:tcPr>
            <w:tcW w:w="7105" w:type="dxa"/>
            <w:tcPrChange w:id="550" w:author="Fontamillas, Romelia@DSS" w:date="2020-06-11T23:37:00Z">
              <w:tcPr>
                <w:tcW w:w="6858" w:type="dxa"/>
              </w:tcPr>
            </w:tcPrChange>
          </w:tcPr>
          <w:p w14:paraId="7A442AF3" w14:textId="77777777" w:rsidR="0085716F" w:rsidRPr="00955A07" w:rsidRDefault="0085716F" w:rsidP="0085716F">
            <w:pPr>
              <w:pStyle w:val="ListParagraph"/>
              <w:numPr>
                <w:ilvl w:val="0"/>
                <w:numId w:val="10"/>
              </w:numPr>
              <w:tabs>
                <w:tab w:val="left" w:pos="9540"/>
              </w:tabs>
              <w:ind w:left="720"/>
              <w:rPr>
                <w:rFonts w:ascii="Calibri" w:hAnsi="Calibri" w:cs="Calibri"/>
              </w:rPr>
            </w:pPr>
            <w:r w:rsidRPr="00955A07">
              <w:rPr>
                <w:rFonts w:ascii="Calibri" w:hAnsi="Calibri" w:cs="Calibri"/>
              </w:rPr>
              <w:t>Barriers in maintaining the system</w:t>
            </w:r>
            <w:r>
              <w:rPr>
                <w:rFonts w:ascii="Calibri" w:hAnsi="Calibri" w:cs="Calibri"/>
              </w:rPr>
              <w:t>s</w:t>
            </w:r>
            <w:r w:rsidRPr="00955A07">
              <w:rPr>
                <w:rFonts w:ascii="Calibri" w:hAnsi="Calibri" w:cs="Calibri"/>
              </w:rPr>
              <w:t xml:space="preserve"> and how the system</w:t>
            </w:r>
            <w:r>
              <w:rPr>
                <w:rFonts w:ascii="Calibri" w:hAnsi="Calibri" w:cs="Calibri"/>
              </w:rPr>
              <w:t>s are</w:t>
            </w:r>
            <w:r w:rsidRPr="00955A07">
              <w:rPr>
                <w:rFonts w:ascii="Calibri" w:hAnsi="Calibri" w:cs="Calibri"/>
              </w:rPr>
              <w:t xml:space="preserve"> utilized to measure county performance </w:t>
            </w:r>
            <w:r>
              <w:rPr>
                <w:rFonts w:ascii="Calibri" w:hAnsi="Calibri" w:cs="Calibri"/>
              </w:rPr>
              <w:t>in the Outcome Data Measures</w:t>
            </w:r>
          </w:p>
        </w:tc>
        <w:tc>
          <w:tcPr>
            <w:tcW w:w="1350" w:type="dxa"/>
            <w:tcPrChange w:id="551" w:author="Fontamillas, Romelia@DSS" w:date="2020-06-11T23:37:00Z">
              <w:tcPr>
                <w:tcW w:w="1367" w:type="dxa"/>
                <w:gridSpan w:val="2"/>
              </w:tcPr>
            </w:tcPrChange>
          </w:tcPr>
          <w:p w14:paraId="2430AA29" w14:textId="77777777" w:rsidR="0085716F" w:rsidRPr="00DD2FFB" w:rsidRDefault="0085716F" w:rsidP="0085716F">
            <w:pPr>
              <w:tabs>
                <w:tab w:val="left" w:pos="9540"/>
              </w:tabs>
              <w:rPr>
                <w:rFonts w:ascii="Calibri" w:hAnsi="Calibri" w:cs="Calibri"/>
                <w:color w:val="FF0000"/>
                <w:highlight w:val="yellow"/>
              </w:rPr>
            </w:pPr>
            <w:r w:rsidRPr="00485CC4">
              <w:rPr>
                <w:rFonts w:ascii="Calibri" w:hAnsi="Calibri" w:cs="Calibri"/>
              </w:rPr>
              <w:t>p. 30</w:t>
            </w:r>
          </w:p>
        </w:tc>
        <w:tc>
          <w:tcPr>
            <w:tcW w:w="1080" w:type="dxa"/>
            <w:tcPrChange w:id="552" w:author="Fontamillas, Romelia@DSS" w:date="2020-06-11T23:37:00Z">
              <w:tcPr>
                <w:tcW w:w="1262" w:type="dxa"/>
                <w:gridSpan w:val="2"/>
              </w:tcPr>
            </w:tcPrChange>
          </w:tcPr>
          <w:p w14:paraId="79FCA05C" w14:textId="77777777" w:rsidR="0085716F" w:rsidRPr="00955A07" w:rsidRDefault="0085716F" w:rsidP="0085716F">
            <w:pPr>
              <w:tabs>
                <w:tab w:val="left" w:pos="9540"/>
              </w:tabs>
              <w:rPr>
                <w:rFonts w:ascii="Calibri" w:hAnsi="Calibri" w:cs="Calibri"/>
              </w:rPr>
            </w:pPr>
          </w:p>
        </w:tc>
      </w:tr>
      <w:tr w:rsidR="0085716F" w:rsidRPr="00955A07" w14:paraId="6DFA95C3" w14:textId="77777777" w:rsidTr="005D370D">
        <w:tblPrEx>
          <w:tblW w:w="9535" w:type="dxa"/>
          <w:tblInd w:w="360" w:type="dxa"/>
          <w:tblLayout w:type="fixed"/>
          <w:tblPrExChange w:id="553" w:author="Fontamillas, Romelia@DSS" w:date="2020-06-11T23:37:00Z">
            <w:tblPrEx>
              <w:tblW w:w="9487" w:type="dxa"/>
              <w:tblInd w:w="360" w:type="dxa"/>
              <w:tblLayout w:type="fixed"/>
            </w:tblPrEx>
          </w:tblPrExChange>
        </w:tblPrEx>
        <w:trPr>
          <w:trHeight w:val="144"/>
          <w:trPrChange w:id="554" w:author="Fontamillas, Romelia@DSS" w:date="2020-06-11T23:37:00Z">
            <w:trPr>
              <w:gridAfter w:val="0"/>
              <w:trHeight w:val="144"/>
            </w:trPr>
          </w:trPrChange>
        </w:trPr>
        <w:tc>
          <w:tcPr>
            <w:tcW w:w="7105" w:type="dxa"/>
            <w:tcPrChange w:id="555" w:author="Fontamillas, Romelia@DSS" w:date="2020-06-11T23:37:00Z">
              <w:tcPr>
                <w:tcW w:w="6858" w:type="dxa"/>
              </w:tcPr>
            </w:tcPrChange>
          </w:tcPr>
          <w:p w14:paraId="1903FBDF" w14:textId="77777777" w:rsidR="0085716F" w:rsidRPr="00955A07" w:rsidRDefault="0085716F" w:rsidP="0085716F">
            <w:pPr>
              <w:pStyle w:val="ListParagraph"/>
              <w:numPr>
                <w:ilvl w:val="0"/>
                <w:numId w:val="10"/>
              </w:numPr>
              <w:tabs>
                <w:tab w:val="left" w:pos="9540"/>
              </w:tabs>
              <w:ind w:left="720"/>
              <w:rPr>
                <w:rFonts w:ascii="Calibri" w:hAnsi="Calibri" w:cs="Calibri"/>
              </w:rPr>
            </w:pPr>
            <w:r>
              <w:rPr>
                <w:rFonts w:ascii="Calibri" w:hAnsi="Calibri" w:cs="Calibri"/>
              </w:rPr>
              <w:t>Description of how</w:t>
            </w:r>
            <w:r w:rsidRPr="00955A07">
              <w:rPr>
                <w:rFonts w:ascii="Calibri" w:hAnsi="Calibri" w:cs="Calibri"/>
              </w:rPr>
              <w:t xml:space="preserve"> the information gathered from these systems is utilized to evaluate operational activities </w:t>
            </w:r>
            <w:r>
              <w:rPr>
                <w:rFonts w:ascii="Calibri" w:hAnsi="Calibri" w:cs="Calibri"/>
              </w:rPr>
              <w:t>in the agency</w:t>
            </w:r>
          </w:p>
        </w:tc>
        <w:tc>
          <w:tcPr>
            <w:tcW w:w="1350" w:type="dxa"/>
            <w:tcPrChange w:id="556" w:author="Fontamillas, Romelia@DSS" w:date="2020-06-11T23:37:00Z">
              <w:tcPr>
                <w:tcW w:w="1367" w:type="dxa"/>
                <w:gridSpan w:val="2"/>
              </w:tcPr>
            </w:tcPrChange>
          </w:tcPr>
          <w:p w14:paraId="48E2477E" w14:textId="77777777" w:rsidR="0085716F" w:rsidRPr="00DD2FFB" w:rsidRDefault="0085716F" w:rsidP="0085716F">
            <w:pPr>
              <w:tabs>
                <w:tab w:val="left" w:pos="9540"/>
              </w:tabs>
              <w:rPr>
                <w:rFonts w:ascii="Calibri" w:hAnsi="Calibri" w:cs="Calibri"/>
                <w:color w:val="FF0000"/>
                <w:highlight w:val="yellow"/>
              </w:rPr>
            </w:pPr>
            <w:r w:rsidRPr="00485CC4">
              <w:rPr>
                <w:rFonts w:ascii="Calibri" w:hAnsi="Calibri" w:cs="Calibri"/>
              </w:rPr>
              <w:t>p. 30</w:t>
            </w:r>
          </w:p>
        </w:tc>
        <w:tc>
          <w:tcPr>
            <w:tcW w:w="1080" w:type="dxa"/>
            <w:tcPrChange w:id="557" w:author="Fontamillas, Romelia@DSS" w:date="2020-06-11T23:37:00Z">
              <w:tcPr>
                <w:tcW w:w="1262" w:type="dxa"/>
                <w:gridSpan w:val="2"/>
              </w:tcPr>
            </w:tcPrChange>
          </w:tcPr>
          <w:p w14:paraId="2BDD906E" w14:textId="77777777" w:rsidR="0085716F" w:rsidRPr="00955A07" w:rsidRDefault="0085716F" w:rsidP="0085716F">
            <w:pPr>
              <w:tabs>
                <w:tab w:val="left" w:pos="9540"/>
              </w:tabs>
              <w:rPr>
                <w:rFonts w:ascii="Calibri" w:hAnsi="Calibri" w:cs="Calibri"/>
              </w:rPr>
            </w:pPr>
          </w:p>
        </w:tc>
      </w:tr>
      <w:tr w:rsidR="0085716F" w:rsidRPr="00955A07" w14:paraId="10571D19" w14:textId="77777777" w:rsidTr="005D370D">
        <w:tblPrEx>
          <w:tblW w:w="9535" w:type="dxa"/>
          <w:tblInd w:w="360" w:type="dxa"/>
          <w:tblLayout w:type="fixed"/>
          <w:tblPrExChange w:id="558" w:author="Fontamillas, Romelia@DSS" w:date="2020-06-11T23:37:00Z">
            <w:tblPrEx>
              <w:tblW w:w="9487" w:type="dxa"/>
              <w:tblInd w:w="360" w:type="dxa"/>
              <w:tblLayout w:type="fixed"/>
            </w:tblPrEx>
          </w:tblPrExChange>
        </w:tblPrEx>
        <w:trPr>
          <w:trHeight w:val="144"/>
          <w:trPrChange w:id="559" w:author="Fontamillas, Romelia@DSS" w:date="2020-06-11T23:37:00Z">
            <w:trPr>
              <w:gridAfter w:val="0"/>
              <w:trHeight w:val="144"/>
            </w:trPr>
          </w:trPrChange>
        </w:trPr>
        <w:tc>
          <w:tcPr>
            <w:tcW w:w="7105" w:type="dxa"/>
            <w:tcPrChange w:id="560" w:author="Fontamillas, Romelia@DSS" w:date="2020-06-11T23:37:00Z">
              <w:tcPr>
                <w:tcW w:w="6858" w:type="dxa"/>
              </w:tcPr>
            </w:tcPrChange>
          </w:tcPr>
          <w:p w14:paraId="415056D2" w14:textId="77777777" w:rsidR="0085716F" w:rsidRPr="00955A07" w:rsidRDefault="0085716F" w:rsidP="0085716F">
            <w:pPr>
              <w:pStyle w:val="ListParagraph"/>
              <w:numPr>
                <w:ilvl w:val="0"/>
                <w:numId w:val="10"/>
              </w:numPr>
              <w:tabs>
                <w:tab w:val="left" w:pos="9540"/>
              </w:tabs>
              <w:ind w:left="720"/>
              <w:rPr>
                <w:rFonts w:ascii="Calibri" w:hAnsi="Calibri" w:cs="Calibri"/>
              </w:rPr>
            </w:pPr>
            <w:r>
              <w:rPr>
                <w:rFonts w:ascii="Calibri" w:hAnsi="Calibri" w:cs="Calibri"/>
              </w:rPr>
              <w:t>Assessment of w</w:t>
            </w:r>
            <w:r w:rsidRPr="00955A07">
              <w:rPr>
                <w:rFonts w:ascii="Calibri" w:hAnsi="Calibri" w:cs="Calibri"/>
              </w:rPr>
              <w:t>hether the system is underutilized and the barriers to full utilization</w:t>
            </w:r>
          </w:p>
        </w:tc>
        <w:tc>
          <w:tcPr>
            <w:tcW w:w="1350" w:type="dxa"/>
            <w:tcPrChange w:id="561" w:author="Fontamillas, Romelia@DSS" w:date="2020-06-11T23:37:00Z">
              <w:tcPr>
                <w:tcW w:w="1367" w:type="dxa"/>
                <w:gridSpan w:val="2"/>
              </w:tcPr>
            </w:tcPrChange>
          </w:tcPr>
          <w:p w14:paraId="421F8F3B" w14:textId="77777777" w:rsidR="0085716F" w:rsidRPr="00DD2FFB" w:rsidRDefault="0085716F" w:rsidP="0085716F">
            <w:pPr>
              <w:tabs>
                <w:tab w:val="left" w:pos="9540"/>
              </w:tabs>
              <w:rPr>
                <w:rFonts w:ascii="Calibri" w:hAnsi="Calibri" w:cs="Calibri"/>
                <w:color w:val="FF0000"/>
                <w:highlight w:val="yellow"/>
              </w:rPr>
            </w:pPr>
            <w:r w:rsidRPr="00485CC4">
              <w:rPr>
                <w:rFonts w:ascii="Calibri" w:hAnsi="Calibri" w:cs="Calibri"/>
              </w:rPr>
              <w:t>p. 30</w:t>
            </w:r>
          </w:p>
        </w:tc>
        <w:tc>
          <w:tcPr>
            <w:tcW w:w="1080" w:type="dxa"/>
            <w:tcPrChange w:id="562" w:author="Fontamillas, Romelia@DSS" w:date="2020-06-11T23:37:00Z">
              <w:tcPr>
                <w:tcW w:w="1262" w:type="dxa"/>
                <w:gridSpan w:val="2"/>
              </w:tcPr>
            </w:tcPrChange>
          </w:tcPr>
          <w:p w14:paraId="4FC69536" w14:textId="77777777" w:rsidR="0085716F" w:rsidRPr="00955A07" w:rsidRDefault="0085716F" w:rsidP="0085716F">
            <w:pPr>
              <w:tabs>
                <w:tab w:val="left" w:pos="9540"/>
              </w:tabs>
              <w:rPr>
                <w:rFonts w:ascii="Calibri" w:hAnsi="Calibri" w:cs="Calibri"/>
              </w:rPr>
            </w:pPr>
          </w:p>
        </w:tc>
      </w:tr>
    </w:tbl>
    <w:p w14:paraId="6657505E"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563">
          <w:tblGrid>
            <w:gridCol w:w="6858"/>
            <w:gridCol w:w="247"/>
            <w:gridCol w:w="1120"/>
            <w:gridCol w:w="230"/>
            <w:gridCol w:w="1032"/>
            <w:gridCol w:w="48"/>
          </w:tblGrid>
        </w:tblGridChange>
      </w:tblGrid>
      <w:tr w:rsidR="005A1111" w:rsidRPr="00485CC4" w14:paraId="2C2C2836" w14:textId="77777777" w:rsidTr="00D90595">
        <w:trPr>
          <w:trHeight w:val="144"/>
          <w:tblHeader/>
        </w:trPr>
        <w:tc>
          <w:tcPr>
            <w:tcW w:w="7105" w:type="dxa"/>
            <w:shd w:val="clear" w:color="auto" w:fill="D9D9D9" w:themeFill="background1" w:themeFillShade="D9"/>
          </w:tcPr>
          <w:p w14:paraId="1F912282" w14:textId="77777777" w:rsidR="005A1111" w:rsidRPr="00485CC4" w:rsidRDefault="005A1111" w:rsidP="005A1111">
            <w:pPr>
              <w:pStyle w:val="ListParagraph"/>
              <w:numPr>
                <w:ilvl w:val="0"/>
                <w:numId w:val="24"/>
              </w:numPr>
              <w:tabs>
                <w:tab w:val="left" w:pos="9540"/>
              </w:tabs>
              <w:rPr>
                <w:rFonts w:ascii="Calibri" w:hAnsi="Calibri" w:cs="Calibri"/>
              </w:rPr>
            </w:pPr>
            <w:r w:rsidRPr="00485CC4">
              <w:rPr>
                <w:rFonts w:ascii="Calibri" w:hAnsi="Calibri" w:cs="Calibri"/>
                <w:i/>
              </w:rPr>
              <w:t>County Case Review System</w:t>
            </w:r>
          </w:p>
        </w:tc>
        <w:tc>
          <w:tcPr>
            <w:tcW w:w="1350" w:type="dxa"/>
            <w:shd w:val="clear" w:color="auto" w:fill="D9D9D9" w:themeFill="background1" w:themeFillShade="D9"/>
          </w:tcPr>
          <w:p w14:paraId="1DE5991D" w14:textId="4602256C" w:rsidR="005A1111" w:rsidRPr="00485CC4" w:rsidRDefault="005A1111" w:rsidP="005A1111">
            <w:pPr>
              <w:pStyle w:val="ListParagraph"/>
              <w:tabs>
                <w:tab w:val="left" w:pos="9540"/>
              </w:tabs>
              <w:ind w:left="0" w:hanging="14"/>
              <w:rPr>
                <w:rFonts w:ascii="Calibri" w:hAnsi="Calibri" w:cs="Calibri"/>
              </w:rPr>
            </w:pPr>
            <w:r w:rsidRPr="00AC22D1">
              <w:rPr>
                <w:rFonts w:ascii="Calibri" w:hAnsi="Calibri" w:cs="Calibri"/>
              </w:rPr>
              <w:t>Location in Instruction Manual</w:t>
            </w:r>
          </w:p>
        </w:tc>
        <w:tc>
          <w:tcPr>
            <w:tcW w:w="1080" w:type="dxa"/>
            <w:shd w:val="clear" w:color="auto" w:fill="D9D9D9" w:themeFill="background1" w:themeFillShade="D9"/>
          </w:tcPr>
          <w:p w14:paraId="790411CF" w14:textId="5B62890F" w:rsidR="005A1111" w:rsidRPr="00485CC4" w:rsidRDefault="005A1111" w:rsidP="005A1111">
            <w:pPr>
              <w:pStyle w:val="ListParagraph"/>
              <w:tabs>
                <w:tab w:val="left" w:pos="9540"/>
              </w:tabs>
              <w:ind w:left="0" w:hanging="14"/>
              <w:rPr>
                <w:rFonts w:ascii="Calibri" w:hAnsi="Calibri" w:cs="Calibri"/>
              </w:rPr>
            </w:pPr>
            <w:r w:rsidRPr="00955A07">
              <w:rPr>
                <w:rFonts w:ascii="Calibri" w:hAnsi="Calibri" w:cs="Calibri"/>
              </w:rPr>
              <w:t>Location in CSA (Page #)</w:t>
            </w:r>
          </w:p>
        </w:tc>
      </w:tr>
      <w:tr w:rsidR="005A1111" w:rsidRPr="00955A07" w14:paraId="2E31C97D" w14:textId="77777777" w:rsidTr="005D370D">
        <w:trPr>
          <w:trHeight w:val="144"/>
        </w:trPr>
        <w:tc>
          <w:tcPr>
            <w:tcW w:w="7105" w:type="dxa"/>
          </w:tcPr>
          <w:p w14:paraId="75B66776" w14:textId="77777777" w:rsidR="005A1111" w:rsidRPr="00485CC4" w:rsidRDefault="005A1111" w:rsidP="005A1111">
            <w:pPr>
              <w:tabs>
                <w:tab w:val="left" w:pos="360"/>
                <w:tab w:val="left" w:pos="9540"/>
              </w:tabs>
              <w:rPr>
                <w:rFonts w:ascii="Calibri" w:hAnsi="Calibri" w:cs="Calibri"/>
              </w:rPr>
            </w:pPr>
            <w:r>
              <w:rPr>
                <w:rFonts w:ascii="Calibri" w:hAnsi="Calibri" w:cs="Calibri"/>
              </w:rPr>
              <w:t xml:space="preserve">Including </w:t>
            </w:r>
            <w:r w:rsidRPr="00485CC4">
              <w:rPr>
                <w:rFonts w:ascii="Calibri" w:hAnsi="Calibri" w:cs="Calibri"/>
              </w:rPr>
              <w:t xml:space="preserve">County’s </w:t>
            </w:r>
            <w:r>
              <w:rPr>
                <w:rFonts w:ascii="Calibri" w:hAnsi="Calibri" w:cs="Calibri"/>
              </w:rPr>
              <w:t xml:space="preserve">relationship with the court and identify </w:t>
            </w:r>
            <w:r w:rsidRPr="00485CC4">
              <w:rPr>
                <w:rFonts w:ascii="Calibri" w:hAnsi="Calibri" w:cs="Calibri"/>
              </w:rPr>
              <w:t>strengths and areas needing improvement, including</w:t>
            </w:r>
            <w:r w:rsidRPr="00485CC4">
              <w:rPr>
                <w:rFonts w:ascii="Calibri" w:eastAsia="Times New Roman" w:hAnsi="Calibri" w:cs="Calibri"/>
              </w:rPr>
              <w:t xml:space="preserve"> reform efforts or innovative practices in the areas below:  </w:t>
            </w:r>
          </w:p>
        </w:tc>
        <w:tc>
          <w:tcPr>
            <w:tcW w:w="1350" w:type="dxa"/>
          </w:tcPr>
          <w:p w14:paraId="71AC0397" w14:textId="77777777" w:rsidR="005A1111" w:rsidRPr="00485CC4" w:rsidRDefault="005A1111" w:rsidP="005A1111">
            <w:pPr>
              <w:tabs>
                <w:tab w:val="left" w:pos="360"/>
                <w:tab w:val="left" w:pos="9540"/>
              </w:tabs>
              <w:rPr>
                <w:rFonts w:ascii="Calibri" w:hAnsi="Calibri" w:cs="Calibri"/>
              </w:rPr>
            </w:pPr>
          </w:p>
        </w:tc>
        <w:tc>
          <w:tcPr>
            <w:tcW w:w="1080" w:type="dxa"/>
          </w:tcPr>
          <w:p w14:paraId="350F7CC1" w14:textId="7A8905F4" w:rsidR="005A1111" w:rsidRPr="00485CC4" w:rsidRDefault="005A1111" w:rsidP="005A1111">
            <w:pPr>
              <w:tabs>
                <w:tab w:val="left" w:pos="360"/>
                <w:tab w:val="left" w:pos="9540"/>
              </w:tabs>
              <w:rPr>
                <w:rFonts w:ascii="Calibri" w:hAnsi="Calibri" w:cs="Calibri"/>
              </w:rPr>
            </w:pPr>
          </w:p>
        </w:tc>
      </w:tr>
      <w:tr w:rsidR="005A1111" w:rsidRPr="00955A07" w14:paraId="1EEACBCF" w14:textId="77777777" w:rsidTr="005D370D">
        <w:trPr>
          <w:trHeight w:val="144"/>
        </w:trPr>
        <w:tc>
          <w:tcPr>
            <w:tcW w:w="7105" w:type="dxa"/>
          </w:tcPr>
          <w:p w14:paraId="782BD3C1" w14:textId="77777777" w:rsidR="005A1111" w:rsidRPr="00485CC4" w:rsidRDefault="005A1111" w:rsidP="005A1111">
            <w:pPr>
              <w:pStyle w:val="ListParagraph"/>
              <w:numPr>
                <w:ilvl w:val="0"/>
                <w:numId w:val="18"/>
              </w:numPr>
              <w:tabs>
                <w:tab w:val="left" w:pos="360"/>
                <w:tab w:val="left" w:pos="9540"/>
              </w:tabs>
              <w:rPr>
                <w:rFonts w:ascii="Calibri" w:hAnsi="Calibri" w:cs="Calibri"/>
              </w:rPr>
            </w:pPr>
            <w:r w:rsidRPr="00485CC4">
              <w:rPr>
                <w:rFonts w:ascii="Calibri" w:hAnsi="Calibri" w:cs="Calibri"/>
              </w:rPr>
              <w:t>The structure of the county juvenile court, including but not limited to the following:</w:t>
            </w:r>
          </w:p>
        </w:tc>
        <w:tc>
          <w:tcPr>
            <w:tcW w:w="1350" w:type="dxa"/>
          </w:tcPr>
          <w:p w14:paraId="44679CFB" w14:textId="3565E8E6" w:rsidR="005A1111" w:rsidRPr="00485CC4" w:rsidRDefault="005A1111" w:rsidP="005A1111">
            <w:pPr>
              <w:pStyle w:val="ListParagraph"/>
              <w:tabs>
                <w:tab w:val="left" w:pos="360"/>
                <w:tab w:val="left" w:pos="9540"/>
              </w:tabs>
              <w:ind w:left="0" w:hanging="14"/>
              <w:rPr>
                <w:rFonts w:ascii="Calibri" w:hAnsi="Calibri" w:cs="Calibri"/>
              </w:rPr>
            </w:pPr>
          </w:p>
        </w:tc>
        <w:tc>
          <w:tcPr>
            <w:tcW w:w="1080" w:type="dxa"/>
          </w:tcPr>
          <w:p w14:paraId="470B7DED" w14:textId="0AD20065" w:rsidR="005A1111" w:rsidRPr="00485CC4" w:rsidRDefault="005A1111" w:rsidP="005A1111">
            <w:pPr>
              <w:pStyle w:val="ListParagraph"/>
              <w:tabs>
                <w:tab w:val="left" w:pos="360"/>
                <w:tab w:val="left" w:pos="9540"/>
              </w:tabs>
              <w:ind w:left="0" w:hanging="14"/>
              <w:rPr>
                <w:rFonts w:ascii="Calibri" w:hAnsi="Calibri" w:cs="Calibri"/>
              </w:rPr>
            </w:pPr>
          </w:p>
        </w:tc>
      </w:tr>
      <w:tr w:rsidR="005A1111" w:rsidRPr="00955A07" w14:paraId="58E1F79E" w14:textId="77777777" w:rsidTr="005D370D">
        <w:tblPrEx>
          <w:tblW w:w="9535" w:type="dxa"/>
          <w:tblInd w:w="360" w:type="dxa"/>
          <w:tblLayout w:type="fixed"/>
          <w:tblPrExChange w:id="564" w:author="Fontamillas, Romelia@DSS" w:date="2020-06-11T23:37:00Z">
            <w:tblPrEx>
              <w:tblW w:w="9487" w:type="dxa"/>
              <w:tblInd w:w="360" w:type="dxa"/>
              <w:tblLayout w:type="fixed"/>
            </w:tblPrEx>
          </w:tblPrExChange>
        </w:tblPrEx>
        <w:trPr>
          <w:trHeight w:val="144"/>
          <w:trPrChange w:id="565" w:author="Fontamillas, Romelia@DSS" w:date="2020-06-11T23:37:00Z">
            <w:trPr>
              <w:gridAfter w:val="0"/>
              <w:trHeight w:val="144"/>
            </w:trPr>
          </w:trPrChange>
        </w:trPr>
        <w:tc>
          <w:tcPr>
            <w:tcW w:w="7105" w:type="dxa"/>
            <w:tcPrChange w:id="566" w:author="Fontamillas, Romelia@DSS" w:date="2020-06-11T23:37:00Z">
              <w:tcPr>
                <w:tcW w:w="6858" w:type="dxa"/>
              </w:tcPr>
            </w:tcPrChange>
          </w:tcPr>
          <w:p w14:paraId="30998E74" w14:textId="77777777" w:rsidR="005A1111" w:rsidRPr="00782692" w:rsidRDefault="005A1111" w:rsidP="005A1111">
            <w:pPr>
              <w:pStyle w:val="ListParagraph"/>
              <w:numPr>
                <w:ilvl w:val="1"/>
                <w:numId w:val="8"/>
              </w:numPr>
              <w:tabs>
                <w:tab w:val="left" w:pos="9540"/>
              </w:tabs>
              <w:ind w:left="1080"/>
              <w:rPr>
                <w:rFonts w:ascii="Calibri" w:eastAsia="MS Mincho" w:hAnsi="Calibri" w:cs="Calibri"/>
              </w:rPr>
            </w:pPr>
            <w:r w:rsidRPr="00955A07">
              <w:rPr>
                <w:rFonts w:ascii="Calibri" w:eastAsia="MS Mincho" w:hAnsi="Calibri" w:cs="Calibri"/>
              </w:rPr>
              <w:t>Process for notifying ca</w:t>
            </w:r>
            <w:r>
              <w:rPr>
                <w:rFonts w:ascii="Calibri" w:eastAsia="MS Mincho" w:hAnsi="Calibri" w:cs="Calibri"/>
              </w:rPr>
              <w:t>regivers and tribes of hearings</w:t>
            </w:r>
            <w:r w:rsidRPr="00955A07">
              <w:rPr>
                <w:rFonts w:ascii="Calibri" w:eastAsia="MS Mincho" w:hAnsi="Calibri" w:cs="Calibri"/>
              </w:rPr>
              <w:t xml:space="preserve"> and efforts to ensure caregiver and tribal input is incorporated into decisions or recommendations</w:t>
            </w:r>
          </w:p>
        </w:tc>
        <w:tc>
          <w:tcPr>
            <w:tcW w:w="1350" w:type="dxa"/>
            <w:tcPrChange w:id="567" w:author="Fontamillas, Romelia@DSS" w:date="2020-06-11T23:37:00Z">
              <w:tcPr>
                <w:tcW w:w="1367" w:type="dxa"/>
                <w:gridSpan w:val="2"/>
              </w:tcPr>
            </w:tcPrChange>
          </w:tcPr>
          <w:p w14:paraId="0DFAD235" w14:textId="77777777" w:rsidR="005A1111" w:rsidRPr="00DD2FFB" w:rsidRDefault="005A1111" w:rsidP="005A1111">
            <w:pPr>
              <w:tabs>
                <w:tab w:val="left" w:pos="9540"/>
              </w:tabs>
              <w:rPr>
                <w:rFonts w:ascii="Calibri" w:eastAsia="MS Mincho" w:hAnsi="Calibri" w:cs="Calibri"/>
                <w:color w:val="FF0000"/>
                <w:highlight w:val="yellow"/>
              </w:rPr>
            </w:pPr>
            <w:r>
              <w:rPr>
                <w:rFonts w:ascii="Calibri" w:eastAsia="MS Mincho" w:hAnsi="Calibri" w:cs="Calibri"/>
              </w:rPr>
              <w:t>p. 30</w:t>
            </w:r>
          </w:p>
        </w:tc>
        <w:tc>
          <w:tcPr>
            <w:tcW w:w="1080" w:type="dxa"/>
            <w:tcPrChange w:id="568" w:author="Fontamillas, Romelia@DSS" w:date="2020-06-11T23:37:00Z">
              <w:tcPr>
                <w:tcW w:w="1262" w:type="dxa"/>
                <w:gridSpan w:val="2"/>
              </w:tcPr>
            </w:tcPrChange>
          </w:tcPr>
          <w:p w14:paraId="6A5EFB77" w14:textId="77777777" w:rsidR="005A1111" w:rsidRPr="00955A07" w:rsidRDefault="005A1111" w:rsidP="005A1111">
            <w:pPr>
              <w:tabs>
                <w:tab w:val="left" w:pos="9540"/>
              </w:tabs>
              <w:rPr>
                <w:rFonts w:ascii="Calibri" w:eastAsia="MS Mincho" w:hAnsi="Calibri" w:cs="Calibri"/>
              </w:rPr>
            </w:pPr>
          </w:p>
        </w:tc>
      </w:tr>
      <w:tr w:rsidR="005A1111" w:rsidRPr="00955A07" w14:paraId="609879F6" w14:textId="77777777" w:rsidTr="005D370D">
        <w:tblPrEx>
          <w:tblW w:w="9535" w:type="dxa"/>
          <w:tblInd w:w="360" w:type="dxa"/>
          <w:tblLayout w:type="fixed"/>
          <w:tblPrExChange w:id="569" w:author="Fontamillas, Romelia@DSS" w:date="2020-06-11T23:37:00Z">
            <w:tblPrEx>
              <w:tblW w:w="9487" w:type="dxa"/>
              <w:tblInd w:w="360" w:type="dxa"/>
              <w:tblLayout w:type="fixed"/>
            </w:tblPrEx>
          </w:tblPrExChange>
        </w:tblPrEx>
        <w:trPr>
          <w:trHeight w:val="144"/>
          <w:trPrChange w:id="570" w:author="Fontamillas, Romelia@DSS" w:date="2020-06-11T23:37:00Z">
            <w:trPr>
              <w:gridAfter w:val="0"/>
              <w:trHeight w:val="144"/>
            </w:trPr>
          </w:trPrChange>
        </w:trPr>
        <w:tc>
          <w:tcPr>
            <w:tcW w:w="7105" w:type="dxa"/>
            <w:tcPrChange w:id="571" w:author="Fontamillas, Romelia@DSS" w:date="2020-06-11T23:37:00Z">
              <w:tcPr>
                <w:tcW w:w="6858" w:type="dxa"/>
              </w:tcPr>
            </w:tcPrChange>
          </w:tcPr>
          <w:p w14:paraId="6FE55E1C" w14:textId="77777777" w:rsidR="005A1111" w:rsidRPr="00955A07" w:rsidRDefault="005A1111" w:rsidP="005A1111">
            <w:pPr>
              <w:pStyle w:val="ListParagraph"/>
              <w:numPr>
                <w:ilvl w:val="1"/>
                <w:numId w:val="8"/>
              </w:numPr>
              <w:tabs>
                <w:tab w:val="left" w:pos="9540"/>
              </w:tabs>
              <w:ind w:left="1080"/>
              <w:rPr>
                <w:rFonts w:ascii="Calibri" w:eastAsia="MS Mincho" w:hAnsi="Calibri" w:cs="Calibri"/>
              </w:rPr>
            </w:pPr>
            <w:r w:rsidRPr="00955A07">
              <w:rPr>
                <w:rFonts w:ascii="Calibri" w:eastAsia="MS Mincho" w:hAnsi="Calibri" w:cs="Calibri"/>
              </w:rPr>
              <w:t>Process by which the county provides for periodic review of each child’s case at least every six months</w:t>
            </w:r>
          </w:p>
        </w:tc>
        <w:tc>
          <w:tcPr>
            <w:tcW w:w="1350" w:type="dxa"/>
            <w:tcPrChange w:id="572" w:author="Fontamillas, Romelia@DSS" w:date="2020-06-11T23:37:00Z">
              <w:tcPr>
                <w:tcW w:w="1367" w:type="dxa"/>
                <w:gridSpan w:val="2"/>
              </w:tcPr>
            </w:tcPrChange>
          </w:tcPr>
          <w:p w14:paraId="4D583FB9" w14:textId="77777777" w:rsidR="005A1111" w:rsidRPr="00DD2FFB" w:rsidRDefault="005A1111" w:rsidP="005A1111">
            <w:pPr>
              <w:tabs>
                <w:tab w:val="left" w:pos="9540"/>
              </w:tabs>
              <w:rPr>
                <w:rFonts w:ascii="Calibri" w:eastAsia="MS Mincho" w:hAnsi="Calibri" w:cs="Calibri"/>
                <w:color w:val="FF0000"/>
                <w:highlight w:val="yellow"/>
              </w:rPr>
            </w:pPr>
            <w:r w:rsidRPr="00485CC4">
              <w:rPr>
                <w:rFonts w:ascii="Calibri" w:eastAsia="MS Mincho" w:hAnsi="Calibri" w:cs="Calibri"/>
              </w:rPr>
              <w:t>p. 30</w:t>
            </w:r>
          </w:p>
        </w:tc>
        <w:tc>
          <w:tcPr>
            <w:tcW w:w="1080" w:type="dxa"/>
            <w:tcPrChange w:id="573" w:author="Fontamillas, Romelia@DSS" w:date="2020-06-11T23:37:00Z">
              <w:tcPr>
                <w:tcW w:w="1262" w:type="dxa"/>
                <w:gridSpan w:val="2"/>
              </w:tcPr>
            </w:tcPrChange>
          </w:tcPr>
          <w:p w14:paraId="4D91773F" w14:textId="77777777" w:rsidR="005A1111" w:rsidRPr="00955A07" w:rsidRDefault="005A1111" w:rsidP="005A1111">
            <w:pPr>
              <w:tabs>
                <w:tab w:val="left" w:pos="9540"/>
              </w:tabs>
              <w:rPr>
                <w:rFonts w:ascii="Calibri" w:eastAsia="MS Mincho" w:hAnsi="Calibri" w:cs="Calibri"/>
              </w:rPr>
            </w:pPr>
          </w:p>
        </w:tc>
      </w:tr>
      <w:tr w:rsidR="005A1111" w:rsidRPr="00955A07" w14:paraId="4E433C9E" w14:textId="77777777" w:rsidTr="005D370D">
        <w:tblPrEx>
          <w:tblW w:w="9535" w:type="dxa"/>
          <w:tblInd w:w="360" w:type="dxa"/>
          <w:tblLayout w:type="fixed"/>
          <w:tblPrExChange w:id="574" w:author="Fontamillas, Romelia@DSS" w:date="2020-06-11T23:37:00Z">
            <w:tblPrEx>
              <w:tblW w:w="9487" w:type="dxa"/>
              <w:tblInd w:w="360" w:type="dxa"/>
              <w:tblLayout w:type="fixed"/>
            </w:tblPrEx>
          </w:tblPrExChange>
        </w:tblPrEx>
        <w:trPr>
          <w:trHeight w:val="144"/>
          <w:trPrChange w:id="575" w:author="Fontamillas, Romelia@DSS" w:date="2020-06-11T23:37:00Z">
            <w:trPr>
              <w:gridAfter w:val="0"/>
              <w:trHeight w:val="144"/>
            </w:trPr>
          </w:trPrChange>
        </w:trPr>
        <w:tc>
          <w:tcPr>
            <w:tcW w:w="7105" w:type="dxa"/>
            <w:tcPrChange w:id="576" w:author="Fontamillas, Romelia@DSS" w:date="2020-06-11T23:37:00Z">
              <w:tcPr>
                <w:tcW w:w="6858" w:type="dxa"/>
              </w:tcPr>
            </w:tcPrChange>
          </w:tcPr>
          <w:p w14:paraId="548BB68C" w14:textId="77777777" w:rsidR="005A1111" w:rsidRPr="00955A07" w:rsidRDefault="005A1111" w:rsidP="005A1111">
            <w:pPr>
              <w:pStyle w:val="ListParagraph"/>
              <w:numPr>
                <w:ilvl w:val="1"/>
                <w:numId w:val="8"/>
              </w:numPr>
              <w:tabs>
                <w:tab w:val="left" w:pos="9540"/>
              </w:tabs>
              <w:ind w:left="1080"/>
              <w:rPr>
                <w:rFonts w:ascii="Calibri" w:eastAsia="MS Mincho" w:hAnsi="Calibri" w:cs="Calibri"/>
              </w:rPr>
            </w:pPr>
            <w:r w:rsidRPr="00955A07">
              <w:rPr>
                <w:rFonts w:ascii="Calibri" w:eastAsia="MS Mincho" w:hAnsi="Calibri" w:cs="Calibri"/>
              </w:rPr>
              <w:t>P</w:t>
            </w:r>
            <w:r>
              <w:rPr>
                <w:rFonts w:ascii="Calibri" w:eastAsia="MS Mincho" w:hAnsi="Calibri" w:cs="Calibri"/>
              </w:rPr>
              <w:t xml:space="preserve">rocess by which </w:t>
            </w:r>
            <w:r w:rsidRPr="00955A07">
              <w:rPr>
                <w:rFonts w:ascii="Calibri" w:eastAsia="MS Mincho" w:hAnsi="Calibri" w:cs="Calibri"/>
              </w:rPr>
              <w:t>each child in foster care has a Permanency Hearing within required timeframes</w:t>
            </w:r>
          </w:p>
        </w:tc>
        <w:tc>
          <w:tcPr>
            <w:tcW w:w="1350" w:type="dxa"/>
            <w:tcPrChange w:id="577" w:author="Fontamillas, Romelia@DSS" w:date="2020-06-11T23:37:00Z">
              <w:tcPr>
                <w:tcW w:w="1367" w:type="dxa"/>
                <w:gridSpan w:val="2"/>
              </w:tcPr>
            </w:tcPrChange>
          </w:tcPr>
          <w:p w14:paraId="0EE6ED15" w14:textId="77777777" w:rsidR="005A1111" w:rsidRPr="00DD2FFB" w:rsidRDefault="005A1111" w:rsidP="005A1111">
            <w:pPr>
              <w:tabs>
                <w:tab w:val="left" w:pos="9540"/>
              </w:tabs>
              <w:rPr>
                <w:rFonts w:ascii="Calibri" w:eastAsia="MS Mincho" w:hAnsi="Calibri" w:cs="Calibri"/>
                <w:color w:val="FF0000"/>
                <w:highlight w:val="yellow"/>
              </w:rPr>
            </w:pPr>
            <w:r w:rsidRPr="00485CC4">
              <w:rPr>
                <w:rFonts w:ascii="Calibri" w:eastAsia="MS Mincho" w:hAnsi="Calibri" w:cs="Calibri"/>
              </w:rPr>
              <w:t>p. 30</w:t>
            </w:r>
          </w:p>
        </w:tc>
        <w:tc>
          <w:tcPr>
            <w:tcW w:w="1080" w:type="dxa"/>
            <w:tcPrChange w:id="578" w:author="Fontamillas, Romelia@DSS" w:date="2020-06-11T23:37:00Z">
              <w:tcPr>
                <w:tcW w:w="1262" w:type="dxa"/>
                <w:gridSpan w:val="2"/>
              </w:tcPr>
            </w:tcPrChange>
          </w:tcPr>
          <w:p w14:paraId="4C21F866" w14:textId="77777777" w:rsidR="005A1111" w:rsidRPr="00955A07" w:rsidRDefault="005A1111" w:rsidP="005A1111">
            <w:pPr>
              <w:tabs>
                <w:tab w:val="left" w:pos="9540"/>
              </w:tabs>
              <w:rPr>
                <w:rFonts w:ascii="Calibri" w:eastAsia="MS Mincho" w:hAnsi="Calibri" w:cs="Calibri"/>
              </w:rPr>
            </w:pPr>
          </w:p>
        </w:tc>
      </w:tr>
      <w:tr w:rsidR="005A1111" w:rsidRPr="00955A07" w14:paraId="717CE024" w14:textId="77777777" w:rsidTr="005D370D">
        <w:tblPrEx>
          <w:tblW w:w="9535" w:type="dxa"/>
          <w:tblInd w:w="360" w:type="dxa"/>
          <w:tblLayout w:type="fixed"/>
          <w:tblPrExChange w:id="579" w:author="Fontamillas, Romelia@DSS" w:date="2020-06-11T23:37:00Z">
            <w:tblPrEx>
              <w:tblW w:w="9487" w:type="dxa"/>
              <w:tblInd w:w="360" w:type="dxa"/>
              <w:tblLayout w:type="fixed"/>
            </w:tblPrEx>
          </w:tblPrExChange>
        </w:tblPrEx>
        <w:trPr>
          <w:trHeight w:val="144"/>
          <w:trPrChange w:id="580" w:author="Fontamillas, Romelia@DSS" w:date="2020-06-11T23:37:00Z">
            <w:trPr>
              <w:gridAfter w:val="0"/>
              <w:trHeight w:val="144"/>
            </w:trPr>
          </w:trPrChange>
        </w:trPr>
        <w:tc>
          <w:tcPr>
            <w:tcW w:w="7105" w:type="dxa"/>
            <w:tcPrChange w:id="581" w:author="Fontamillas, Romelia@DSS" w:date="2020-06-11T23:37:00Z">
              <w:tcPr>
                <w:tcW w:w="6858" w:type="dxa"/>
              </w:tcPr>
            </w:tcPrChange>
          </w:tcPr>
          <w:p w14:paraId="047951E5" w14:textId="77777777" w:rsidR="005A1111" w:rsidRPr="00955A07" w:rsidRDefault="005A1111" w:rsidP="005A1111">
            <w:pPr>
              <w:pStyle w:val="ListParagraph"/>
              <w:numPr>
                <w:ilvl w:val="1"/>
                <w:numId w:val="8"/>
              </w:numPr>
              <w:tabs>
                <w:tab w:val="left" w:pos="9540"/>
              </w:tabs>
              <w:ind w:left="1080"/>
              <w:rPr>
                <w:rFonts w:ascii="Calibri" w:eastAsia="MS Mincho" w:hAnsi="Calibri" w:cs="Calibri"/>
              </w:rPr>
            </w:pPr>
            <w:r w:rsidRPr="00955A07">
              <w:rPr>
                <w:rFonts w:ascii="Calibri" w:eastAsia="MS Mincho" w:hAnsi="Calibri" w:cs="Calibri"/>
              </w:rPr>
              <w:t>Process by which the county ensures termination of parental rights (TPR) for children who have been in care for 15 of the last 22 months</w:t>
            </w:r>
            <w:r>
              <w:rPr>
                <w:rFonts w:ascii="Calibri" w:eastAsia="MS Mincho" w:hAnsi="Calibri" w:cs="Calibri"/>
              </w:rPr>
              <w:t xml:space="preserve"> </w:t>
            </w:r>
            <w:r w:rsidRPr="00955A07">
              <w:rPr>
                <w:rFonts w:ascii="Calibri" w:eastAsia="MS Mincho" w:hAnsi="Calibri" w:cs="Calibri"/>
              </w:rPr>
              <w:t>unless a compelling reason indicating why TPR is not in the child’s best interest is documented in the case</w:t>
            </w:r>
          </w:p>
        </w:tc>
        <w:tc>
          <w:tcPr>
            <w:tcW w:w="1350" w:type="dxa"/>
            <w:tcPrChange w:id="582" w:author="Fontamillas, Romelia@DSS" w:date="2020-06-11T23:37:00Z">
              <w:tcPr>
                <w:tcW w:w="1367" w:type="dxa"/>
                <w:gridSpan w:val="2"/>
              </w:tcPr>
            </w:tcPrChange>
          </w:tcPr>
          <w:p w14:paraId="3D475F29" w14:textId="77777777" w:rsidR="005A1111" w:rsidRPr="00DD2FFB" w:rsidRDefault="005A1111" w:rsidP="005A1111">
            <w:pPr>
              <w:tabs>
                <w:tab w:val="left" w:pos="9540"/>
              </w:tabs>
              <w:rPr>
                <w:rFonts w:ascii="Calibri" w:eastAsia="MS Mincho" w:hAnsi="Calibri" w:cs="Calibri"/>
                <w:color w:val="FF0000"/>
                <w:highlight w:val="yellow"/>
              </w:rPr>
            </w:pPr>
            <w:r w:rsidRPr="00485CC4">
              <w:rPr>
                <w:rFonts w:ascii="Calibri" w:eastAsia="MS Mincho" w:hAnsi="Calibri" w:cs="Calibri"/>
              </w:rPr>
              <w:t>p. 30</w:t>
            </w:r>
          </w:p>
        </w:tc>
        <w:tc>
          <w:tcPr>
            <w:tcW w:w="1080" w:type="dxa"/>
            <w:tcPrChange w:id="583" w:author="Fontamillas, Romelia@DSS" w:date="2020-06-11T23:37:00Z">
              <w:tcPr>
                <w:tcW w:w="1262" w:type="dxa"/>
                <w:gridSpan w:val="2"/>
              </w:tcPr>
            </w:tcPrChange>
          </w:tcPr>
          <w:p w14:paraId="761A7EBC" w14:textId="77777777" w:rsidR="005A1111" w:rsidRPr="00955A07" w:rsidRDefault="005A1111" w:rsidP="005A1111">
            <w:pPr>
              <w:tabs>
                <w:tab w:val="left" w:pos="9540"/>
              </w:tabs>
              <w:rPr>
                <w:rFonts w:ascii="Calibri" w:eastAsia="MS Mincho" w:hAnsi="Calibri" w:cs="Calibri"/>
              </w:rPr>
            </w:pPr>
          </w:p>
        </w:tc>
      </w:tr>
    </w:tbl>
    <w:p w14:paraId="3FD3821B" w14:textId="77777777" w:rsidR="0085716F" w:rsidRDefault="0085716F"/>
    <w:tbl>
      <w:tblPr>
        <w:tblStyle w:val="TableGrid"/>
        <w:tblW w:w="9535" w:type="dxa"/>
        <w:tblInd w:w="360" w:type="dxa"/>
        <w:tblLayout w:type="fixed"/>
        <w:tblLook w:val="04A0" w:firstRow="1" w:lastRow="0" w:firstColumn="1" w:lastColumn="0" w:noHBand="0" w:noVBand="1"/>
      </w:tblPr>
      <w:tblGrid>
        <w:gridCol w:w="7105"/>
        <w:gridCol w:w="1350"/>
        <w:gridCol w:w="1080"/>
        <w:tblGridChange w:id="584">
          <w:tblGrid>
            <w:gridCol w:w="6858"/>
            <w:gridCol w:w="247"/>
            <w:gridCol w:w="1120"/>
            <w:gridCol w:w="230"/>
            <w:gridCol w:w="1032"/>
            <w:gridCol w:w="48"/>
          </w:tblGrid>
        </w:tblGridChange>
      </w:tblGrid>
      <w:tr w:rsidR="0085716F" w:rsidRPr="00955A07" w14:paraId="1419DBFB" w14:textId="77777777" w:rsidTr="00D90595">
        <w:trPr>
          <w:trHeight w:val="144"/>
          <w:tblHeader/>
        </w:trPr>
        <w:tc>
          <w:tcPr>
            <w:tcW w:w="7105" w:type="dxa"/>
          </w:tcPr>
          <w:p w14:paraId="03A7EB3C"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The county’s process for case planning including but not limited to the following:</w:t>
            </w:r>
          </w:p>
        </w:tc>
        <w:tc>
          <w:tcPr>
            <w:tcW w:w="1350" w:type="dxa"/>
          </w:tcPr>
          <w:p w14:paraId="5BF815BE" w14:textId="734F6D6C" w:rsidR="0085716F" w:rsidRPr="00DD2FFB" w:rsidRDefault="0085716F" w:rsidP="0085716F">
            <w:pPr>
              <w:tabs>
                <w:tab w:val="left" w:pos="360"/>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
          <w:p w14:paraId="5EAFAA01" w14:textId="4925C0B8" w:rsidR="0085716F" w:rsidRPr="00DD2FFB" w:rsidRDefault="0085716F" w:rsidP="0085716F">
            <w:pPr>
              <w:tabs>
                <w:tab w:val="left" w:pos="360"/>
                <w:tab w:val="left" w:pos="9540"/>
              </w:tabs>
              <w:rPr>
                <w:rFonts w:ascii="Calibri" w:hAnsi="Calibri" w:cs="Calibri"/>
                <w:color w:val="FF0000"/>
                <w:highlight w:val="yellow"/>
              </w:rPr>
            </w:pPr>
            <w:r w:rsidRPr="00955A07">
              <w:rPr>
                <w:rFonts w:ascii="Calibri" w:hAnsi="Calibri" w:cs="Calibri"/>
              </w:rPr>
              <w:t>Location in CSA (Page #)</w:t>
            </w:r>
          </w:p>
        </w:tc>
      </w:tr>
      <w:tr w:rsidR="0085716F" w:rsidRPr="00955A07" w14:paraId="0F202E17" w14:textId="77777777" w:rsidTr="005D370D">
        <w:tblPrEx>
          <w:tblW w:w="9535" w:type="dxa"/>
          <w:tblInd w:w="360" w:type="dxa"/>
          <w:tblLayout w:type="fixed"/>
          <w:tblPrExChange w:id="585" w:author="Fontamillas, Romelia@DSS" w:date="2020-06-11T23:37:00Z">
            <w:tblPrEx>
              <w:tblW w:w="9487" w:type="dxa"/>
              <w:tblInd w:w="360" w:type="dxa"/>
              <w:tblLayout w:type="fixed"/>
            </w:tblPrEx>
          </w:tblPrExChange>
        </w:tblPrEx>
        <w:trPr>
          <w:trHeight w:val="144"/>
          <w:trPrChange w:id="586" w:author="Fontamillas, Romelia@DSS" w:date="2020-06-11T23:37:00Z">
            <w:trPr>
              <w:gridAfter w:val="0"/>
              <w:trHeight w:val="144"/>
            </w:trPr>
          </w:trPrChange>
        </w:trPr>
        <w:tc>
          <w:tcPr>
            <w:tcW w:w="7105" w:type="dxa"/>
            <w:tcPrChange w:id="587" w:author="Fontamillas, Romelia@DSS" w:date="2020-06-11T23:37:00Z">
              <w:tcPr>
                <w:tcW w:w="6858" w:type="dxa"/>
              </w:tcPr>
            </w:tcPrChange>
          </w:tcPr>
          <w:p w14:paraId="3F18EA13" w14:textId="77777777" w:rsidR="0085716F"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Coordination between the child welfare agency and the county’s mental health services</w:t>
            </w:r>
          </w:p>
        </w:tc>
        <w:tc>
          <w:tcPr>
            <w:tcW w:w="1350" w:type="dxa"/>
            <w:tcPrChange w:id="588" w:author="Fontamillas, Romelia@DSS" w:date="2020-06-11T23:37:00Z">
              <w:tcPr>
                <w:tcW w:w="1367" w:type="dxa"/>
                <w:gridSpan w:val="2"/>
              </w:tcPr>
            </w:tcPrChange>
          </w:tcPr>
          <w:p w14:paraId="39D8B617"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589" w:author="Fontamillas, Romelia@DSS" w:date="2020-06-11T23:37:00Z">
              <w:tcPr>
                <w:tcW w:w="1262" w:type="dxa"/>
                <w:gridSpan w:val="2"/>
              </w:tcPr>
            </w:tcPrChange>
          </w:tcPr>
          <w:p w14:paraId="49CE6C5E" w14:textId="77777777" w:rsidR="0085716F" w:rsidRDefault="0085716F" w:rsidP="0085716F">
            <w:pPr>
              <w:tabs>
                <w:tab w:val="left" w:pos="360"/>
                <w:tab w:val="left" w:pos="9540"/>
              </w:tabs>
              <w:rPr>
                <w:rFonts w:ascii="Calibri" w:hAnsi="Calibri" w:cs="Calibri"/>
              </w:rPr>
            </w:pPr>
          </w:p>
        </w:tc>
      </w:tr>
      <w:tr w:rsidR="0085716F" w:rsidRPr="00955A07" w14:paraId="5B029194" w14:textId="77777777" w:rsidTr="005D370D">
        <w:tblPrEx>
          <w:tblW w:w="9535" w:type="dxa"/>
          <w:tblInd w:w="360" w:type="dxa"/>
          <w:tblLayout w:type="fixed"/>
          <w:tblPrExChange w:id="590" w:author="Fontamillas, Romelia@DSS" w:date="2020-06-11T23:37:00Z">
            <w:tblPrEx>
              <w:tblW w:w="9487" w:type="dxa"/>
              <w:tblInd w:w="360" w:type="dxa"/>
              <w:tblLayout w:type="fixed"/>
            </w:tblPrEx>
          </w:tblPrExChange>
        </w:tblPrEx>
        <w:trPr>
          <w:trHeight w:val="144"/>
          <w:trPrChange w:id="591" w:author="Fontamillas, Romelia@DSS" w:date="2020-06-11T23:37:00Z">
            <w:trPr>
              <w:gridAfter w:val="0"/>
              <w:trHeight w:val="144"/>
            </w:trPr>
          </w:trPrChange>
        </w:trPr>
        <w:tc>
          <w:tcPr>
            <w:tcW w:w="7105" w:type="dxa"/>
            <w:tcPrChange w:id="592" w:author="Fontamillas, Romelia@DSS" w:date="2020-06-11T23:37:00Z">
              <w:tcPr>
                <w:tcW w:w="6858" w:type="dxa"/>
              </w:tcPr>
            </w:tcPrChange>
          </w:tcPr>
          <w:p w14:paraId="6094D6F6" w14:textId="77777777" w:rsidR="0085716F" w:rsidRPr="008E4DC7"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Screening and assessment, particularly for trauma</w:t>
            </w:r>
          </w:p>
        </w:tc>
        <w:tc>
          <w:tcPr>
            <w:tcW w:w="1350" w:type="dxa"/>
            <w:tcPrChange w:id="593" w:author="Fontamillas, Romelia@DSS" w:date="2020-06-11T23:37:00Z">
              <w:tcPr>
                <w:tcW w:w="1367" w:type="dxa"/>
                <w:gridSpan w:val="2"/>
              </w:tcPr>
            </w:tcPrChange>
          </w:tcPr>
          <w:p w14:paraId="49077475"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594" w:author="Fontamillas, Romelia@DSS" w:date="2020-06-11T23:37:00Z">
              <w:tcPr>
                <w:tcW w:w="1262" w:type="dxa"/>
                <w:gridSpan w:val="2"/>
              </w:tcPr>
            </w:tcPrChange>
          </w:tcPr>
          <w:p w14:paraId="3E0B8538" w14:textId="77777777" w:rsidR="0085716F" w:rsidRPr="00955A07" w:rsidRDefault="0085716F" w:rsidP="0085716F">
            <w:pPr>
              <w:tabs>
                <w:tab w:val="left" w:pos="360"/>
                <w:tab w:val="left" w:pos="9540"/>
              </w:tabs>
              <w:rPr>
                <w:rFonts w:ascii="Calibri" w:hAnsi="Calibri" w:cs="Calibri"/>
              </w:rPr>
            </w:pPr>
            <w:r>
              <w:rPr>
                <w:rFonts w:ascii="Calibri" w:hAnsi="Calibri" w:cs="Calibri"/>
              </w:rPr>
              <w:t xml:space="preserve"> </w:t>
            </w:r>
          </w:p>
        </w:tc>
      </w:tr>
      <w:tr w:rsidR="0085716F" w:rsidRPr="00955A07" w14:paraId="2E8208E1" w14:textId="77777777" w:rsidTr="005D370D">
        <w:tblPrEx>
          <w:tblW w:w="9535" w:type="dxa"/>
          <w:tblInd w:w="360" w:type="dxa"/>
          <w:tblLayout w:type="fixed"/>
          <w:tblPrExChange w:id="595" w:author="Fontamillas, Romelia@DSS" w:date="2020-06-11T23:37:00Z">
            <w:tblPrEx>
              <w:tblW w:w="9487" w:type="dxa"/>
              <w:tblInd w:w="360" w:type="dxa"/>
              <w:tblLayout w:type="fixed"/>
            </w:tblPrEx>
          </w:tblPrExChange>
        </w:tblPrEx>
        <w:trPr>
          <w:trHeight w:val="144"/>
          <w:trPrChange w:id="596" w:author="Fontamillas, Romelia@DSS" w:date="2020-06-11T23:37:00Z">
            <w:trPr>
              <w:gridAfter w:val="0"/>
              <w:trHeight w:val="144"/>
            </w:trPr>
          </w:trPrChange>
        </w:trPr>
        <w:tc>
          <w:tcPr>
            <w:tcW w:w="7105" w:type="dxa"/>
            <w:tcPrChange w:id="597" w:author="Fontamillas, Romelia@DSS" w:date="2020-06-11T23:37:00Z">
              <w:tcPr>
                <w:tcW w:w="6858" w:type="dxa"/>
              </w:tcPr>
            </w:tcPrChange>
          </w:tcPr>
          <w:p w14:paraId="0C97CB9C" w14:textId="77777777" w:rsidR="0085716F" w:rsidRPr="00955A07"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Developing behaviorally based goals and objectives</w:t>
            </w:r>
          </w:p>
        </w:tc>
        <w:tc>
          <w:tcPr>
            <w:tcW w:w="1350" w:type="dxa"/>
            <w:tcPrChange w:id="598" w:author="Fontamillas, Romelia@DSS" w:date="2020-06-11T23:37:00Z">
              <w:tcPr>
                <w:tcW w:w="1367" w:type="dxa"/>
                <w:gridSpan w:val="2"/>
              </w:tcPr>
            </w:tcPrChange>
          </w:tcPr>
          <w:p w14:paraId="366AE847"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599" w:author="Fontamillas, Romelia@DSS" w:date="2020-06-11T23:37:00Z">
              <w:tcPr>
                <w:tcW w:w="1262" w:type="dxa"/>
                <w:gridSpan w:val="2"/>
              </w:tcPr>
            </w:tcPrChange>
          </w:tcPr>
          <w:p w14:paraId="3E5DC602" w14:textId="77777777" w:rsidR="0085716F" w:rsidRPr="00955A07" w:rsidRDefault="0085716F" w:rsidP="0085716F">
            <w:pPr>
              <w:tabs>
                <w:tab w:val="left" w:pos="360"/>
                <w:tab w:val="left" w:pos="9540"/>
              </w:tabs>
              <w:rPr>
                <w:rFonts w:ascii="Calibri" w:hAnsi="Calibri" w:cs="Calibri"/>
              </w:rPr>
            </w:pPr>
          </w:p>
        </w:tc>
      </w:tr>
      <w:tr w:rsidR="0085716F" w:rsidRPr="00955A07" w14:paraId="576A3283" w14:textId="77777777" w:rsidTr="005D370D">
        <w:tblPrEx>
          <w:tblW w:w="9535" w:type="dxa"/>
          <w:tblInd w:w="360" w:type="dxa"/>
          <w:tblLayout w:type="fixed"/>
          <w:tblPrExChange w:id="600" w:author="Fontamillas, Romelia@DSS" w:date="2020-06-11T23:37:00Z">
            <w:tblPrEx>
              <w:tblW w:w="9487" w:type="dxa"/>
              <w:tblInd w:w="360" w:type="dxa"/>
              <w:tblLayout w:type="fixed"/>
            </w:tblPrEx>
          </w:tblPrExChange>
        </w:tblPrEx>
        <w:trPr>
          <w:trHeight w:val="144"/>
          <w:trPrChange w:id="601" w:author="Fontamillas, Romelia@DSS" w:date="2020-06-11T23:37:00Z">
            <w:trPr>
              <w:gridAfter w:val="0"/>
              <w:trHeight w:val="144"/>
            </w:trPr>
          </w:trPrChange>
        </w:trPr>
        <w:tc>
          <w:tcPr>
            <w:tcW w:w="7105" w:type="dxa"/>
            <w:tcPrChange w:id="602" w:author="Fontamillas, Romelia@DSS" w:date="2020-06-11T23:37:00Z">
              <w:tcPr>
                <w:tcW w:w="6858" w:type="dxa"/>
              </w:tcPr>
            </w:tcPrChange>
          </w:tcPr>
          <w:p w14:paraId="4D9B6486" w14:textId="77777777" w:rsidR="0085716F" w:rsidRPr="00955A07"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Selecting appropriate services and ensuring trauma-based services are available</w:t>
            </w:r>
          </w:p>
        </w:tc>
        <w:tc>
          <w:tcPr>
            <w:tcW w:w="1350" w:type="dxa"/>
            <w:tcPrChange w:id="603" w:author="Fontamillas, Romelia@DSS" w:date="2020-06-11T23:37:00Z">
              <w:tcPr>
                <w:tcW w:w="1367" w:type="dxa"/>
                <w:gridSpan w:val="2"/>
              </w:tcPr>
            </w:tcPrChange>
          </w:tcPr>
          <w:p w14:paraId="5D6C38C7"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604" w:author="Fontamillas, Romelia@DSS" w:date="2020-06-11T23:37:00Z">
              <w:tcPr>
                <w:tcW w:w="1262" w:type="dxa"/>
                <w:gridSpan w:val="2"/>
              </w:tcPr>
            </w:tcPrChange>
          </w:tcPr>
          <w:p w14:paraId="1BCB0ACE" w14:textId="77777777" w:rsidR="0085716F" w:rsidRPr="00955A07" w:rsidRDefault="0085716F" w:rsidP="0085716F">
            <w:pPr>
              <w:tabs>
                <w:tab w:val="left" w:pos="360"/>
                <w:tab w:val="left" w:pos="9540"/>
              </w:tabs>
              <w:rPr>
                <w:rFonts w:ascii="Calibri" w:hAnsi="Calibri" w:cs="Calibri"/>
              </w:rPr>
            </w:pPr>
          </w:p>
        </w:tc>
      </w:tr>
      <w:tr w:rsidR="0085716F" w:rsidRPr="00955A07" w14:paraId="4C010327" w14:textId="77777777" w:rsidTr="005D370D">
        <w:tblPrEx>
          <w:tblW w:w="9535" w:type="dxa"/>
          <w:tblInd w:w="360" w:type="dxa"/>
          <w:tblLayout w:type="fixed"/>
          <w:tblPrExChange w:id="605" w:author="Fontamillas, Romelia@DSS" w:date="2020-06-11T23:37:00Z">
            <w:tblPrEx>
              <w:tblW w:w="9487" w:type="dxa"/>
              <w:tblInd w:w="360" w:type="dxa"/>
              <w:tblLayout w:type="fixed"/>
            </w:tblPrEx>
          </w:tblPrExChange>
        </w:tblPrEx>
        <w:trPr>
          <w:trHeight w:val="144"/>
          <w:trPrChange w:id="606" w:author="Fontamillas, Romelia@DSS" w:date="2020-06-11T23:37:00Z">
            <w:trPr>
              <w:gridAfter w:val="0"/>
              <w:trHeight w:val="144"/>
            </w:trPr>
          </w:trPrChange>
        </w:trPr>
        <w:tc>
          <w:tcPr>
            <w:tcW w:w="7105" w:type="dxa"/>
            <w:tcPrChange w:id="607" w:author="Fontamillas, Romelia@DSS" w:date="2020-06-11T23:37:00Z">
              <w:tcPr>
                <w:tcW w:w="6858" w:type="dxa"/>
              </w:tcPr>
            </w:tcPrChange>
          </w:tcPr>
          <w:p w14:paraId="2020B5D7" w14:textId="77777777" w:rsidR="0085716F" w:rsidRPr="00955A07"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Planning for visitation</w:t>
            </w:r>
          </w:p>
        </w:tc>
        <w:tc>
          <w:tcPr>
            <w:tcW w:w="1350" w:type="dxa"/>
            <w:tcPrChange w:id="608" w:author="Fontamillas, Romelia@DSS" w:date="2020-06-11T23:37:00Z">
              <w:tcPr>
                <w:tcW w:w="1367" w:type="dxa"/>
                <w:gridSpan w:val="2"/>
              </w:tcPr>
            </w:tcPrChange>
          </w:tcPr>
          <w:p w14:paraId="21ECC250"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609" w:author="Fontamillas, Romelia@DSS" w:date="2020-06-11T23:37:00Z">
              <w:tcPr>
                <w:tcW w:w="1262" w:type="dxa"/>
                <w:gridSpan w:val="2"/>
              </w:tcPr>
            </w:tcPrChange>
          </w:tcPr>
          <w:p w14:paraId="12E73C4D" w14:textId="77777777" w:rsidR="0085716F" w:rsidRPr="00955A07" w:rsidRDefault="0085716F" w:rsidP="0085716F">
            <w:pPr>
              <w:tabs>
                <w:tab w:val="left" w:pos="360"/>
                <w:tab w:val="left" w:pos="9540"/>
              </w:tabs>
              <w:rPr>
                <w:rFonts w:ascii="Calibri" w:hAnsi="Calibri" w:cs="Calibri"/>
              </w:rPr>
            </w:pPr>
          </w:p>
        </w:tc>
      </w:tr>
      <w:tr w:rsidR="0085716F" w:rsidRPr="00955A07" w14:paraId="1B139F97" w14:textId="77777777" w:rsidTr="005D370D">
        <w:tblPrEx>
          <w:tblW w:w="9535" w:type="dxa"/>
          <w:tblInd w:w="360" w:type="dxa"/>
          <w:tblLayout w:type="fixed"/>
          <w:tblPrExChange w:id="610" w:author="Fontamillas, Romelia@DSS" w:date="2020-06-11T23:37:00Z">
            <w:tblPrEx>
              <w:tblW w:w="9487" w:type="dxa"/>
              <w:tblInd w:w="360" w:type="dxa"/>
              <w:tblLayout w:type="fixed"/>
            </w:tblPrEx>
          </w:tblPrExChange>
        </w:tblPrEx>
        <w:trPr>
          <w:trHeight w:val="144"/>
          <w:trPrChange w:id="611" w:author="Fontamillas, Romelia@DSS" w:date="2020-06-11T23:37:00Z">
            <w:trPr>
              <w:gridAfter w:val="0"/>
              <w:trHeight w:val="144"/>
            </w:trPr>
          </w:trPrChange>
        </w:trPr>
        <w:tc>
          <w:tcPr>
            <w:tcW w:w="7105" w:type="dxa"/>
            <w:tcPrChange w:id="612" w:author="Fontamillas, Romelia@DSS" w:date="2020-06-11T23:37:00Z">
              <w:tcPr>
                <w:tcW w:w="6858" w:type="dxa"/>
              </w:tcPr>
            </w:tcPrChange>
          </w:tcPr>
          <w:p w14:paraId="5DE2DD50" w14:textId="77777777" w:rsidR="0085716F"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Family engagement models such as Team Decision Making (TDM) or Family Group Decision Making (FGDM)</w:t>
            </w:r>
          </w:p>
        </w:tc>
        <w:tc>
          <w:tcPr>
            <w:tcW w:w="1350" w:type="dxa"/>
            <w:tcPrChange w:id="613" w:author="Fontamillas, Romelia@DSS" w:date="2020-06-11T23:37:00Z">
              <w:tcPr>
                <w:tcW w:w="1367" w:type="dxa"/>
                <w:gridSpan w:val="2"/>
              </w:tcPr>
            </w:tcPrChange>
          </w:tcPr>
          <w:p w14:paraId="63512059"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614" w:author="Fontamillas, Romelia@DSS" w:date="2020-06-11T23:37:00Z">
              <w:tcPr>
                <w:tcW w:w="1262" w:type="dxa"/>
                <w:gridSpan w:val="2"/>
              </w:tcPr>
            </w:tcPrChange>
          </w:tcPr>
          <w:p w14:paraId="3A52F1D1" w14:textId="77777777" w:rsidR="0085716F" w:rsidRPr="00955A07" w:rsidRDefault="0085716F" w:rsidP="0085716F">
            <w:pPr>
              <w:tabs>
                <w:tab w:val="left" w:pos="360"/>
                <w:tab w:val="left" w:pos="9540"/>
              </w:tabs>
              <w:rPr>
                <w:rFonts w:ascii="Calibri" w:hAnsi="Calibri" w:cs="Calibri"/>
              </w:rPr>
            </w:pPr>
          </w:p>
        </w:tc>
      </w:tr>
      <w:tr w:rsidR="0085716F" w:rsidRPr="00955A07" w14:paraId="522A56BB" w14:textId="77777777" w:rsidTr="005D370D">
        <w:tblPrEx>
          <w:tblW w:w="9535" w:type="dxa"/>
          <w:tblInd w:w="360" w:type="dxa"/>
          <w:tblLayout w:type="fixed"/>
          <w:tblPrExChange w:id="615" w:author="Fontamillas, Romelia@DSS" w:date="2020-06-11T23:37:00Z">
            <w:tblPrEx>
              <w:tblW w:w="9487" w:type="dxa"/>
              <w:tblInd w:w="360" w:type="dxa"/>
              <w:tblLayout w:type="fixed"/>
            </w:tblPrEx>
          </w:tblPrExChange>
        </w:tblPrEx>
        <w:trPr>
          <w:trHeight w:val="144"/>
          <w:trPrChange w:id="616" w:author="Fontamillas, Romelia@DSS" w:date="2020-06-11T23:37:00Z">
            <w:trPr>
              <w:gridAfter w:val="0"/>
              <w:trHeight w:val="144"/>
            </w:trPr>
          </w:trPrChange>
        </w:trPr>
        <w:tc>
          <w:tcPr>
            <w:tcW w:w="7105" w:type="dxa"/>
            <w:tcPrChange w:id="617" w:author="Fontamillas, Romelia@DSS" w:date="2020-06-11T23:37:00Z">
              <w:tcPr>
                <w:tcW w:w="6858" w:type="dxa"/>
              </w:tcPr>
            </w:tcPrChange>
          </w:tcPr>
          <w:p w14:paraId="5ADE3454" w14:textId="77777777" w:rsidR="0085716F"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Utilization of assessment tools such as Structured Decision Making (SDM), Comprehensive Assessment Tool (CAT), and the Child and Adolescent Needs and Strengths Tool</w:t>
            </w:r>
          </w:p>
        </w:tc>
        <w:tc>
          <w:tcPr>
            <w:tcW w:w="1350" w:type="dxa"/>
            <w:tcPrChange w:id="618" w:author="Fontamillas, Romelia@DSS" w:date="2020-06-11T23:37:00Z">
              <w:tcPr>
                <w:tcW w:w="1367" w:type="dxa"/>
                <w:gridSpan w:val="2"/>
              </w:tcPr>
            </w:tcPrChange>
          </w:tcPr>
          <w:p w14:paraId="198A5781"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32</w:t>
            </w:r>
          </w:p>
        </w:tc>
        <w:tc>
          <w:tcPr>
            <w:tcW w:w="1080" w:type="dxa"/>
            <w:tcPrChange w:id="619" w:author="Fontamillas, Romelia@DSS" w:date="2020-06-11T23:37:00Z">
              <w:tcPr>
                <w:tcW w:w="1262" w:type="dxa"/>
                <w:gridSpan w:val="2"/>
              </w:tcPr>
            </w:tcPrChange>
          </w:tcPr>
          <w:p w14:paraId="6B4BB34C" w14:textId="77777777" w:rsidR="0085716F" w:rsidRPr="00955A07" w:rsidRDefault="0085716F" w:rsidP="0085716F">
            <w:pPr>
              <w:tabs>
                <w:tab w:val="left" w:pos="360"/>
                <w:tab w:val="left" w:pos="9540"/>
              </w:tabs>
              <w:rPr>
                <w:rFonts w:ascii="Calibri" w:hAnsi="Calibri" w:cs="Calibri"/>
              </w:rPr>
            </w:pPr>
          </w:p>
        </w:tc>
      </w:tr>
    </w:tbl>
    <w:p w14:paraId="485F2FAE" w14:textId="77777777" w:rsidR="0085716F" w:rsidRDefault="0085716F"/>
    <w:tbl>
      <w:tblPr>
        <w:tblStyle w:val="TableGrid"/>
        <w:tblW w:w="9535" w:type="dxa"/>
        <w:tblInd w:w="360" w:type="dxa"/>
        <w:tblLayout w:type="fixed"/>
        <w:tblLook w:val="04A0" w:firstRow="1" w:lastRow="0" w:firstColumn="1" w:lastColumn="0" w:noHBand="0" w:noVBand="1"/>
      </w:tblPr>
      <w:tblGrid>
        <w:gridCol w:w="7105"/>
        <w:gridCol w:w="1350"/>
        <w:gridCol w:w="1080"/>
        <w:tblGridChange w:id="620">
          <w:tblGrid>
            <w:gridCol w:w="6858"/>
            <w:gridCol w:w="247"/>
            <w:gridCol w:w="1120"/>
            <w:gridCol w:w="230"/>
            <w:gridCol w:w="1032"/>
            <w:gridCol w:w="48"/>
          </w:tblGrid>
        </w:tblGridChange>
      </w:tblGrid>
      <w:tr w:rsidR="0085716F" w:rsidRPr="00955A07" w14:paraId="7979FF5B" w14:textId="77777777" w:rsidTr="00D90595">
        <w:trPr>
          <w:trHeight w:val="144"/>
          <w:tblHeader/>
        </w:trPr>
        <w:tc>
          <w:tcPr>
            <w:tcW w:w="7105" w:type="dxa"/>
          </w:tcPr>
          <w:p w14:paraId="14D87EDA" w14:textId="77777777" w:rsidR="0085716F" w:rsidRPr="00DD2FFB" w:rsidRDefault="0085716F" w:rsidP="0085716F">
            <w:pPr>
              <w:tabs>
                <w:tab w:val="left" w:pos="360"/>
                <w:tab w:val="left" w:pos="9540"/>
              </w:tabs>
              <w:rPr>
                <w:rFonts w:ascii="Calibri" w:hAnsi="Calibri" w:cs="Calibri"/>
                <w:color w:val="FF0000"/>
                <w:highlight w:val="yellow"/>
              </w:rPr>
            </w:pPr>
            <w:proofErr w:type="gramStart"/>
            <w:r w:rsidRPr="00CA1DD6">
              <w:rPr>
                <w:rFonts w:ascii="Calibri" w:hAnsi="Calibri" w:cs="Calibri"/>
              </w:rPr>
              <w:t>Making adjustments to</w:t>
            </w:r>
            <w:proofErr w:type="gramEnd"/>
            <w:r w:rsidRPr="00CA1DD6">
              <w:rPr>
                <w:rFonts w:ascii="Calibri" w:hAnsi="Calibri" w:cs="Calibri"/>
              </w:rPr>
              <w:t xml:space="preserve"> the case plan:</w:t>
            </w:r>
          </w:p>
        </w:tc>
        <w:tc>
          <w:tcPr>
            <w:tcW w:w="1350" w:type="dxa"/>
          </w:tcPr>
          <w:p w14:paraId="50871EAD" w14:textId="60354B46" w:rsidR="0085716F" w:rsidRPr="00DD2FFB" w:rsidRDefault="0085716F" w:rsidP="0085716F">
            <w:pPr>
              <w:tabs>
                <w:tab w:val="left" w:pos="360"/>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
          <w:p w14:paraId="3D4E21F8" w14:textId="77959B83" w:rsidR="0085716F" w:rsidRPr="00DD2FFB" w:rsidRDefault="0085716F" w:rsidP="0085716F">
            <w:pPr>
              <w:tabs>
                <w:tab w:val="left" w:pos="360"/>
                <w:tab w:val="left" w:pos="9540"/>
              </w:tabs>
              <w:rPr>
                <w:rFonts w:ascii="Calibri" w:hAnsi="Calibri" w:cs="Calibri"/>
                <w:color w:val="FF0000"/>
                <w:highlight w:val="yellow"/>
              </w:rPr>
            </w:pPr>
            <w:r w:rsidRPr="00955A07">
              <w:rPr>
                <w:rFonts w:ascii="Calibri" w:hAnsi="Calibri" w:cs="Calibri"/>
              </w:rPr>
              <w:t>Location in CSA (Page #)</w:t>
            </w:r>
          </w:p>
        </w:tc>
      </w:tr>
      <w:tr w:rsidR="0085716F" w:rsidRPr="00955A07" w14:paraId="43C3F9F6" w14:textId="77777777" w:rsidTr="005D370D">
        <w:tblPrEx>
          <w:tblW w:w="9535" w:type="dxa"/>
          <w:tblInd w:w="360" w:type="dxa"/>
          <w:tblLayout w:type="fixed"/>
          <w:tblPrExChange w:id="621" w:author="Fontamillas, Romelia@DSS" w:date="2020-06-11T23:37:00Z">
            <w:tblPrEx>
              <w:tblW w:w="9487" w:type="dxa"/>
              <w:tblInd w:w="360" w:type="dxa"/>
              <w:tblLayout w:type="fixed"/>
            </w:tblPrEx>
          </w:tblPrExChange>
        </w:tblPrEx>
        <w:trPr>
          <w:trHeight w:val="144"/>
          <w:trPrChange w:id="622" w:author="Fontamillas, Romelia@DSS" w:date="2020-06-11T23:37:00Z">
            <w:trPr>
              <w:gridAfter w:val="0"/>
              <w:trHeight w:val="144"/>
            </w:trPr>
          </w:trPrChange>
        </w:trPr>
        <w:tc>
          <w:tcPr>
            <w:tcW w:w="7105" w:type="dxa"/>
            <w:tcPrChange w:id="623" w:author="Fontamillas, Romelia@DSS" w:date="2020-06-11T23:37:00Z">
              <w:tcPr>
                <w:tcW w:w="6858" w:type="dxa"/>
              </w:tcPr>
            </w:tcPrChange>
          </w:tcPr>
          <w:p w14:paraId="58464536" w14:textId="77777777" w:rsidR="0085716F" w:rsidRPr="00955A07"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The county’s policy for ensuring referrals for services are appropriate and clients’ progress is monitored</w:t>
            </w:r>
          </w:p>
        </w:tc>
        <w:tc>
          <w:tcPr>
            <w:tcW w:w="1350" w:type="dxa"/>
            <w:tcPrChange w:id="624" w:author="Fontamillas, Romelia@DSS" w:date="2020-06-11T23:37:00Z">
              <w:tcPr>
                <w:tcW w:w="1367" w:type="dxa"/>
                <w:gridSpan w:val="2"/>
              </w:tcPr>
            </w:tcPrChange>
          </w:tcPr>
          <w:p w14:paraId="1ADA0BE6"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625" w:author="Fontamillas, Romelia@DSS" w:date="2020-06-11T23:37:00Z">
              <w:tcPr>
                <w:tcW w:w="1262" w:type="dxa"/>
                <w:gridSpan w:val="2"/>
              </w:tcPr>
            </w:tcPrChange>
          </w:tcPr>
          <w:p w14:paraId="3A0743E2" w14:textId="77777777" w:rsidR="0085716F" w:rsidRPr="00955A07" w:rsidRDefault="0085716F" w:rsidP="0085716F">
            <w:pPr>
              <w:tabs>
                <w:tab w:val="left" w:pos="360"/>
                <w:tab w:val="left" w:pos="9540"/>
              </w:tabs>
              <w:rPr>
                <w:rFonts w:ascii="Calibri" w:hAnsi="Calibri" w:cs="Calibri"/>
              </w:rPr>
            </w:pPr>
          </w:p>
        </w:tc>
      </w:tr>
      <w:tr w:rsidR="0085716F" w:rsidRPr="00955A07" w14:paraId="041BE923" w14:textId="77777777" w:rsidTr="005D370D">
        <w:tblPrEx>
          <w:tblW w:w="9535" w:type="dxa"/>
          <w:tblInd w:w="360" w:type="dxa"/>
          <w:tblLayout w:type="fixed"/>
          <w:tblPrExChange w:id="626" w:author="Fontamillas, Romelia@DSS" w:date="2020-06-11T23:37:00Z">
            <w:tblPrEx>
              <w:tblW w:w="9487" w:type="dxa"/>
              <w:tblInd w:w="360" w:type="dxa"/>
              <w:tblLayout w:type="fixed"/>
            </w:tblPrEx>
          </w:tblPrExChange>
        </w:tblPrEx>
        <w:trPr>
          <w:trHeight w:val="144"/>
          <w:trPrChange w:id="627" w:author="Fontamillas, Romelia@DSS" w:date="2020-06-11T23:37:00Z">
            <w:trPr>
              <w:gridAfter w:val="0"/>
              <w:trHeight w:val="144"/>
            </w:trPr>
          </w:trPrChange>
        </w:trPr>
        <w:tc>
          <w:tcPr>
            <w:tcW w:w="7105" w:type="dxa"/>
            <w:tcPrChange w:id="628" w:author="Fontamillas, Romelia@DSS" w:date="2020-06-11T23:37:00Z">
              <w:tcPr>
                <w:tcW w:w="6858" w:type="dxa"/>
              </w:tcPr>
            </w:tcPrChange>
          </w:tcPr>
          <w:p w14:paraId="5059296F" w14:textId="77777777" w:rsidR="0085716F" w:rsidRPr="00955A07"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The process and methods of engagement used to facilitate case planning</w:t>
            </w:r>
          </w:p>
        </w:tc>
        <w:tc>
          <w:tcPr>
            <w:tcW w:w="1350" w:type="dxa"/>
            <w:tcPrChange w:id="629" w:author="Fontamillas, Romelia@DSS" w:date="2020-06-11T23:37:00Z">
              <w:tcPr>
                <w:tcW w:w="1367" w:type="dxa"/>
                <w:gridSpan w:val="2"/>
              </w:tcPr>
            </w:tcPrChange>
          </w:tcPr>
          <w:p w14:paraId="079763B7"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630" w:author="Fontamillas, Romelia@DSS" w:date="2020-06-11T23:37:00Z">
              <w:tcPr>
                <w:tcW w:w="1262" w:type="dxa"/>
                <w:gridSpan w:val="2"/>
              </w:tcPr>
            </w:tcPrChange>
          </w:tcPr>
          <w:p w14:paraId="55D91588" w14:textId="77777777" w:rsidR="0085716F" w:rsidRPr="00955A07" w:rsidRDefault="0085716F" w:rsidP="0085716F">
            <w:pPr>
              <w:tabs>
                <w:tab w:val="left" w:pos="360"/>
                <w:tab w:val="left" w:pos="9540"/>
              </w:tabs>
              <w:rPr>
                <w:rFonts w:ascii="Calibri" w:hAnsi="Calibri" w:cs="Calibri"/>
              </w:rPr>
            </w:pPr>
          </w:p>
        </w:tc>
      </w:tr>
      <w:tr w:rsidR="0085716F" w:rsidRPr="00955A07" w14:paraId="34212A9A" w14:textId="77777777" w:rsidTr="005D370D">
        <w:tblPrEx>
          <w:tblW w:w="9535" w:type="dxa"/>
          <w:tblInd w:w="360" w:type="dxa"/>
          <w:tblLayout w:type="fixed"/>
          <w:tblPrExChange w:id="631" w:author="Fontamillas, Romelia@DSS" w:date="2020-06-11T23:37:00Z">
            <w:tblPrEx>
              <w:tblW w:w="9487" w:type="dxa"/>
              <w:tblInd w:w="360" w:type="dxa"/>
              <w:tblLayout w:type="fixed"/>
            </w:tblPrEx>
          </w:tblPrExChange>
        </w:tblPrEx>
        <w:trPr>
          <w:trHeight w:val="144"/>
          <w:trPrChange w:id="632" w:author="Fontamillas, Romelia@DSS" w:date="2020-06-11T23:37:00Z">
            <w:trPr>
              <w:gridAfter w:val="0"/>
              <w:trHeight w:val="144"/>
            </w:trPr>
          </w:trPrChange>
        </w:trPr>
        <w:tc>
          <w:tcPr>
            <w:tcW w:w="7105" w:type="dxa"/>
            <w:tcPrChange w:id="633" w:author="Fontamillas, Romelia@DSS" w:date="2020-06-11T23:37:00Z">
              <w:tcPr>
                <w:tcW w:w="6858" w:type="dxa"/>
              </w:tcPr>
            </w:tcPrChange>
          </w:tcPr>
          <w:p w14:paraId="3DCB9851" w14:textId="77777777" w:rsidR="0085716F" w:rsidRPr="00955A07"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The process by which the county informs parents or guardians of rights and responsibilities of participation in case planning</w:t>
            </w:r>
          </w:p>
        </w:tc>
        <w:tc>
          <w:tcPr>
            <w:tcW w:w="1350" w:type="dxa"/>
            <w:tcPrChange w:id="634" w:author="Fontamillas, Romelia@DSS" w:date="2020-06-11T23:37:00Z">
              <w:tcPr>
                <w:tcW w:w="1367" w:type="dxa"/>
                <w:gridSpan w:val="2"/>
              </w:tcPr>
            </w:tcPrChange>
          </w:tcPr>
          <w:p w14:paraId="469F2288"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635" w:author="Fontamillas, Romelia@DSS" w:date="2020-06-11T23:37:00Z">
              <w:tcPr>
                <w:tcW w:w="1262" w:type="dxa"/>
                <w:gridSpan w:val="2"/>
              </w:tcPr>
            </w:tcPrChange>
          </w:tcPr>
          <w:p w14:paraId="61FCA3B4" w14:textId="77777777" w:rsidR="0085716F" w:rsidRPr="00955A07" w:rsidRDefault="0085716F" w:rsidP="0085716F">
            <w:pPr>
              <w:tabs>
                <w:tab w:val="left" w:pos="360"/>
                <w:tab w:val="left" w:pos="9540"/>
              </w:tabs>
              <w:rPr>
                <w:rFonts w:ascii="Calibri" w:hAnsi="Calibri" w:cs="Calibri"/>
              </w:rPr>
            </w:pPr>
          </w:p>
        </w:tc>
      </w:tr>
      <w:tr w:rsidR="0085716F" w:rsidRPr="00955A07" w14:paraId="16B9B525" w14:textId="77777777" w:rsidTr="005D370D">
        <w:tblPrEx>
          <w:tblW w:w="9535" w:type="dxa"/>
          <w:tblInd w:w="360" w:type="dxa"/>
          <w:tblLayout w:type="fixed"/>
          <w:tblPrExChange w:id="636" w:author="Fontamillas, Romelia@DSS" w:date="2020-06-11T23:37:00Z">
            <w:tblPrEx>
              <w:tblW w:w="9487" w:type="dxa"/>
              <w:tblInd w:w="360" w:type="dxa"/>
              <w:tblLayout w:type="fixed"/>
            </w:tblPrEx>
          </w:tblPrExChange>
        </w:tblPrEx>
        <w:trPr>
          <w:trHeight w:val="144"/>
          <w:trPrChange w:id="637" w:author="Fontamillas, Romelia@DSS" w:date="2020-06-11T23:37:00Z">
            <w:trPr>
              <w:gridAfter w:val="0"/>
              <w:trHeight w:val="144"/>
            </w:trPr>
          </w:trPrChange>
        </w:trPr>
        <w:tc>
          <w:tcPr>
            <w:tcW w:w="7105" w:type="dxa"/>
            <w:tcPrChange w:id="638" w:author="Fontamillas, Romelia@DSS" w:date="2020-06-11T23:37:00Z">
              <w:tcPr>
                <w:tcW w:w="6858" w:type="dxa"/>
              </w:tcPr>
            </w:tcPrChange>
          </w:tcPr>
          <w:p w14:paraId="776C133C" w14:textId="77777777" w:rsidR="0085716F" w:rsidRPr="00955A07" w:rsidRDefault="0085716F" w:rsidP="0085716F">
            <w:pPr>
              <w:pStyle w:val="ListParagraph"/>
              <w:numPr>
                <w:ilvl w:val="0"/>
                <w:numId w:val="19"/>
              </w:numPr>
              <w:tabs>
                <w:tab w:val="left" w:pos="360"/>
                <w:tab w:val="left" w:pos="9540"/>
              </w:tabs>
              <w:rPr>
                <w:rFonts w:ascii="Calibri" w:hAnsi="Calibri" w:cs="Calibri"/>
              </w:rPr>
            </w:pPr>
            <w:r>
              <w:rPr>
                <w:rFonts w:ascii="Calibri" w:hAnsi="Calibri" w:cs="Calibri"/>
              </w:rPr>
              <w:t>The process by which the county addresses the needs of caregivers in the case plan</w:t>
            </w:r>
          </w:p>
        </w:tc>
        <w:tc>
          <w:tcPr>
            <w:tcW w:w="1350" w:type="dxa"/>
            <w:tcPrChange w:id="639" w:author="Fontamillas, Romelia@DSS" w:date="2020-06-11T23:37:00Z">
              <w:tcPr>
                <w:tcW w:w="1367" w:type="dxa"/>
                <w:gridSpan w:val="2"/>
              </w:tcPr>
            </w:tcPrChange>
          </w:tcPr>
          <w:p w14:paraId="082AD4F8" w14:textId="77777777" w:rsidR="0085716F" w:rsidRPr="00DD2FFB" w:rsidRDefault="0085716F" w:rsidP="0085716F">
            <w:pPr>
              <w:tabs>
                <w:tab w:val="left" w:pos="360"/>
                <w:tab w:val="left" w:pos="9540"/>
              </w:tabs>
              <w:rPr>
                <w:rFonts w:ascii="Calibri" w:hAnsi="Calibri" w:cs="Calibri"/>
                <w:color w:val="FF0000"/>
                <w:highlight w:val="yellow"/>
              </w:rPr>
            </w:pPr>
            <w:r>
              <w:rPr>
                <w:rFonts w:ascii="Calibri" w:hAnsi="Calibri" w:cs="Calibri"/>
              </w:rPr>
              <w:t>p. 31</w:t>
            </w:r>
          </w:p>
        </w:tc>
        <w:tc>
          <w:tcPr>
            <w:tcW w:w="1080" w:type="dxa"/>
            <w:tcPrChange w:id="640" w:author="Fontamillas, Romelia@DSS" w:date="2020-06-11T23:37:00Z">
              <w:tcPr>
                <w:tcW w:w="1262" w:type="dxa"/>
                <w:gridSpan w:val="2"/>
              </w:tcPr>
            </w:tcPrChange>
          </w:tcPr>
          <w:p w14:paraId="6E38DE6C" w14:textId="77777777" w:rsidR="0085716F" w:rsidRPr="00955A07" w:rsidRDefault="0085716F" w:rsidP="0085716F">
            <w:pPr>
              <w:tabs>
                <w:tab w:val="left" w:pos="360"/>
                <w:tab w:val="left" w:pos="9540"/>
              </w:tabs>
              <w:rPr>
                <w:rFonts w:ascii="Calibri" w:hAnsi="Calibri" w:cs="Calibri"/>
              </w:rPr>
            </w:pPr>
          </w:p>
        </w:tc>
      </w:tr>
    </w:tbl>
    <w:p w14:paraId="417BDDB0" w14:textId="77777777" w:rsidR="0085716F" w:rsidRDefault="0085716F"/>
    <w:tbl>
      <w:tblPr>
        <w:tblStyle w:val="TableGrid"/>
        <w:tblW w:w="9535" w:type="dxa"/>
        <w:tblInd w:w="360" w:type="dxa"/>
        <w:tblLayout w:type="fixed"/>
        <w:tblLook w:val="04A0" w:firstRow="1" w:lastRow="0" w:firstColumn="1" w:lastColumn="0" w:noHBand="0" w:noVBand="1"/>
      </w:tblPr>
      <w:tblGrid>
        <w:gridCol w:w="7105"/>
        <w:gridCol w:w="1350"/>
        <w:gridCol w:w="1080"/>
        <w:tblGridChange w:id="641">
          <w:tblGrid>
            <w:gridCol w:w="6858"/>
            <w:gridCol w:w="247"/>
            <w:gridCol w:w="1120"/>
            <w:gridCol w:w="230"/>
            <w:gridCol w:w="1032"/>
            <w:gridCol w:w="48"/>
          </w:tblGrid>
        </w:tblGridChange>
      </w:tblGrid>
      <w:tr w:rsidR="0085716F" w:rsidRPr="00955A07" w14:paraId="26548AF0" w14:textId="77777777" w:rsidTr="00D90595">
        <w:trPr>
          <w:trHeight w:val="144"/>
          <w:tblHeader/>
        </w:trPr>
        <w:tc>
          <w:tcPr>
            <w:tcW w:w="7105" w:type="dxa"/>
          </w:tcPr>
          <w:p w14:paraId="709AC9FB"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Analysis addresses the following:</w:t>
            </w:r>
          </w:p>
        </w:tc>
        <w:tc>
          <w:tcPr>
            <w:tcW w:w="1350" w:type="dxa"/>
          </w:tcPr>
          <w:p w14:paraId="7D439040" w14:textId="190C4FCC" w:rsidR="0085716F" w:rsidRPr="00DD2FFB" w:rsidRDefault="0085716F" w:rsidP="0085716F">
            <w:pPr>
              <w:tabs>
                <w:tab w:val="left" w:pos="360"/>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
          <w:p w14:paraId="6D671319" w14:textId="085E14B0" w:rsidR="0085716F" w:rsidRPr="00DD2FFB" w:rsidRDefault="0085716F" w:rsidP="0085716F">
            <w:pPr>
              <w:tabs>
                <w:tab w:val="left" w:pos="360"/>
                <w:tab w:val="left" w:pos="9540"/>
              </w:tabs>
              <w:rPr>
                <w:rFonts w:ascii="Calibri" w:hAnsi="Calibri" w:cs="Calibri"/>
                <w:color w:val="FF0000"/>
                <w:highlight w:val="yellow"/>
              </w:rPr>
            </w:pPr>
            <w:r w:rsidRPr="00955A07">
              <w:rPr>
                <w:rFonts w:ascii="Calibri" w:hAnsi="Calibri" w:cs="Calibri"/>
              </w:rPr>
              <w:t>Location in CSA (Page #)</w:t>
            </w:r>
          </w:p>
        </w:tc>
      </w:tr>
      <w:tr w:rsidR="0085716F" w:rsidRPr="00955A07" w14:paraId="533CFE04" w14:textId="77777777" w:rsidTr="005D370D">
        <w:tblPrEx>
          <w:tblW w:w="9535" w:type="dxa"/>
          <w:tblInd w:w="360" w:type="dxa"/>
          <w:tblLayout w:type="fixed"/>
          <w:tblPrExChange w:id="642" w:author="Fontamillas, Romelia@DSS" w:date="2020-06-11T23:37:00Z">
            <w:tblPrEx>
              <w:tblW w:w="9487" w:type="dxa"/>
              <w:tblInd w:w="360" w:type="dxa"/>
              <w:tblLayout w:type="fixed"/>
            </w:tblPrEx>
          </w:tblPrExChange>
        </w:tblPrEx>
        <w:trPr>
          <w:trHeight w:val="144"/>
          <w:trPrChange w:id="643" w:author="Fontamillas, Romelia@DSS" w:date="2020-06-11T23:37:00Z">
            <w:trPr>
              <w:gridAfter w:val="0"/>
              <w:trHeight w:val="144"/>
            </w:trPr>
          </w:trPrChange>
        </w:trPr>
        <w:tc>
          <w:tcPr>
            <w:tcW w:w="7105" w:type="dxa"/>
            <w:tcPrChange w:id="644" w:author="Fontamillas, Romelia@DSS" w:date="2020-06-11T23:37:00Z">
              <w:tcPr>
                <w:tcW w:w="6858" w:type="dxa"/>
              </w:tcPr>
            </w:tcPrChange>
          </w:tcPr>
          <w:p w14:paraId="1462DF8C" w14:textId="77777777" w:rsidR="0085716F" w:rsidRPr="00955A07" w:rsidRDefault="0085716F" w:rsidP="0085716F">
            <w:pPr>
              <w:pStyle w:val="ListParagraph"/>
              <w:numPr>
                <w:ilvl w:val="0"/>
                <w:numId w:val="11"/>
              </w:numPr>
              <w:tabs>
                <w:tab w:val="left" w:pos="360"/>
                <w:tab w:val="left" w:pos="9540"/>
              </w:tabs>
              <w:ind w:left="720"/>
              <w:rPr>
                <w:rFonts w:ascii="Calibri" w:hAnsi="Calibri" w:cs="Calibri"/>
              </w:rPr>
            </w:pPr>
            <w:r w:rsidRPr="00955A07">
              <w:rPr>
                <w:rFonts w:ascii="Calibri" w:hAnsi="Calibri" w:cs="Calibri"/>
              </w:rPr>
              <w:t xml:space="preserve">Barriers and challenges </w:t>
            </w:r>
            <w:r>
              <w:rPr>
                <w:rFonts w:ascii="Calibri" w:hAnsi="Calibri" w:cs="Calibri"/>
              </w:rPr>
              <w:t>of the Case Review System, including case plan engagement.  Include efforts to improve</w:t>
            </w:r>
            <w:r w:rsidRPr="00955A07">
              <w:rPr>
                <w:rFonts w:ascii="Calibri" w:hAnsi="Calibri" w:cs="Calibri"/>
              </w:rPr>
              <w:t xml:space="preserve"> outcomes for chi</w:t>
            </w:r>
            <w:r>
              <w:rPr>
                <w:rFonts w:ascii="Calibri" w:hAnsi="Calibri" w:cs="Calibri"/>
              </w:rPr>
              <w:t>ldren and youth related to the juvenile c</w:t>
            </w:r>
            <w:r w:rsidRPr="00955A07">
              <w:rPr>
                <w:rFonts w:ascii="Calibri" w:hAnsi="Calibri" w:cs="Calibri"/>
              </w:rPr>
              <w:t>ourt system</w:t>
            </w:r>
          </w:p>
        </w:tc>
        <w:tc>
          <w:tcPr>
            <w:tcW w:w="1350" w:type="dxa"/>
            <w:tcPrChange w:id="645" w:author="Fontamillas, Romelia@DSS" w:date="2020-06-11T23:37:00Z">
              <w:tcPr>
                <w:tcW w:w="1367" w:type="dxa"/>
                <w:gridSpan w:val="2"/>
              </w:tcPr>
            </w:tcPrChange>
          </w:tcPr>
          <w:p w14:paraId="3026C6D7"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646" w:author="Fontamillas, Romelia@DSS" w:date="2020-06-11T23:37:00Z">
              <w:tcPr>
                <w:tcW w:w="1262" w:type="dxa"/>
                <w:gridSpan w:val="2"/>
              </w:tcPr>
            </w:tcPrChange>
          </w:tcPr>
          <w:p w14:paraId="5AA6FCCC" w14:textId="77777777" w:rsidR="0085716F" w:rsidRPr="00955A07" w:rsidRDefault="0085716F" w:rsidP="0085716F">
            <w:pPr>
              <w:tabs>
                <w:tab w:val="left" w:pos="360"/>
                <w:tab w:val="left" w:pos="9540"/>
              </w:tabs>
              <w:rPr>
                <w:rFonts w:ascii="Calibri" w:hAnsi="Calibri" w:cs="Calibri"/>
              </w:rPr>
            </w:pPr>
          </w:p>
        </w:tc>
      </w:tr>
      <w:tr w:rsidR="0085716F" w:rsidRPr="00955A07" w14:paraId="75A1A5F8" w14:textId="77777777" w:rsidTr="005D370D">
        <w:tblPrEx>
          <w:tblW w:w="9535" w:type="dxa"/>
          <w:tblInd w:w="360" w:type="dxa"/>
          <w:tblLayout w:type="fixed"/>
          <w:tblPrExChange w:id="647" w:author="Fontamillas, Romelia@DSS" w:date="2020-06-11T23:37:00Z">
            <w:tblPrEx>
              <w:tblW w:w="9487" w:type="dxa"/>
              <w:tblInd w:w="360" w:type="dxa"/>
              <w:tblLayout w:type="fixed"/>
            </w:tblPrEx>
          </w:tblPrExChange>
        </w:tblPrEx>
        <w:trPr>
          <w:trHeight w:val="144"/>
          <w:trPrChange w:id="648" w:author="Fontamillas, Romelia@DSS" w:date="2020-06-11T23:37:00Z">
            <w:trPr>
              <w:gridAfter w:val="0"/>
              <w:trHeight w:val="144"/>
            </w:trPr>
          </w:trPrChange>
        </w:trPr>
        <w:tc>
          <w:tcPr>
            <w:tcW w:w="7105" w:type="dxa"/>
            <w:tcPrChange w:id="649" w:author="Fontamillas, Romelia@DSS" w:date="2020-06-11T23:37:00Z">
              <w:tcPr>
                <w:tcW w:w="6858" w:type="dxa"/>
              </w:tcPr>
            </w:tcPrChange>
          </w:tcPr>
          <w:p w14:paraId="65E9CC79" w14:textId="77777777" w:rsidR="0085716F" w:rsidRPr="00955A07" w:rsidRDefault="0085716F" w:rsidP="0085716F">
            <w:pPr>
              <w:pStyle w:val="ListParagraph"/>
              <w:numPr>
                <w:ilvl w:val="0"/>
                <w:numId w:val="11"/>
              </w:numPr>
              <w:tabs>
                <w:tab w:val="left" w:pos="360"/>
                <w:tab w:val="left" w:pos="9540"/>
              </w:tabs>
              <w:ind w:left="720"/>
              <w:rPr>
                <w:rFonts w:ascii="Calibri" w:hAnsi="Calibri" w:cs="Calibri"/>
              </w:rPr>
            </w:pPr>
            <w:r w:rsidRPr="00955A07">
              <w:rPr>
                <w:rFonts w:ascii="Calibri" w:hAnsi="Calibri" w:cs="Calibri"/>
              </w:rPr>
              <w:t>If applicable, the structure and any efforts to support or</w:t>
            </w:r>
            <w:r>
              <w:rPr>
                <w:rFonts w:ascii="Calibri" w:hAnsi="Calibri" w:cs="Calibri"/>
              </w:rPr>
              <w:t xml:space="preserve"> improve relationships between Child Welfare/Probation Placement A</w:t>
            </w:r>
            <w:r w:rsidRPr="00955A07">
              <w:rPr>
                <w:rFonts w:ascii="Calibri" w:hAnsi="Calibri" w:cs="Calibri"/>
              </w:rPr>
              <w:t xml:space="preserve">gencies and the </w:t>
            </w:r>
            <w:r>
              <w:rPr>
                <w:rFonts w:ascii="Calibri" w:hAnsi="Calibri" w:cs="Calibri"/>
              </w:rPr>
              <w:t xml:space="preserve">Tribal Courts, the </w:t>
            </w:r>
            <w:r w:rsidRPr="00955A07">
              <w:rPr>
                <w:rFonts w:ascii="Calibri" w:hAnsi="Calibri" w:cs="Calibri"/>
              </w:rPr>
              <w:t>county’s drug court</w:t>
            </w:r>
            <w:r>
              <w:rPr>
                <w:rFonts w:ascii="Calibri" w:hAnsi="Calibri" w:cs="Calibri"/>
              </w:rPr>
              <w:t>(s) and the Court Appointed Special Advocates (CASA) program</w:t>
            </w:r>
          </w:p>
        </w:tc>
        <w:tc>
          <w:tcPr>
            <w:tcW w:w="1350" w:type="dxa"/>
            <w:tcPrChange w:id="650" w:author="Fontamillas, Romelia@DSS" w:date="2020-06-11T23:37:00Z">
              <w:tcPr>
                <w:tcW w:w="1367" w:type="dxa"/>
                <w:gridSpan w:val="2"/>
              </w:tcPr>
            </w:tcPrChange>
          </w:tcPr>
          <w:p w14:paraId="555622CF"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31</w:t>
            </w:r>
          </w:p>
        </w:tc>
        <w:tc>
          <w:tcPr>
            <w:tcW w:w="1080" w:type="dxa"/>
            <w:tcPrChange w:id="651" w:author="Fontamillas, Romelia@DSS" w:date="2020-06-11T23:37:00Z">
              <w:tcPr>
                <w:tcW w:w="1262" w:type="dxa"/>
                <w:gridSpan w:val="2"/>
              </w:tcPr>
            </w:tcPrChange>
          </w:tcPr>
          <w:p w14:paraId="64824BC5" w14:textId="77777777" w:rsidR="0085716F" w:rsidRPr="00955A07" w:rsidRDefault="0085716F" w:rsidP="0085716F">
            <w:pPr>
              <w:tabs>
                <w:tab w:val="left" w:pos="360"/>
                <w:tab w:val="left" w:pos="9540"/>
              </w:tabs>
              <w:rPr>
                <w:rFonts w:ascii="Calibri" w:hAnsi="Calibri" w:cs="Calibri"/>
              </w:rPr>
            </w:pPr>
          </w:p>
        </w:tc>
      </w:tr>
      <w:tr w:rsidR="0085716F" w:rsidRPr="00955A07" w14:paraId="7CBDDBC3" w14:textId="77777777" w:rsidTr="005D370D">
        <w:tblPrEx>
          <w:tblW w:w="9535" w:type="dxa"/>
          <w:tblInd w:w="360" w:type="dxa"/>
          <w:tblLayout w:type="fixed"/>
          <w:tblPrExChange w:id="652" w:author="Fontamillas, Romelia@DSS" w:date="2020-06-11T23:37:00Z">
            <w:tblPrEx>
              <w:tblW w:w="9487" w:type="dxa"/>
              <w:tblInd w:w="360" w:type="dxa"/>
              <w:tblLayout w:type="fixed"/>
            </w:tblPrEx>
          </w:tblPrExChange>
        </w:tblPrEx>
        <w:trPr>
          <w:trHeight w:val="144"/>
          <w:trPrChange w:id="653" w:author="Fontamillas, Romelia@DSS" w:date="2020-06-11T23:37:00Z">
            <w:trPr>
              <w:gridAfter w:val="0"/>
              <w:trHeight w:val="144"/>
            </w:trPr>
          </w:trPrChange>
        </w:trPr>
        <w:tc>
          <w:tcPr>
            <w:tcW w:w="7105" w:type="dxa"/>
            <w:tcPrChange w:id="654" w:author="Fontamillas, Romelia@DSS" w:date="2020-06-11T23:37:00Z">
              <w:tcPr>
                <w:tcW w:w="6858" w:type="dxa"/>
              </w:tcPr>
            </w:tcPrChange>
          </w:tcPr>
          <w:p w14:paraId="55692064" w14:textId="77777777" w:rsidR="0085716F" w:rsidRPr="00955A07" w:rsidRDefault="0085716F" w:rsidP="0085716F">
            <w:pPr>
              <w:pStyle w:val="ListParagraph"/>
              <w:numPr>
                <w:ilvl w:val="0"/>
                <w:numId w:val="11"/>
              </w:numPr>
              <w:tabs>
                <w:tab w:val="left" w:pos="360"/>
                <w:tab w:val="left" w:pos="9540"/>
              </w:tabs>
              <w:ind w:left="720"/>
              <w:rPr>
                <w:rFonts w:ascii="Calibri" w:hAnsi="Calibri" w:cs="Calibri"/>
              </w:rPr>
            </w:pPr>
            <w:r w:rsidRPr="00955A07">
              <w:rPr>
                <w:rFonts w:ascii="Calibri" w:hAnsi="Calibri" w:cs="Calibri"/>
              </w:rPr>
              <w:t>Efforts/processes in place to support or improve th</w:t>
            </w:r>
            <w:r>
              <w:rPr>
                <w:rFonts w:ascii="Calibri" w:hAnsi="Calibri" w:cs="Calibri"/>
              </w:rPr>
              <w:t>e working relationship between Child Welfare/P</w:t>
            </w:r>
            <w:r w:rsidRPr="00955A07">
              <w:rPr>
                <w:rFonts w:ascii="Calibri" w:hAnsi="Calibri" w:cs="Calibri"/>
              </w:rPr>
              <w:t xml:space="preserve">robation </w:t>
            </w:r>
            <w:r>
              <w:rPr>
                <w:rFonts w:ascii="Calibri" w:hAnsi="Calibri" w:cs="Calibri"/>
              </w:rPr>
              <w:t>Placement A</w:t>
            </w:r>
            <w:r w:rsidRPr="00955A07">
              <w:rPr>
                <w:rFonts w:ascii="Calibri" w:hAnsi="Calibri" w:cs="Calibri"/>
              </w:rPr>
              <w:t>gencies and the Juvenile Court</w:t>
            </w:r>
          </w:p>
        </w:tc>
        <w:tc>
          <w:tcPr>
            <w:tcW w:w="1350" w:type="dxa"/>
            <w:tcPrChange w:id="655" w:author="Fontamillas, Romelia@DSS" w:date="2020-06-11T23:37:00Z">
              <w:tcPr>
                <w:tcW w:w="1367" w:type="dxa"/>
                <w:gridSpan w:val="2"/>
              </w:tcPr>
            </w:tcPrChange>
          </w:tcPr>
          <w:p w14:paraId="3D0C7B90"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32</w:t>
            </w:r>
          </w:p>
        </w:tc>
        <w:tc>
          <w:tcPr>
            <w:tcW w:w="1080" w:type="dxa"/>
            <w:tcPrChange w:id="656" w:author="Fontamillas, Romelia@DSS" w:date="2020-06-11T23:37:00Z">
              <w:tcPr>
                <w:tcW w:w="1262" w:type="dxa"/>
                <w:gridSpan w:val="2"/>
              </w:tcPr>
            </w:tcPrChange>
          </w:tcPr>
          <w:p w14:paraId="22ED17FC" w14:textId="77777777" w:rsidR="0085716F" w:rsidRPr="00955A07" w:rsidRDefault="0085716F" w:rsidP="0085716F">
            <w:pPr>
              <w:tabs>
                <w:tab w:val="left" w:pos="360"/>
                <w:tab w:val="left" w:pos="9540"/>
              </w:tabs>
              <w:rPr>
                <w:rFonts w:ascii="Calibri" w:hAnsi="Calibri" w:cs="Calibri"/>
              </w:rPr>
            </w:pPr>
          </w:p>
        </w:tc>
      </w:tr>
      <w:tr w:rsidR="0085716F" w:rsidRPr="00955A07" w14:paraId="083A8D92" w14:textId="77777777" w:rsidTr="005D370D">
        <w:tblPrEx>
          <w:tblW w:w="9535" w:type="dxa"/>
          <w:tblInd w:w="360" w:type="dxa"/>
          <w:tblLayout w:type="fixed"/>
          <w:tblPrExChange w:id="657" w:author="Fontamillas, Romelia@DSS" w:date="2020-06-11T23:37:00Z">
            <w:tblPrEx>
              <w:tblW w:w="9487" w:type="dxa"/>
              <w:tblInd w:w="360" w:type="dxa"/>
              <w:tblLayout w:type="fixed"/>
            </w:tblPrEx>
          </w:tblPrExChange>
        </w:tblPrEx>
        <w:trPr>
          <w:trHeight w:val="144"/>
          <w:trPrChange w:id="658" w:author="Fontamillas, Romelia@DSS" w:date="2020-06-11T23:37:00Z">
            <w:trPr>
              <w:gridAfter w:val="0"/>
              <w:trHeight w:val="144"/>
            </w:trPr>
          </w:trPrChange>
        </w:trPr>
        <w:tc>
          <w:tcPr>
            <w:tcW w:w="7105" w:type="dxa"/>
            <w:tcPrChange w:id="659" w:author="Fontamillas, Romelia@DSS" w:date="2020-06-11T23:37:00Z">
              <w:tcPr>
                <w:tcW w:w="6858" w:type="dxa"/>
              </w:tcPr>
            </w:tcPrChange>
          </w:tcPr>
          <w:p w14:paraId="1AA4B10B" w14:textId="77777777" w:rsidR="0085716F" w:rsidRPr="00955A07" w:rsidRDefault="0085716F" w:rsidP="0085716F">
            <w:pPr>
              <w:pStyle w:val="ListParagraph"/>
              <w:numPr>
                <w:ilvl w:val="0"/>
                <w:numId w:val="11"/>
              </w:numPr>
              <w:tabs>
                <w:tab w:val="left" w:pos="360"/>
                <w:tab w:val="left" w:pos="9540"/>
              </w:tabs>
              <w:ind w:left="720"/>
              <w:rPr>
                <w:rFonts w:ascii="Calibri" w:hAnsi="Calibri" w:cs="Calibri"/>
              </w:rPr>
            </w:pPr>
            <w:r>
              <w:rPr>
                <w:rFonts w:ascii="Calibri" w:hAnsi="Calibri" w:cs="Calibri"/>
              </w:rPr>
              <w:t>If applicable, the county’s approach to dual jurisdiction youth</w:t>
            </w:r>
          </w:p>
        </w:tc>
        <w:tc>
          <w:tcPr>
            <w:tcW w:w="1350" w:type="dxa"/>
            <w:tcPrChange w:id="660" w:author="Fontamillas, Romelia@DSS" w:date="2020-06-11T23:37:00Z">
              <w:tcPr>
                <w:tcW w:w="1367" w:type="dxa"/>
                <w:gridSpan w:val="2"/>
              </w:tcPr>
            </w:tcPrChange>
          </w:tcPr>
          <w:p w14:paraId="3B28A75F" w14:textId="77777777" w:rsidR="0085716F" w:rsidRPr="00DD2FFB" w:rsidRDefault="0085716F" w:rsidP="0085716F">
            <w:pPr>
              <w:tabs>
                <w:tab w:val="left" w:pos="360"/>
                <w:tab w:val="left" w:pos="9540"/>
              </w:tabs>
              <w:rPr>
                <w:rFonts w:ascii="Calibri" w:hAnsi="Calibri" w:cs="Calibri"/>
                <w:color w:val="FF0000"/>
                <w:highlight w:val="yellow"/>
              </w:rPr>
            </w:pPr>
            <w:r w:rsidRPr="00CA1DD6">
              <w:rPr>
                <w:rFonts w:ascii="Calibri" w:hAnsi="Calibri" w:cs="Calibri"/>
              </w:rPr>
              <w:t>p. 32</w:t>
            </w:r>
          </w:p>
        </w:tc>
        <w:tc>
          <w:tcPr>
            <w:tcW w:w="1080" w:type="dxa"/>
            <w:tcPrChange w:id="661" w:author="Fontamillas, Romelia@DSS" w:date="2020-06-11T23:37:00Z">
              <w:tcPr>
                <w:tcW w:w="1262" w:type="dxa"/>
                <w:gridSpan w:val="2"/>
              </w:tcPr>
            </w:tcPrChange>
          </w:tcPr>
          <w:p w14:paraId="21A9C014" w14:textId="77777777" w:rsidR="0085716F" w:rsidRPr="00955A07" w:rsidRDefault="0085716F" w:rsidP="0085716F">
            <w:pPr>
              <w:tabs>
                <w:tab w:val="left" w:pos="360"/>
                <w:tab w:val="left" w:pos="9540"/>
              </w:tabs>
              <w:rPr>
                <w:rFonts w:ascii="Calibri" w:hAnsi="Calibri" w:cs="Calibri"/>
              </w:rPr>
            </w:pPr>
          </w:p>
        </w:tc>
      </w:tr>
    </w:tbl>
    <w:p w14:paraId="3C460532"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662">
          <w:tblGrid>
            <w:gridCol w:w="6858"/>
            <w:gridCol w:w="247"/>
            <w:gridCol w:w="1120"/>
            <w:gridCol w:w="230"/>
            <w:gridCol w:w="1032"/>
            <w:gridCol w:w="48"/>
          </w:tblGrid>
        </w:tblGridChange>
      </w:tblGrid>
      <w:tr w:rsidR="005A1111" w:rsidRPr="00955A07" w14:paraId="7AA8FEE8" w14:textId="77777777" w:rsidTr="00D90595">
        <w:trPr>
          <w:trHeight w:val="144"/>
          <w:tblHeader/>
        </w:trPr>
        <w:tc>
          <w:tcPr>
            <w:tcW w:w="7105" w:type="dxa"/>
            <w:shd w:val="clear" w:color="auto" w:fill="D9D9D9" w:themeFill="background1" w:themeFillShade="D9"/>
          </w:tcPr>
          <w:p w14:paraId="2BC677B3" w14:textId="77777777" w:rsidR="005A1111" w:rsidRPr="00CA1DD6" w:rsidRDefault="005A1111" w:rsidP="005A1111">
            <w:pPr>
              <w:pStyle w:val="ListParagraph"/>
              <w:numPr>
                <w:ilvl w:val="0"/>
                <w:numId w:val="24"/>
              </w:numPr>
              <w:tabs>
                <w:tab w:val="left" w:pos="9540"/>
              </w:tabs>
              <w:rPr>
                <w:rFonts w:ascii="Calibri" w:hAnsi="Calibri" w:cs="Calibri"/>
              </w:rPr>
            </w:pPr>
            <w:r w:rsidRPr="00CA1DD6">
              <w:rPr>
                <w:rFonts w:ascii="Calibri" w:hAnsi="Calibri" w:cs="Calibri"/>
                <w:i/>
              </w:rPr>
              <w:t>Foster and Adoptive Parent Licensing, Recruitment, and Retention</w:t>
            </w:r>
          </w:p>
        </w:tc>
        <w:tc>
          <w:tcPr>
            <w:tcW w:w="1350" w:type="dxa"/>
            <w:shd w:val="clear" w:color="auto" w:fill="D9D9D9" w:themeFill="background1" w:themeFillShade="D9"/>
          </w:tcPr>
          <w:p w14:paraId="77EACFBD" w14:textId="6F4A218A" w:rsidR="005A1111" w:rsidRPr="00CA1DD6" w:rsidRDefault="005A1111" w:rsidP="005A1111">
            <w:pPr>
              <w:pStyle w:val="ListParagraph"/>
              <w:tabs>
                <w:tab w:val="left" w:pos="9540"/>
              </w:tabs>
              <w:ind w:left="0"/>
              <w:rPr>
                <w:rFonts w:ascii="Calibri" w:hAnsi="Calibri" w:cs="Calibri"/>
              </w:rPr>
            </w:pPr>
            <w:r w:rsidRPr="00AC22D1">
              <w:rPr>
                <w:rFonts w:ascii="Calibri" w:hAnsi="Calibri" w:cs="Calibri"/>
              </w:rPr>
              <w:t>Location in Instruction Manual</w:t>
            </w:r>
          </w:p>
        </w:tc>
        <w:tc>
          <w:tcPr>
            <w:tcW w:w="1080" w:type="dxa"/>
            <w:shd w:val="clear" w:color="auto" w:fill="D9D9D9" w:themeFill="background1" w:themeFillShade="D9"/>
          </w:tcPr>
          <w:p w14:paraId="4955C665" w14:textId="09F5995B" w:rsidR="005A1111" w:rsidRPr="00CA1DD6" w:rsidRDefault="005A1111" w:rsidP="005A1111">
            <w:pPr>
              <w:pStyle w:val="ListParagraph"/>
              <w:tabs>
                <w:tab w:val="left" w:pos="9540"/>
              </w:tabs>
              <w:ind w:left="0" w:hanging="14"/>
              <w:rPr>
                <w:rFonts w:ascii="Calibri" w:hAnsi="Calibri" w:cs="Calibri"/>
              </w:rPr>
            </w:pPr>
            <w:r w:rsidRPr="00955A07">
              <w:rPr>
                <w:rFonts w:ascii="Calibri" w:hAnsi="Calibri" w:cs="Calibri"/>
              </w:rPr>
              <w:t>Location in CSA (Page #)</w:t>
            </w:r>
          </w:p>
        </w:tc>
      </w:tr>
      <w:tr w:rsidR="005A1111" w:rsidRPr="00955A07" w14:paraId="27E39C11" w14:textId="77777777" w:rsidTr="005D370D">
        <w:trPr>
          <w:trHeight w:val="144"/>
        </w:trPr>
        <w:tc>
          <w:tcPr>
            <w:tcW w:w="7105" w:type="dxa"/>
          </w:tcPr>
          <w:p w14:paraId="40354B62" w14:textId="77777777" w:rsidR="005A1111" w:rsidRPr="00CA1DD6" w:rsidRDefault="005A1111" w:rsidP="005A1111">
            <w:pPr>
              <w:tabs>
                <w:tab w:val="left" w:pos="9540"/>
              </w:tabs>
              <w:rPr>
                <w:rFonts w:ascii="Calibri" w:hAnsi="Calibri" w:cs="Calibri"/>
              </w:rPr>
            </w:pPr>
            <w:r w:rsidRPr="00CA1DD6">
              <w:rPr>
                <w:rFonts w:ascii="Calibri" w:hAnsi="Calibri" w:cs="Calibri"/>
              </w:rPr>
              <w:t>Description and analysis of the following:</w:t>
            </w:r>
          </w:p>
        </w:tc>
        <w:tc>
          <w:tcPr>
            <w:tcW w:w="1350" w:type="dxa"/>
          </w:tcPr>
          <w:p w14:paraId="5799D494" w14:textId="179C63DD" w:rsidR="005A1111" w:rsidRPr="00CA1DD6" w:rsidRDefault="005A1111" w:rsidP="005A1111">
            <w:pPr>
              <w:tabs>
                <w:tab w:val="left" w:pos="9540"/>
              </w:tabs>
              <w:rPr>
                <w:rFonts w:ascii="Calibri" w:hAnsi="Calibri" w:cs="Calibri"/>
              </w:rPr>
            </w:pPr>
          </w:p>
        </w:tc>
        <w:tc>
          <w:tcPr>
            <w:tcW w:w="1080" w:type="dxa"/>
          </w:tcPr>
          <w:p w14:paraId="404811E7" w14:textId="3FF0E560" w:rsidR="005A1111" w:rsidRPr="00CA1DD6" w:rsidRDefault="005A1111" w:rsidP="005A1111">
            <w:pPr>
              <w:tabs>
                <w:tab w:val="left" w:pos="9540"/>
              </w:tabs>
              <w:rPr>
                <w:rFonts w:ascii="Calibri" w:hAnsi="Calibri" w:cs="Calibri"/>
              </w:rPr>
            </w:pPr>
          </w:p>
        </w:tc>
      </w:tr>
      <w:tr w:rsidR="005A1111" w:rsidRPr="00955A07" w14:paraId="70D64846" w14:textId="77777777" w:rsidTr="005D370D">
        <w:tblPrEx>
          <w:tblW w:w="9535" w:type="dxa"/>
          <w:tblInd w:w="360" w:type="dxa"/>
          <w:tblLayout w:type="fixed"/>
          <w:tblPrExChange w:id="663" w:author="Fontamillas, Romelia@DSS" w:date="2020-06-11T23:37:00Z">
            <w:tblPrEx>
              <w:tblW w:w="9487" w:type="dxa"/>
              <w:tblInd w:w="360" w:type="dxa"/>
              <w:tblLayout w:type="fixed"/>
            </w:tblPrEx>
          </w:tblPrExChange>
        </w:tblPrEx>
        <w:trPr>
          <w:trHeight w:val="144"/>
          <w:trPrChange w:id="664" w:author="Fontamillas, Romelia@DSS" w:date="2020-06-11T23:37:00Z">
            <w:trPr>
              <w:gridAfter w:val="0"/>
              <w:trHeight w:val="144"/>
            </w:trPr>
          </w:trPrChange>
        </w:trPr>
        <w:tc>
          <w:tcPr>
            <w:tcW w:w="7105" w:type="dxa"/>
            <w:tcPrChange w:id="665" w:author="Fontamillas, Romelia@DSS" w:date="2020-06-11T23:37:00Z">
              <w:tcPr>
                <w:tcW w:w="6858" w:type="dxa"/>
              </w:tcPr>
            </w:tcPrChange>
          </w:tcPr>
          <w:p w14:paraId="61E70726" w14:textId="77777777" w:rsidR="005A1111" w:rsidRPr="00955A07" w:rsidRDefault="005A1111" w:rsidP="005A1111">
            <w:pPr>
              <w:numPr>
                <w:ilvl w:val="0"/>
                <w:numId w:val="11"/>
              </w:numPr>
              <w:tabs>
                <w:tab w:val="left" w:pos="9540"/>
              </w:tabs>
              <w:ind w:left="720"/>
              <w:rPr>
                <w:rFonts w:ascii="Calibri" w:hAnsi="Calibri" w:cs="Calibri"/>
              </w:rPr>
            </w:pPr>
            <w:r w:rsidRPr="00955A07">
              <w:rPr>
                <w:rFonts w:ascii="Calibri" w:hAnsi="Calibri" w:cs="Calibri"/>
              </w:rPr>
              <w:t xml:space="preserve">The county’s process for maintaining standards for </w:t>
            </w:r>
            <w:r>
              <w:rPr>
                <w:rFonts w:ascii="Calibri" w:hAnsi="Calibri" w:cs="Calibri"/>
              </w:rPr>
              <w:t>Resource Families</w:t>
            </w:r>
            <w:r w:rsidRPr="00955A07">
              <w:rPr>
                <w:rFonts w:ascii="Calibri" w:hAnsi="Calibri" w:cs="Calibri"/>
              </w:rPr>
              <w:t>, including relatives</w:t>
            </w:r>
            <w:r>
              <w:rPr>
                <w:rFonts w:ascii="Calibri" w:hAnsi="Calibri" w:cs="Calibri"/>
              </w:rPr>
              <w:t xml:space="preserve"> which are applied to all homes receiving Title IV-E or IV-B funds:</w:t>
            </w:r>
          </w:p>
        </w:tc>
        <w:tc>
          <w:tcPr>
            <w:tcW w:w="1350" w:type="dxa"/>
            <w:tcPrChange w:id="666" w:author="Fontamillas, Romelia@DSS" w:date="2020-06-11T23:37:00Z">
              <w:tcPr>
                <w:tcW w:w="1367" w:type="dxa"/>
                <w:gridSpan w:val="2"/>
              </w:tcPr>
            </w:tcPrChange>
          </w:tcPr>
          <w:p w14:paraId="770A27E0" w14:textId="77777777" w:rsidR="005A1111" w:rsidRPr="00DD2FFB" w:rsidRDefault="005A1111" w:rsidP="005A1111">
            <w:pPr>
              <w:tabs>
                <w:tab w:val="left" w:pos="9540"/>
              </w:tabs>
              <w:rPr>
                <w:rFonts w:ascii="Calibri" w:hAnsi="Calibri" w:cs="Calibri"/>
                <w:color w:val="FF0000"/>
                <w:highlight w:val="yellow"/>
              </w:rPr>
            </w:pPr>
            <w:r w:rsidRPr="00CA1DD6">
              <w:rPr>
                <w:rFonts w:ascii="Calibri" w:hAnsi="Calibri" w:cs="Calibri"/>
              </w:rPr>
              <w:t>p. 32</w:t>
            </w:r>
          </w:p>
        </w:tc>
        <w:tc>
          <w:tcPr>
            <w:tcW w:w="1080" w:type="dxa"/>
            <w:tcPrChange w:id="667" w:author="Fontamillas, Romelia@DSS" w:date="2020-06-11T23:37:00Z">
              <w:tcPr>
                <w:tcW w:w="1262" w:type="dxa"/>
                <w:gridSpan w:val="2"/>
              </w:tcPr>
            </w:tcPrChange>
          </w:tcPr>
          <w:p w14:paraId="5BA8ABDE" w14:textId="77777777" w:rsidR="005A1111" w:rsidRPr="00955A07" w:rsidRDefault="005A1111" w:rsidP="005A1111">
            <w:pPr>
              <w:tabs>
                <w:tab w:val="left" w:pos="9540"/>
              </w:tabs>
              <w:rPr>
                <w:rFonts w:ascii="Calibri" w:hAnsi="Calibri" w:cs="Calibri"/>
              </w:rPr>
            </w:pPr>
          </w:p>
        </w:tc>
      </w:tr>
      <w:tr w:rsidR="005A1111" w:rsidRPr="00955A07" w14:paraId="2F1FC5D1" w14:textId="77777777" w:rsidTr="005D370D">
        <w:tblPrEx>
          <w:tblW w:w="9535" w:type="dxa"/>
          <w:tblInd w:w="360" w:type="dxa"/>
          <w:tblLayout w:type="fixed"/>
          <w:tblPrExChange w:id="668" w:author="Fontamillas, Romelia@DSS" w:date="2020-06-11T23:37:00Z">
            <w:tblPrEx>
              <w:tblW w:w="9487" w:type="dxa"/>
              <w:tblInd w:w="360" w:type="dxa"/>
              <w:tblLayout w:type="fixed"/>
            </w:tblPrEx>
          </w:tblPrExChange>
        </w:tblPrEx>
        <w:trPr>
          <w:trHeight w:val="144"/>
          <w:trPrChange w:id="669" w:author="Fontamillas, Romelia@DSS" w:date="2020-06-11T23:37:00Z">
            <w:trPr>
              <w:gridAfter w:val="0"/>
              <w:trHeight w:val="144"/>
            </w:trPr>
          </w:trPrChange>
        </w:trPr>
        <w:tc>
          <w:tcPr>
            <w:tcW w:w="7105" w:type="dxa"/>
            <w:tcPrChange w:id="670" w:author="Fontamillas, Romelia@DSS" w:date="2020-06-11T23:37:00Z">
              <w:tcPr>
                <w:tcW w:w="6858" w:type="dxa"/>
              </w:tcPr>
            </w:tcPrChange>
          </w:tcPr>
          <w:p w14:paraId="679FA375" w14:textId="77777777" w:rsidR="005A1111" w:rsidRPr="00955A07" w:rsidRDefault="005A1111" w:rsidP="005A1111">
            <w:pPr>
              <w:numPr>
                <w:ilvl w:val="1"/>
                <w:numId w:val="8"/>
              </w:numPr>
              <w:tabs>
                <w:tab w:val="left" w:pos="1080"/>
                <w:tab w:val="left" w:pos="9540"/>
              </w:tabs>
              <w:ind w:left="1080"/>
              <w:rPr>
                <w:rFonts w:ascii="Calibri" w:hAnsi="Calibri" w:cs="Calibri"/>
              </w:rPr>
            </w:pPr>
            <w:r w:rsidRPr="00955A07">
              <w:rPr>
                <w:rFonts w:ascii="Calibri" w:hAnsi="Calibri" w:cs="Calibri"/>
              </w:rPr>
              <w:t>How the county ensures compliance with requirements for a criminal record clearance</w:t>
            </w:r>
          </w:p>
        </w:tc>
        <w:tc>
          <w:tcPr>
            <w:tcW w:w="1350" w:type="dxa"/>
            <w:tcPrChange w:id="671" w:author="Fontamillas, Romelia@DSS" w:date="2020-06-11T23:37:00Z">
              <w:tcPr>
                <w:tcW w:w="1367" w:type="dxa"/>
                <w:gridSpan w:val="2"/>
              </w:tcPr>
            </w:tcPrChange>
          </w:tcPr>
          <w:p w14:paraId="724EAD6C" w14:textId="77777777" w:rsidR="005A1111" w:rsidRPr="00DD2FFB" w:rsidRDefault="005A1111" w:rsidP="005A1111">
            <w:pPr>
              <w:tabs>
                <w:tab w:val="left" w:pos="1080"/>
                <w:tab w:val="left" w:pos="9540"/>
              </w:tabs>
              <w:rPr>
                <w:rFonts w:ascii="Calibri" w:hAnsi="Calibri" w:cs="Calibri"/>
                <w:color w:val="FF0000"/>
                <w:highlight w:val="yellow"/>
              </w:rPr>
            </w:pPr>
            <w:r w:rsidRPr="00CA1DD6">
              <w:rPr>
                <w:rFonts w:ascii="Calibri" w:hAnsi="Calibri" w:cs="Calibri"/>
              </w:rPr>
              <w:t>p. 32</w:t>
            </w:r>
          </w:p>
        </w:tc>
        <w:tc>
          <w:tcPr>
            <w:tcW w:w="1080" w:type="dxa"/>
            <w:tcPrChange w:id="672" w:author="Fontamillas, Romelia@DSS" w:date="2020-06-11T23:37:00Z">
              <w:tcPr>
                <w:tcW w:w="1262" w:type="dxa"/>
                <w:gridSpan w:val="2"/>
              </w:tcPr>
            </w:tcPrChange>
          </w:tcPr>
          <w:p w14:paraId="4F5FF3FB" w14:textId="77777777" w:rsidR="005A1111" w:rsidRPr="00955A07" w:rsidRDefault="005A1111" w:rsidP="005A1111">
            <w:pPr>
              <w:tabs>
                <w:tab w:val="left" w:pos="1080"/>
                <w:tab w:val="left" w:pos="9540"/>
              </w:tabs>
              <w:rPr>
                <w:rFonts w:ascii="Calibri" w:hAnsi="Calibri" w:cs="Calibri"/>
              </w:rPr>
            </w:pPr>
          </w:p>
        </w:tc>
      </w:tr>
      <w:tr w:rsidR="005A1111" w:rsidRPr="00955A07" w14:paraId="63CD39EA" w14:textId="77777777" w:rsidTr="005D370D">
        <w:tblPrEx>
          <w:tblW w:w="9535" w:type="dxa"/>
          <w:tblInd w:w="360" w:type="dxa"/>
          <w:tblLayout w:type="fixed"/>
          <w:tblPrExChange w:id="673" w:author="Fontamillas, Romelia@DSS" w:date="2020-06-11T23:37:00Z">
            <w:tblPrEx>
              <w:tblW w:w="9487" w:type="dxa"/>
              <w:tblInd w:w="360" w:type="dxa"/>
              <w:tblLayout w:type="fixed"/>
            </w:tblPrEx>
          </w:tblPrExChange>
        </w:tblPrEx>
        <w:trPr>
          <w:trHeight w:val="144"/>
          <w:trPrChange w:id="674" w:author="Fontamillas, Romelia@DSS" w:date="2020-06-11T23:37:00Z">
            <w:trPr>
              <w:gridAfter w:val="0"/>
              <w:trHeight w:val="144"/>
            </w:trPr>
          </w:trPrChange>
        </w:trPr>
        <w:tc>
          <w:tcPr>
            <w:tcW w:w="7105" w:type="dxa"/>
            <w:tcPrChange w:id="675" w:author="Fontamillas, Romelia@DSS" w:date="2020-06-11T23:37:00Z">
              <w:tcPr>
                <w:tcW w:w="6858" w:type="dxa"/>
              </w:tcPr>
            </w:tcPrChange>
          </w:tcPr>
          <w:p w14:paraId="70F4B066" w14:textId="77777777" w:rsidR="005A1111" w:rsidRPr="00955A07" w:rsidRDefault="005A1111" w:rsidP="005A1111">
            <w:pPr>
              <w:numPr>
                <w:ilvl w:val="1"/>
                <w:numId w:val="8"/>
              </w:numPr>
              <w:tabs>
                <w:tab w:val="left" w:pos="1080"/>
                <w:tab w:val="left" w:pos="9540"/>
              </w:tabs>
              <w:ind w:left="1080"/>
              <w:rPr>
                <w:rFonts w:ascii="Calibri" w:hAnsi="Calibri" w:cs="Calibri"/>
              </w:rPr>
            </w:pPr>
            <w:r w:rsidRPr="00955A07">
              <w:rPr>
                <w:rFonts w:ascii="Calibri" w:hAnsi="Calibri" w:cs="Calibri"/>
              </w:rPr>
              <w:t>How the county collaborates with local tribes for the placement of children in tribally approved homes</w:t>
            </w:r>
          </w:p>
        </w:tc>
        <w:tc>
          <w:tcPr>
            <w:tcW w:w="1350" w:type="dxa"/>
            <w:tcPrChange w:id="676" w:author="Fontamillas, Romelia@DSS" w:date="2020-06-11T23:37:00Z">
              <w:tcPr>
                <w:tcW w:w="1367" w:type="dxa"/>
                <w:gridSpan w:val="2"/>
              </w:tcPr>
            </w:tcPrChange>
          </w:tcPr>
          <w:p w14:paraId="76203236" w14:textId="77777777" w:rsidR="005A1111" w:rsidRPr="00DD2FFB" w:rsidRDefault="005A1111" w:rsidP="005A1111">
            <w:pPr>
              <w:tabs>
                <w:tab w:val="left" w:pos="1080"/>
                <w:tab w:val="left" w:pos="9540"/>
              </w:tabs>
              <w:rPr>
                <w:rFonts w:ascii="Calibri" w:hAnsi="Calibri" w:cs="Calibri"/>
                <w:color w:val="FF0000"/>
                <w:highlight w:val="yellow"/>
              </w:rPr>
            </w:pPr>
            <w:r w:rsidRPr="00CA1DD6">
              <w:rPr>
                <w:rFonts w:ascii="Calibri" w:hAnsi="Calibri" w:cs="Calibri"/>
              </w:rPr>
              <w:t>p. 32</w:t>
            </w:r>
          </w:p>
        </w:tc>
        <w:tc>
          <w:tcPr>
            <w:tcW w:w="1080" w:type="dxa"/>
            <w:tcPrChange w:id="677" w:author="Fontamillas, Romelia@DSS" w:date="2020-06-11T23:37:00Z">
              <w:tcPr>
                <w:tcW w:w="1262" w:type="dxa"/>
                <w:gridSpan w:val="2"/>
              </w:tcPr>
            </w:tcPrChange>
          </w:tcPr>
          <w:p w14:paraId="4C3336E1" w14:textId="77777777" w:rsidR="005A1111" w:rsidRPr="00955A07" w:rsidRDefault="005A1111" w:rsidP="005A1111">
            <w:pPr>
              <w:tabs>
                <w:tab w:val="left" w:pos="1080"/>
                <w:tab w:val="left" w:pos="9540"/>
              </w:tabs>
              <w:rPr>
                <w:rFonts w:ascii="Calibri" w:hAnsi="Calibri" w:cs="Calibri"/>
              </w:rPr>
            </w:pPr>
          </w:p>
        </w:tc>
      </w:tr>
      <w:tr w:rsidR="005A1111" w:rsidRPr="00955A07" w14:paraId="5830CB72" w14:textId="77777777" w:rsidTr="005D370D">
        <w:tblPrEx>
          <w:tblW w:w="9535" w:type="dxa"/>
          <w:tblInd w:w="360" w:type="dxa"/>
          <w:tblLayout w:type="fixed"/>
          <w:tblPrExChange w:id="678" w:author="Fontamillas, Romelia@DSS" w:date="2020-06-11T23:37:00Z">
            <w:tblPrEx>
              <w:tblW w:w="9487" w:type="dxa"/>
              <w:tblInd w:w="360" w:type="dxa"/>
              <w:tblLayout w:type="fixed"/>
            </w:tblPrEx>
          </w:tblPrExChange>
        </w:tblPrEx>
        <w:trPr>
          <w:trHeight w:val="144"/>
          <w:trPrChange w:id="679" w:author="Fontamillas, Romelia@DSS" w:date="2020-06-11T23:37:00Z">
            <w:trPr>
              <w:gridAfter w:val="0"/>
              <w:trHeight w:val="144"/>
            </w:trPr>
          </w:trPrChange>
        </w:trPr>
        <w:tc>
          <w:tcPr>
            <w:tcW w:w="7105" w:type="dxa"/>
            <w:tcPrChange w:id="680" w:author="Fontamillas, Romelia@DSS" w:date="2020-06-11T23:37:00Z">
              <w:tcPr>
                <w:tcW w:w="6858" w:type="dxa"/>
              </w:tcPr>
            </w:tcPrChange>
          </w:tcPr>
          <w:p w14:paraId="5333C097" w14:textId="77777777" w:rsidR="005A1111" w:rsidRPr="00955A07" w:rsidRDefault="005A1111" w:rsidP="005A1111">
            <w:pPr>
              <w:numPr>
                <w:ilvl w:val="1"/>
                <w:numId w:val="8"/>
              </w:numPr>
              <w:tabs>
                <w:tab w:val="left" w:pos="1080"/>
                <w:tab w:val="left" w:pos="9540"/>
              </w:tabs>
              <w:ind w:left="1080"/>
              <w:rPr>
                <w:rFonts w:ascii="Calibri" w:hAnsi="Calibri" w:cs="Calibri"/>
              </w:rPr>
            </w:pPr>
            <w:r w:rsidRPr="00955A07">
              <w:rPr>
                <w:rFonts w:ascii="Calibri" w:hAnsi="Calibri" w:cs="Calibri"/>
              </w:rPr>
              <w:t>How</w:t>
            </w:r>
            <w:r>
              <w:rPr>
                <w:rFonts w:ascii="Calibri" w:hAnsi="Calibri" w:cs="Calibri"/>
              </w:rPr>
              <w:t xml:space="preserve"> the</w:t>
            </w:r>
            <w:r w:rsidRPr="00955A07">
              <w:rPr>
                <w:rFonts w:ascii="Calibri" w:hAnsi="Calibri" w:cs="Calibri"/>
              </w:rPr>
              <w:t xml:space="preserve"> county implements procedures for the effective use of cross-jurisdictional resources to facilitate timely adoptive or permanent placements for waiting children</w:t>
            </w:r>
          </w:p>
        </w:tc>
        <w:tc>
          <w:tcPr>
            <w:tcW w:w="1350" w:type="dxa"/>
            <w:tcPrChange w:id="681" w:author="Fontamillas, Romelia@DSS" w:date="2020-06-11T23:37:00Z">
              <w:tcPr>
                <w:tcW w:w="1367" w:type="dxa"/>
                <w:gridSpan w:val="2"/>
              </w:tcPr>
            </w:tcPrChange>
          </w:tcPr>
          <w:p w14:paraId="037040FE" w14:textId="77777777" w:rsidR="005A1111" w:rsidRPr="00DD2FFB" w:rsidRDefault="005A1111" w:rsidP="005A1111">
            <w:pPr>
              <w:tabs>
                <w:tab w:val="left" w:pos="1080"/>
                <w:tab w:val="left" w:pos="9540"/>
              </w:tabs>
              <w:rPr>
                <w:rFonts w:ascii="Calibri" w:hAnsi="Calibri" w:cs="Calibri"/>
                <w:color w:val="FF0000"/>
                <w:highlight w:val="yellow"/>
              </w:rPr>
            </w:pPr>
            <w:r>
              <w:rPr>
                <w:rFonts w:ascii="Calibri" w:hAnsi="Calibri" w:cs="Calibri"/>
              </w:rPr>
              <w:t>p. 32</w:t>
            </w:r>
          </w:p>
        </w:tc>
        <w:tc>
          <w:tcPr>
            <w:tcW w:w="1080" w:type="dxa"/>
            <w:tcPrChange w:id="682" w:author="Fontamillas, Romelia@DSS" w:date="2020-06-11T23:37:00Z">
              <w:tcPr>
                <w:tcW w:w="1262" w:type="dxa"/>
                <w:gridSpan w:val="2"/>
              </w:tcPr>
            </w:tcPrChange>
          </w:tcPr>
          <w:p w14:paraId="047A057A" w14:textId="77777777" w:rsidR="005A1111" w:rsidRPr="00955A07" w:rsidRDefault="005A1111" w:rsidP="005A1111">
            <w:pPr>
              <w:tabs>
                <w:tab w:val="left" w:pos="1080"/>
                <w:tab w:val="left" w:pos="9540"/>
              </w:tabs>
              <w:rPr>
                <w:rFonts w:ascii="Calibri" w:hAnsi="Calibri" w:cs="Calibri"/>
              </w:rPr>
            </w:pPr>
          </w:p>
        </w:tc>
      </w:tr>
    </w:tbl>
    <w:p w14:paraId="332F3F70" w14:textId="1E8C0CEF" w:rsidR="00674FBF" w:rsidRDefault="00674FBF" w:rsidP="0085716F">
      <w:pPr>
        <w:tabs>
          <w:tab w:val="left" w:pos="9540"/>
        </w:tabs>
      </w:pPr>
    </w:p>
    <w:p w14:paraId="7DD8F4D4" w14:textId="07355837" w:rsidR="00D90595" w:rsidRDefault="00D90595" w:rsidP="0085716F">
      <w:pPr>
        <w:tabs>
          <w:tab w:val="left" w:pos="9540"/>
        </w:tabs>
      </w:pPr>
    </w:p>
    <w:p w14:paraId="2485D860" w14:textId="77777777" w:rsidR="00D90595" w:rsidRDefault="00D90595"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683">
          <w:tblGrid>
            <w:gridCol w:w="6858"/>
            <w:gridCol w:w="247"/>
            <w:gridCol w:w="1120"/>
            <w:gridCol w:w="230"/>
            <w:gridCol w:w="1032"/>
            <w:gridCol w:w="48"/>
          </w:tblGrid>
        </w:tblGridChange>
      </w:tblGrid>
      <w:tr w:rsidR="0085716F" w:rsidRPr="00955A07" w14:paraId="22988304" w14:textId="77777777" w:rsidTr="00D90595">
        <w:trPr>
          <w:trHeight w:val="144"/>
          <w:tblHeader/>
        </w:trPr>
        <w:tc>
          <w:tcPr>
            <w:tcW w:w="7105" w:type="dxa"/>
          </w:tcPr>
          <w:p w14:paraId="508A9F98" w14:textId="77777777" w:rsidR="0085716F" w:rsidRPr="00DD2FFB" w:rsidRDefault="0085716F" w:rsidP="0085716F">
            <w:pPr>
              <w:tabs>
                <w:tab w:val="left" w:pos="9540"/>
              </w:tabs>
              <w:rPr>
                <w:rFonts w:ascii="Calibri" w:hAnsi="Calibri" w:cs="Calibri"/>
                <w:color w:val="FF0000"/>
                <w:highlight w:val="yellow"/>
              </w:rPr>
            </w:pPr>
            <w:r w:rsidRPr="00CA1DD6">
              <w:rPr>
                <w:rFonts w:ascii="Calibri" w:hAnsi="Calibri" w:cs="Calibri"/>
              </w:rPr>
              <w:t>Recruitment, and retention processes:</w:t>
            </w:r>
          </w:p>
        </w:tc>
        <w:tc>
          <w:tcPr>
            <w:tcW w:w="1350" w:type="dxa"/>
          </w:tcPr>
          <w:p w14:paraId="711961BB" w14:textId="021DA19B" w:rsidR="0085716F" w:rsidRPr="00DD2FFB" w:rsidRDefault="0085716F" w:rsidP="0085716F">
            <w:pPr>
              <w:tabs>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
          <w:p w14:paraId="62F9C21B" w14:textId="45CD7AF8" w:rsidR="0085716F" w:rsidRPr="00DD2FFB" w:rsidRDefault="0085716F" w:rsidP="0085716F">
            <w:pPr>
              <w:tabs>
                <w:tab w:val="left" w:pos="9540"/>
              </w:tabs>
              <w:rPr>
                <w:rFonts w:ascii="Calibri" w:hAnsi="Calibri" w:cs="Calibri"/>
                <w:color w:val="FF0000"/>
                <w:highlight w:val="yellow"/>
              </w:rPr>
            </w:pPr>
            <w:r w:rsidRPr="00955A07">
              <w:rPr>
                <w:rFonts w:ascii="Calibri" w:hAnsi="Calibri" w:cs="Calibri"/>
              </w:rPr>
              <w:t>Location in CSA (Page #)</w:t>
            </w:r>
          </w:p>
        </w:tc>
      </w:tr>
      <w:tr w:rsidR="0085716F" w:rsidRPr="00955A07" w14:paraId="3D834563" w14:textId="77777777" w:rsidTr="005D370D">
        <w:tblPrEx>
          <w:tblW w:w="9535" w:type="dxa"/>
          <w:tblInd w:w="360" w:type="dxa"/>
          <w:tblLayout w:type="fixed"/>
          <w:tblPrExChange w:id="684" w:author="Fontamillas, Romelia@DSS" w:date="2020-06-11T23:37:00Z">
            <w:tblPrEx>
              <w:tblW w:w="9487" w:type="dxa"/>
              <w:tblInd w:w="360" w:type="dxa"/>
              <w:tblLayout w:type="fixed"/>
            </w:tblPrEx>
          </w:tblPrExChange>
        </w:tblPrEx>
        <w:trPr>
          <w:trHeight w:val="144"/>
          <w:trPrChange w:id="685" w:author="Fontamillas, Romelia@DSS" w:date="2020-06-11T23:37:00Z">
            <w:trPr>
              <w:gridAfter w:val="0"/>
              <w:trHeight w:val="144"/>
            </w:trPr>
          </w:trPrChange>
        </w:trPr>
        <w:tc>
          <w:tcPr>
            <w:tcW w:w="7105" w:type="dxa"/>
            <w:tcPrChange w:id="686" w:author="Fontamillas, Romelia@DSS" w:date="2020-06-11T23:37:00Z">
              <w:tcPr>
                <w:tcW w:w="6858" w:type="dxa"/>
              </w:tcPr>
            </w:tcPrChange>
          </w:tcPr>
          <w:p w14:paraId="4FE6F7EF" w14:textId="77777777" w:rsidR="0085716F" w:rsidRPr="00A3570F" w:rsidRDefault="0085716F" w:rsidP="0085716F">
            <w:pPr>
              <w:numPr>
                <w:ilvl w:val="1"/>
                <w:numId w:val="8"/>
              </w:numPr>
              <w:tabs>
                <w:tab w:val="left" w:pos="9540"/>
              </w:tabs>
              <w:ind w:left="1080"/>
              <w:rPr>
                <w:rFonts w:ascii="Calibri" w:hAnsi="Calibri" w:cs="Calibri"/>
              </w:rPr>
            </w:pPr>
            <w:r w:rsidRPr="00955A07">
              <w:rPr>
                <w:rFonts w:ascii="Calibri" w:hAnsi="Calibri" w:cs="Calibri"/>
              </w:rPr>
              <w:t>The process by which the county recruits, trains, and supports resource families</w:t>
            </w:r>
            <w:r>
              <w:rPr>
                <w:rFonts w:ascii="Calibri" w:hAnsi="Calibri" w:cs="Calibri"/>
              </w:rPr>
              <w:t>/Include any new strategies and initiatives</w:t>
            </w:r>
          </w:p>
        </w:tc>
        <w:tc>
          <w:tcPr>
            <w:tcW w:w="1350" w:type="dxa"/>
            <w:tcPrChange w:id="687" w:author="Fontamillas, Romelia@DSS" w:date="2020-06-11T23:37:00Z">
              <w:tcPr>
                <w:tcW w:w="1367" w:type="dxa"/>
                <w:gridSpan w:val="2"/>
              </w:tcPr>
            </w:tcPrChange>
          </w:tcPr>
          <w:p w14:paraId="6AC2709A" w14:textId="77777777" w:rsidR="0085716F" w:rsidRPr="00DD2FFB" w:rsidRDefault="0085716F" w:rsidP="0085716F">
            <w:pPr>
              <w:tabs>
                <w:tab w:val="left" w:pos="9540"/>
              </w:tabs>
              <w:rPr>
                <w:rFonts w:ascii="Calibri" w:hAnsi="Calibri" w:cs="Calibri"/>
                <w:color w:val="FF0000"/>
                <w:highlight w:val="yellow"/>
              </w:rPr>
            </w:pPr>
            <w:r w:rsidRPr="00CA1DD6">
              <w:rPr>
                <w:rFonts w:ascii="Calibri" w:hAnsi="Calibri" w:cs="Calibri"/>
              </w:rPr>
              <w:t>p. 32</w:t>
            </w:r>
          </w:p>
        </w:tc>
        <w:tc>
          <w:tcPr>
            <w:tcW w:w="1080" w:type="dxa"/>
            <w:tcPrChange w:id="688" w:author="Fontamillas, Romelia@DSS" w:date="2020-06-11T23:37:00Z">
              <w:tcPr>
                <w:tcW w:w="1262" w:type="dxa"/>
                <w:gridSpan w:val="2"/>
              </w:tcPr>
            </w:tcPrChange>
          </w:tcPr>
          <w:p w14:paraId="4066A98C" w14:textId="77777777" w:rsidR="0085716F" w:rsidRPr="00955A07" w:rsidRDefault="0085716F" w:rsidP="0085716F">
            <w:pPr>
              <w:tabs>
                <w:tab w:val="left" w:pos="9540"/>
              </w:tabs>
              <w:rPr>
                <w:rFonts w:ascii="Calibri" w:hAnsi="Calibri" w:cs="Calibri"/>
              </w:rPr>
            </w:pPr>
          </w:p>
        </w:tc>
      </w:tr>
      <w:tr w:rsidR="0085716F" w:rsidRPr="00955A07" w14:paraId="06938C46" w14:textId="77777777" w:rsidTr="005D370D">
        <w:tblPrEx>
          <w:tblW w:w="9535" w:type="dxa"/>
          <w:tblInd w:w="360" w:type="dxa"/>
          <w:tblLayout w:type="fixed"/>
          <w:tblPrExChange w:id="689" w:author="Fontamillas, Romelia@DSS" w:date="2020-06-11T23:37:00Z">
            <w:tblPrEx>
              <w:tblW w:w="9487" w:type="dxa"/>
              <w:tblInd w:w="360" w:type="dxa"/>
              <w:tblLayout w:type="fixed"/>
            </w:tblPrEx>
          </w:tblPrExChange>
        </w:tblPrEx>
        <w:trPr>
          <w:trHeight w:val="144"/>
          <w:trPrChange w:id="690" w:author="Fontamillas, Romelia@DSS" w:date="2020-06-11T23:37:00Z">
            <w:trPr>
              <w:gridAfter w:val="0"/>
              <w:trHeight w:val="144"/>
            </w:trPr>
          </w:trPrChange>
        </w:trPr>
        <w:tc>
          <w:tcPr>
            <w:tcW w:w="7105" w:type="dxa"/>
            <w:tcPrChange w:id="691" w:author="Fontamillas, Romelia@DSS" w:date="2020-06-11T23:37:00Z">
              <w:tcPr>
                <w:tcW w:w="6858" w:type="dxa"/>
              </w:tcPr>
            </w:tcPrChange>
          </w:tcPr>
          <w:p w14:paraId="7009C586" w14:textId="77777777" w:rsidR="0085716F" w:rsidRPr="00955A07" w:rsidRDefault="0085716F" w:rsidP="0085716F">
            <w:pPr>
              <w:numPr>
                <w:ilvl w:val="1"/>
                <w:numId w:val="8"/>
              </w:numPr>
              <w:tabs>
                <w:tab w:val="left" w:pos="9540"/>
              </w:tabs>
              <w:ind w:left="1080"/>
              <w:rPr>
                <w:rFonts w:ascii="Calibri" w:hAnsi="Calibri" w:cs="Calibri"/>
              </w:rPr>
            </w:pPr>
            <w:r w:rsidRPr="00955A07">
              <w:rPr>
                <w:rFonts w:ascii="Calibri" w:hAnsi="Calibri" w:cs="Calibri"/>
              </w:rPr>
              <w:t>Support services and resources available to caregivers in the county</w:t>
            </w:r>
          </w:p>
        </w:tc>
        <w:tc>
          <w:tcPr>
            <w:tcW w:w="1350" w:type="dxa"/>
            <w:tcPrChange w:id="692" w:author="Fontamillas, Romelia@DSS" w:date="2020-06-11T23:37:00Z">
              <w:tcPr>
                <w:tcW w:w="1367" w:type="dxa"/>
                <w:gridSpan w:val="2"/>
              </w:tcPr>
            </w:tcPrChange>
          </w:tcPr>
          <w:p w14:paraId="41EB885C" w14:textId="77777777" w:rsidR="0085716F" w:rsidRPr="00DD2FFB" w:rsidRDefault="0085716F" w:rsidP="0085716F">
            <w:pPr>
              <w:tabs>
                <w:tab w:val="left" w:pos="9540"/>
              </w:tabs>
              <w:rPr>
                <w:rFonts w:ascii="Calibri" w:hAnsi="Calibri" w:cs="Calibri"/>
                <w:color w:val="FF0000"/>
                <w:highlight w:val="yellow"/>
              </w:rPr>
            </w:pPr>
            <w:r w:rsidRPr="00CA1DD6">
              <w:rPr>
                <w:rFonts w:ascii="Calibri" w:hAnsi="Calibri" w:cs="Calibri"/>
              </w:rPr>
              <w:t>p. 32</w:t>
            </w:r>
          </w:p>
        </w:tc>
        <w:tc>
          <w:tcPr>
            <w:tcW w:w="1080" w:type="dxa"/>
            <w:tcPrChange w:id="693" w:author="Fontamillas, Romelia@DSS" w:date="2020-06-11T23:37:00Z">
              <w:tcPr>
                <w:tcW w:w="1262" w:type="dxa"/>
                <w:gridSpan w:val="2"/>
              </w:tcPr>
            </w:tcPrChange>
          </w:tcPr>
          <w:p w14:paraId="03DB13CF" w14:textId="77777777" w:rsidR="0085716F" w:rsidRPr="00955A07" w:rsidRDefault="0085716F" w:rsidP="0085716F">
            <w:pPr>
              <w:tabs>
                <w:tab w:val="left" w:pos="9540"/>
              </w:tabs>
              <w:rPr>
                <w:rFonts w:ascii="Calibri" w:hAnsi="Calibri" w:cs="Calibri"/>
              </w:rPr>
            </w:pPr>
          </w:p>
        </w:tc>
      </w:tr>
      <w:tr w:rsidR="0085716F" w:rsidRPr="00955A07" w14:paraId="337E6171" w14:textId="77777777" w:rsidTr="005D370D">
        <w:tblPrEx>
          <w:tblW w:w="9535" w:type="dxa"/>
          <w:tblInd w:w="360" w:type="dxa"/>
          <w:tblLayout w:type="fixed"/>
          <w:tblPrExChange w:id="694" w:author="Fontamillas, Romelia@DSS" w:date="2020-06-11T23:37:00Z">
            <w:tblPrEx>
              <w:tblW w:w="9487" w:type="dxa"/>
              <w:tblInd w:w="360" w:type="dxa"/>
              <w:tblLayout w:type="fixed"/>
            </w:tblPrEx>
          </w:tblPrExChange>
        </w:tblPrEx>
        <w:trPr>
          <w:trHeight w:val="144"/>
          <w:trPrChange w:id="695" w:author="Fontamillas, Romelia@DSS" w:date="2020-06-11T23:37:00Z">
            <w:trPr>
              <w:gridAfter w:val="0"/>
              <w:trHeight w:val="144"/>
            </w:trPr>
          </w:trPrChange>
        </w:trPr>
        <w:tc>
          <w:tcPr>
            <w:tcW w:w="7105" w:type="dxa"/>
            <w:tcPrChange w:id="696" w:author="Fontamillas, Romelia@DSS" w:date="2020-06-11T23:37:00Z">
              <w:tcPr>
                <w:tcW w:w="6858" w:type="dxa"/>
              </w:tcPr>
            </w:tcPrChange>
          </w:tcPr>
          <w:p w14:paraId="65790303" w14:textId="77777777" w:rsidR="0085716F" w:rsidRPr="00955A07" w:rsidRDefault="0085716F" w:rsidP="0085716F">
            <w:pPr>
              <w:numPr>
                <w:ilvl w:val="1"/>
                <w:numId w:val="8"/>
              </w:numPr>
              <w:tabs>
                <w:tab w:val="left" w:pos="9540"/>
              </w:tabs>
              <w:ind w:left="1080"/>
              <w:rPr>
                <w:rFonts w:ascii="Calibri" w:hAnsi="Calibri" w:cs="Calibri"/>
              </w:rPr>
            </w:pPr>
            <w:r w:rsidRPr="00955A07">
              <w:rPr>
                <w:rFonts w:ascii="Calibri" w:hAnsi="Calibri" w:cs="Calibri"/>
              </w:rPr>
              <w:t>County’s methods used to evaluate the effectiveness of the process</w:t>
            </w:r>
          </w:p>
        </w:tc>
        <w:tc>
          <w:tcPr>
            <w:tcW w:w="1350" w:type="dxa"/>
            <w:tcPrChange w:id="697" w:author="Fontamillas, Romelia@DSS" w:date="2020-06-11T23:37:00Z">
              <w:tcPr>
                <w:tcW w:w="1367" w:type="dxa"/>
                <w:gridSpan w:val="2"/>
              </w:tcPr>
            </w:tcPrChange>
          </w:tcPr>
          <w:p w14:paraId="6E758306" w14:textId="77777777" w:rsidR="0085716F" w:rsidRPr="00DD2FFB" w:rsidRDefault="0085716F" w:rsidP="0085716F">
            <w:pPr>
              <w:tabs>
                <w:tab w:val="left" w:pos="9540"/>
              </w:tabs>
              <w:rPr>
                <w:rFonts w:ascii="Calibri" w:hAnsi="Calibri" w:cs="Calibri"/>
                <w:color w:val="FF0000"/>
                <w:highlight w:val="yellow"/>
              </w:rPr>
            </w:pPr>
            <w:r w:rsidRPr="00CA1DD6">
              <w:rPr>
                <w:rFonts w:ascii="Calibri" w:hAnsi="Calibri" w:cs="Calibri"/>
              </w:rPr>
              <w:t>p. 32</w:t>
            </w:r>
          </w:p>
        </w:tc>
        <w:tc>
          <w:tcPr>
            <w:tcW w:w="1080" w:type="dxa"/>
            <w:tcPrChange w:id="698" w:author="Fontamillas, Romelia@DSS" w:date="2020-06-11T23:37:00Z">
              <w:tcPr>
                <w:tcW w:w="1262" w:type="dxa"/>
                <w:gridSpan w:val="2"/>
              </w:tcPr>
            </w:tcPrChange>
          </w:tcPr>
          <w:p w14:paraId="2D305D77" w14:textId="77777777" w:rsidR="0085716F" w:rsidRPr="00955A07" w:rsidRDefault="0085716F" w:rsidP="0085716F">
            <w:pPr>
              <w:tabs>
                <w:tab w:val="left" w:pos="9540"/>
              </w:tabs>
              <w:rPr>
                <w:rFonts w:ascii="Calibri" w:hAnsi="Calibri" w:cs="Calibri"/>
              </w:rPr>
            </w:pPr>
          </w:p>
        </w:tc>
      </w:tr>
    </w:tbl>
    <w:p w14:paraId="36A174BE"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699">
          <w:tblGrid>
            <w:gridCol w:w="6858"/>
            <w:gridCol w:w="247"/>
            <w:gridCol w:w="1120"/>
            <w:gridCol w:w="230"/>
            <w:gridCol w:w="1032"/>
            <w:gridCol w:w="48"/>
          </w:tblGrid>
        </w:tblGridChange>
      </w:tblGrid>
      <w:tr w:rsidR="0085716F" w:rsidRPr="00955A07" w14:paraId="7B233206" w14:textId="77777777" w:rsidTr="00D90595">
        <w:trPr>
          <w:trHeight w:val="144"/>
          <w:tblHeader/>
        </w:trPr>
        <w:tc>
          <w:tcPr>
            <w:tcW w:w="7105" w:type="dxa"/>
          </w:tcPr>
          <w:p w14:paraId="23897D93" w14:textId="77777777" w:rsidR="0085716F" w:rsidRPr="00DD2FFB" w:rsidRDefault="0085716F" w:rsidP="0085716F">
            <w:pPr>
              <w:tabs>
                <w:tab w:val="left" w:pos="9540"/>
              </w:tabs>
              <w:rPr>
                <w:rFonts w:ascii="Calibri" w:hAnsi="Calibri" w:cs="Calibri"/>
                <w:color w:val="FF0000"/>
                <w:highlight w:val="yellow"/>
              </w:rPr>
            </w:pPr>
            <w:r w:rsidRPr="00F07864">
              <w:rPr>
                <w:rFonts w:ascii="Calibri" w:hAnsi="Calibri" w:cs="Calibri"/>
              </w:rPr>
              <w:t>Placement resources:</w:t>
            </w:r>
          </w:p>
        </w:tc>
        <w:tc>
          <w:tcPr>
            <w:tcW w:w="1350" w:type="dxa"/>
          </w:tcPr>
          <w:p w14:paraId="6CA32440" w14:textId="66153023" w:rsidR="0085716F" w:rsidRPr="00DD2FFB" w:rsidRDefault="0085716F" w:rsidP="0085716F">
            <w:pPr>
              <w:tabs>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
          <w:p w14:paraId="126D0345" w14:textId="55E4A613" w:rsidR="0085716F" w:rsidRPr="00DD2FFB" w:rsidRDefault="0085716F" w:rsidP="0085716F">
            <w:pPr>
              <w:tabs>
                <w:tab w:val="left" w:pos="9540"/>
              </w:tabs>
              <w:rPr>
                <w:rFonts w:ascii="Calibri" w:hAnsi="Calibri" w:cs="Calibri"/>
                <w:color w:val="FF0000"/>
                <w:highlight w:val="yellow"/>
              </w:rPr>
            </w:pPr>
            <w:r w:rsidRPr="00955A07">
              <w:rPr>
                <w:rFonts w:ascii="Calibri" w:hAnsi="Calibri" w:cs="Calibri"/>
              </w:rPr>
              <w:t>Location in CSA (Page #)</w:t>
            </w:r>
          </w:p>
        </w:tc>
      </w:tr>
      <w:tr w:rsidR="0085716F" w:rsidRPr="00955A07" w14:paraId="5827874A" w14:textId="77777777" w:rsidTr="005D370D">
        <w:tblPrEx>
          <w:tblW w:w="9535" w:type="dxa"/>
          <w:tblInd w:w="360" w:type="dxa"/>
          <w:tblLayout w:type="fixed"/>
          <w:tblPrExChange w:id="700" w:author="Fontamillas, Romelia@DSS" w:date="2020-06-11T23:37:00Z">
            <w:tblPrEx>
              <w:tblW w:w="9487" w:type="dxa"/>
              <w:tblInd w:w="360" w:type="dxa"/>
              <w:tblLayout w:type="fixed"/>
            </w:tblPrEx>
          </w:tblPrExChange>
        </w:tblPrEx>
        <w:trPr>
          <w:trHeight w:val="144"/>
          <w:trPrChange w:id="701" w:author="Fontamillas, Romelia@DSS" w:date="2020-06-11T23:37:00Z">
            <w:trPr>
              <w:gridAfter w:val="0"/>
              <w:trHeight w:val="144"/>
            </w:trPr>
          </w:trPrChange>
        </w:trPr>
        <w:tc>
          <w:tcPr>
            <w:tcW w:w="7105" w:type="dxa"/>
            <w:tcPrChange w:id="702" w:author="Fontamillas, Romelia@DSS" w:date="2020-06-11T23:37:00Z">
              <w:tcPr>
                <w:tcW w:w="6858" w:type="dxa"/>
              </w:tcPr>
            </w:tcPrChange>
          </w:tcPr>
          <w:p w14:paraId="104306B8" w14:textId="77777777" w:rsidR="0085716F" w:rsidRPr="00955A07" w:rsidRDefault="0085716F" w:rsidP="0085716F">
            <w:pPr>
              <w:numPr>
                <w:ilvl w:val="1"/>
                <w:numId w:val="8"/>
              </w:numPr>
              <w:tabs>
                <w:tab w:val="left" w:pos="9540"/>
              </w:tabs>
              <w:ind w:left="1080"/>
              <w:rPr>
                <w:rFonts w:ascii="Calibri" w:hAnsi="Calibri" w:cs="Calibri"/>
              </w:rPr>
            </w:pPr>
            <w:r w:rsidRPr="00955A07">
              <w:rPr>
                <w:rFonts w:ascii="Calibri" w:hAnsi="Calibri" w:cs="Calibri"/>
              </w:rPr>
              <w:t>Efforts that the county has made to address the needs of special populations, for wh</w:t>
            </w:r>
            <w:r>
              <w:rPr>
                <w:rFonts w:ascii="Calibri" w:hAnsi="Calibri" w:cs="Calibri"/>
              </w:rPr>
              <w:t>ich</w:t>
            </w:r>
            <w:r w:rsidRPr="00955A07">
              <w:rPr>
                <w:rFonts w:ascii="Calibri" w:hAnsi="Calibri" w:cs="Calibri"/>
              </w:rPr>
              <w:t xml:space="preserve"> placement resources are limited</w:t>
            </w:r>
          </w:p>
        </w:tc>
        <w:tc>
          <w:tcPr>
            <w:tcW w:w="1350" w:type="dxa"/>
            <w:tcPrChange w:id="703" w:author="Fontamillas, Romelia@DSS" w:date="2020-06-11T23:37:00Z">
              <w:tcPr>
                <w:tcW w:w="1367" w:type="dxa"/>
                <w:gridSpan w:val="2"/>
              </w:tcPr>
            </w:tcPrChange>
          </w:tcPr>
          <w:p w14:paraId="7665821A" w14:textId="77777777" w:rsidR="0085716F" w:rsidRPr="00DD2FFB" w:rsidRDefault="0085716F" w:rsidP="0085716F">
            <w:pPr>
              <w:tabs>
                <w:tab w:val="left" w:pos="9540"/>
              </w:tabs>
              <w:rPr>
                <w:rFonts w:ascii="Calibri" w:hAnsi="Calibri" w:cs="Calibri"/>
                <w:color w:val="FF0000"/>
                <w:highlight w:val="yellow"/>
              </w:rPr>
            </w:pPr>
            <w:r w:rsidRPr="00F07864">
              <w:rPr>
                <w:rFonts w:ascii="Calibri" w:hAnsi="Calibri" w:cs="Calibri"/>
              </w:rPr>
              <w:t>p. 32</w:t>
            </w:r>
          </w:p>
        </w:tc>
        <w:tc>
          <w:tcPr>
            <w:tcW w:w="1080" w:type="dxa"/>
            <w:tcPrChange w:id="704" w:author="Fontamillas, Romelia@DSS" w:date="2020-06-11T23:37:00Z">
              <w:tcPr>
                <w:tcW w:w="1262" w:type="dxa"/>
                <w:gridSpan w:val="2"/>
              </w:tcPr>
            </w:tcPrChange>
          </w:tcPr>
          <w:p w14:paraId="2F3D27AB" w14:textId="77777777" w:rsidR="0085716F" w:rsidRPr="00955A07" w:rsidRDefault="0085716F" w:rsidP="0085716F">
            <w:pPr>
              <w:tabs>
                <w:tab w:val="left" w:pos="9540"/>
              </w:tabs>
              <w:rPr>
                <w:rFonts w:ascii="Calibri" w:hAnsi="Calibri" w:cs="Calibri"/>
              </w:rPr>
            </w:pPr>
          </w:p>
        </w:tc>
      </w:tr>
      <w:tr w:rsidR="0085716F" w:rsidRPr="00955A07" w14:paraId="7506AF47" w14:textId="77777777" w:rsidTr="005D370D">
        <w:tblPrEx>
          <w:tblW w:w="9535" w:type="dxa"/>
          <w:tblInd w:w="360" w:type="dxa"/>
          <w:tblLayout w:type="fixed"/>
          <w:tblPrExChange w:id="705" w:author="Fontamillas, Romelia@DSS" w:date="2020-06-11T23:37:00Z">
            <w:tblPrEx>
              <w:tblW w:w="9487" w:type="dxa"/>
              <w:tblInd w:w="360" w:type="dxa"/>
              <w:tblLayout w:type="fixed"/>
            </w:tblPrEx>
          </w:tblPrExChange>
        </w:tblPrEx>
        <w:trPr>
          <w:trHeight w:val="144"/>
          <w:trPrChange w:id="706" w:author="Fontamillas, Romelia@DSS" w:date="2020-06-11T23:37:00Z">
            <w:trPr>
              <w:gridAfter w:val="0"/>
              <w:trHeight w:val="144"/>
            </w:trPr>
          </w:trPrChange>
        </w:trPr>
        <w:tc>
          <w:tcPr>
            <w:tcW w:w="7105" w:type="dxa"/>
            <w:tcPrChange w:id="707" w:author="Fontamillas, Romelia@DSS" w:date="2020-06-11T23:37:00Z">
              <w:tcPr>
                <w:tcW w:w="6858" w:type="dxa"/>
              </w:tcPr>
            </w:tcPrChange>
          </w:tcPr>
          <w:p w14:paraId="7F7DF640" w14:textId="77777777" w:rsidR="0085716F" w:rsidRPr="00955A07" w:rsidRDefault="0085716F" w:rsidP="0085716F">
            <w:pPr>
              <w:numPr>
                <w:ilvl w:val="1"/>
                <w:numId w:val="8"/>
              </w:numPr>
              <w:tabs>
                <w:tab w:val="left" w:pos="9540"/>
              </w:tabs>
              <w:ind w:left="1080"/>
              <w:rPr>
                <w:rFonts w:ascii="Calibri" w:hAnsi="Calibri" w:cs="Calibri"/>
              </w:rPr>
            </w:pPr>
            <w:r w:rsidRPr="00955A07">
              <w:rPr>
                <w:rFonts w:ascii="Calibri" w:hAnsi="Calibri" w:cs="Calibri"/>
              </w:rPr>
              <w:t xml:space="preserve">Efforts to ensure diligent recruitment of foster and adoptive families that reflect the ethnic and racial diversity of children in the county </w:t>
            </w:r>
            <w:r>
              <w:rPr>
                <w:rFonts w:ascii="Calibri" w:hAnsi="Calibri" w:cs="Calibri"/>
              </w:rPr>
              <w:t>/Include the county’s successful efforts as well as any strategies to address barriers</w:t>
            </w:r>
          </w:p>
        </w:tc>
        <w:tc>
          <w:tcPr>
            <w:tcW w:w="1350" w:type="dxa"/>
            <w:tcPrChange w:id="708" w:author="Fontamillas, Romelia@DSS" w:date="2020-06-11T23:37:00Z">
              <w:tcPr>
                <w:tcW w:w="1367" w:type="dxa"/>
                <w:gridSpan w:val="2"/>
              </w:tcPr>
            </w:tcPrChange>
          </w:tcPr>
          <w:p w14:paraId="1E5CE352" w14:textId="77777777" w:rsidR="0085716F" w:rsidRPr="00DD2FFB" w:rsidRDefault="0085716F" w:rsidP="0085716F">
            <w:pPr>
              <w:tabs>
                <w:tab w:val="left" w:pos="9540"/>
              </w:tabs>
              <w:rPr>
                <w:rFonts w:ascii="Calibri" w:hAnsi="Calibri" w:cs="Calibri"/>
                <w:color w:val="FF0000"/>
                <w:highlight w:val="yellow"/>
              </w:rPr>
            </w:pPr>
            <w:r>
              <w:rPr>
                <w:rFonts w:ascii="Calibri" w:hAnsi="Calibri" w:cs="Calibri"/>
              </w:rPr>
              <w:t>p. 32</w:t>
            </w:r>
          </w:p>
        </w:tc>
        <w:tc>
          <w:tcPr>
            <w:tcW w:w="1080" w:type="dxa"/>
            <w:tcPrChange w:id="709" w:author="Fontamillas, Romelia@DSS" w:date="2020-06-11T23:37:00Z">
              <w:tcPr>
                <w:tcW w:w="1262" w:type="dxa"/>
                <w:gridSpan w:val="2"/>
              </w:tcPr>
            </w:tcPrChange>
          </w:tcPr>
          <w:p w14:paraId="6C89942F" w14:textId="77777777" w:rsidR="0085716F" w:rsidRPr="00955A07" w:rsidRDefault="0085716F" w:rsidP="0085716F">
            <w:pPr>
              <w:tabs>
                <w:tab w:val="left" w:pos="9540"/>
              </w:tabs>
              <w:rPr>
                <w:rFonts w:ascii="Calibri" w:hAnsi="Calibri" w:cs="Calibri"/>
              </w:rPr>
            </w:pPr>
          </w:p>
        </w:tc>
      </w:tr>
    </w:tbl>
    <w:p w14:paraId="6B087AAE"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710">
          <w:tblGrid>
            <w:gridCol w:w="6858"/>
            <w:gridCol w:w="247"/>
            <w:gridCol w:w="1120"/>
            <w:gridCol w:w="230"/>
            <w:gridCol w:w="1032"/>
            <w:gridCol w:w="48"/>
          </w:tblGrid>
        </w:tblGridChange>
      </w:tblGrid>
      <w:tr w:rsidR="005A1111" w:rsidRPr="00F07864" w14:paraId="58BB1761" w14:textId="77777777" w:rsidTr="00D90595">
        <w:trPr>
          <w:trHeight w:val="144"/>
          <w:tblHeader/>
        </w:trPr>
        <w:tc>
          <w:tcPr>
            <w:tcW w:w="7105" w:type="dxa"/>
            <w:shd w:val="clear" w:color="auto" w:fill="D9D9D9" w:themeFill="background1" w:themeFillShade="D9"/>
          </w:tcPr>
          <w:p w14:paraId="606A65E0" w14:textId="77777777" w:rsidR="005A1111" w:rsidRPr="00F07864" w:rsidRDefault="005A1111" w:rsidP="005A1111">
            <w:pPr>
              <w:pStyle w:val="ListParagraph"/>
              <w:numPr>
                <w:ilvl w:val="0"/>
                <w:numId w:val="24"/>
              </w:numPr>
              <w:tabs>
                <w:tab w:val="left" w:pos="9540"/>
              </w:tabs>
              <w:rPr>
                <w:rFonts w:ascii="Calibri" w:hAnsi="Calibri" w:cs="Calibri"/>
              </w:rPr>
            </w:pPr>
            <w:r w:rsidRPr="00F07864">
              <w:rPr>
                <w:rFonts w:ascii="Calibri" w:hAnsi="Calibri" w:cs="Calibri"/>
                <w:i/>
              </w:rPr>
              <w:t>Staff, Caregiver and Service Provider Training</w:t>
            </w:r>
          </w:p>
        </w:tc>
        <w:tc>
          <w:tcPr>
            <w:tcW w:w="1350" w:type="dxa"/>
            <w:shd w:val="clear" w:color="auto" w:fill="D9D9D9" w:themeFill="background1" w:themeFillShade="D9"/>
          </w:tcPr>
          <w:p w14:paraId="6CD322CE" w14:textId="4C9A5263" w:rsidR="005A1111" w:rsidRPr="00F07864" w:rsidRDefault="005A1111" w:rsidP="005A1111">
            <w:pPr>
              <w:pStyle w:val="ListParagraph"/>
              <w:tabs>
                <w:tab w:val="left" w:pos="9540"/>
              </w:tabs>
              <w:ind w:left="-14"/>
              <w:rPr>
                <w:rFonts w:ascii="Calibri" w:hAnsi="Calibri" w:cs="Calibri"/>
              </w:rPr>
            </w:pPr>
            <w:r w:rsidRPr="00AC22D1">
              <w:rPr>
                <w:rFonts w:ascii="Calibri" w:hAnsi="Calibri" w:cs="Calibri"/>
              </w:rPr>
              <w:t>Location in Instruction Manual</w:t>
            </w:r>
          </w:p>
        </w:tc>
        <w:tc>
          <w:tcPr>
            <w:tcW w:w="1080" w:type="dxa"/>
            <w:shd w:val="clear" w:color="auto" w:fill="D9D9D9" w:themeFill="background1" w:themeFillShade="D9"/>
          </w:tcPr>
          <w:p w14:paraId="1C7F3FB1" w14:textId="57578A23" w:rsidR="005A1111" w:rsidRPr="00F07864" w:rsidRDefault="005A1111" w:rsidP="005A1111">
            <w:pPr>
              <w:pStyle w:val="ListParagraph"/>
              <w:tabs>
                <w:tab w:val="left" w:pos="9540"/>
              </w:tabs>
              <w:ind w:left="0" w:hanging="14"/>
              <w:rPr>
                <w:rFonts w:ascii="Calibri" w:hAnsi="Calibri" w:cs="Calibri"/>
              </w:rPr>
            </w:pPr>
            <w:r w:rsidRPr="00955A07">
              <w:rPr>
                <w:rFonts w:ascii="Calibri" w:hAnsi="Calibri" w:cs="Calibri"/>
              </w:rPr>
              <w:t>Location in CSA (Page #)</w:t>
            </w:r>
          </w:p>
        </w:tc>
      </w:tr>
      <w:tr w:rsidR="005A1111" w:rsidRPr="00955A07" w14:paraId="7CA847FD" w14:textId="77777777" w:rsidTr="005D370D">
        <w:trPr>
          <w:trHeight w:val="144"/>
        </w:trPr>
        <w:tc>
          <w:tcPr>
            <w:tcW w:w="7105" w:type="dxa"/>
          </w:tcPr>
          <w:p w14:paraId="57D8CD60" w14:textId="77777777" w:rsidR="005A1111" w:rsidRPr="00DD2FFB" w:rsidRDefault="005A1111" w:rsidP="005A1111">
            <w:pPr>
              <w:tabs>
                <w:tab w:val="left" w:pos="9540"/>
              </w:tabs>
              <w:rPr>
                <w:rFonts w:ascii="Calibri" w:hAnsi="Calibri" w:cs="Calibri"/>
                <w:color w:val="FF0000"/>
                <w:highlight w:val="yellow"/>
              </w:rPr>
            </w:pPr>
            <w:r w:rsidRPr="00F07864">
              <w:rPr>
                <w:rFonts w:ascii="Calibri" w:hAnsi="Calibri" w:cs="Calibri"/>
              </w:rPr>
              <w:t xml:space="preserve">Description and analysis of the county’s capacity to provide training to social workers and probation officers, including the following: </w:t>
            </w:r>
          </w:p>
        </w:tc>
        <w:tc>
          <w:tcPr>
            <w:tcW w:w="1350" w:type="dxa"/>
          </w:tcPr>
          <w:p w14:paraId="334BB5A4" w14:textId="78EE7088" w:rsidR="005A1111" w:rsidRPr="00DD2FFB" w:rsidRDefault="005A1111" w:rsidP="005A1111">
            <w:pPr>
              <w:tabs>
                <w:tab w:val="left" w:pos="9540"/>
              </w:tabs>
              <w:rPr>
                <w:rFonts w:ascii="Calibri" w:hAnsi="Calibri" w:cs="Calibri"/>
                <w:color w:val="FF0000"/>
                <w:highlight w:val="yellow"/>
              </w:rPr>
            </w:pPr>
          </w:p>
        </w:tc>
        <w:tc>
          <w:tcPr>
            <w:tcW w:w="1080" w:type="dxa"/>
          </w:tcPr>
          <w:p w14:paraId="1C7CD947" w14:textId="63B02E55" w:rsidR="005A1111" w:rsidRPr="00DD2FFB" w:rsidRDefault="005A1111" w:rsidP="005A1111">
            <w:pPr>
              <w:tabs>
                <w:tab w:val="left" w:pos="9540"/>
              </w:tabs>
              <w:rPr>
                <w:rFonts w:ascii="Calibri" w:hAnsi="Calibri" w:cs="Calibri"/>
                <w:color w:val="FF0000"/>
                <w:highlight w:val="yellow"/>
              </w:rPr>
            </w:pPr>
          </w:p>
        </w:tc>
      </w:tr>
      <w:tr w:rsidR="005A1111" w:rsidRPr="00955A07" w14:paraId="47077C8F" w14:textId="77777777" w:rsidTr="005D370D">
        <w:tblPrEx>
          <w:tblW w:w="9535" w:type="dxa"/>
          <w:tblInd w:w="360" w:type="dxa"/>
          <w:tblLayout w:type="fixed"/>
          <w:tblPrExChange w:id="711" w:author="Fontamillas, Romelia@DSS" w:date="2020-06-11T23:37:00Z">
            <w:tblPrEx>
              <w:tblW w:w="9487" w:type="dxa"/>
              <w:tblInd w:w="360" w:type="dxa"/>
              <w:tblLayout w:type="fixed"/>
            </w:tblPrEx>
          </w:tblPrExChange>
        </w:tblPrEx>
        <w:trPr>
          <w:trHeight w:val="144"/>
          <w:trPrChange w:id="712" w:author="Fontamillas, Romelia@DSS" w:date="2020-06-11T23:37:00Z">
            <w:trPr>
              <w:gridAfter w:val="0"/>
              <w:trHeight w:val="144"/>
            </w:trPr>
          </w:trPrChange>
        </w:trPr>
        <w:tc>
          <w:tcPr>
            <w:tcW w:w="7105" w:type="dxa"/>
            <w:tcPrChange w:id="713" w:author="Fontamillas, Romelia@DSS" w:date="2020-06-11T23:37:00Z">
              <w:tcPr>
                <w:tcW w:w="6858" w:type="dxa"/>
              </w:tcPr>
            </w:tcPrChange>
          </w:tcPr>
          <w:p w14:paraId="5EDEB4E3" w14:textId="77777777" w:rsidR="005A1111" w:rsidRPr="00955A07" w:rsidRDefault="005A1111" w:rsidP="005A1111">
            <w:pPr>
              <w:pStyle w:val="ListParagraph"/>
              <w:numPr>
                <w:ilvl w:val="0"/>
                <w:numId w:val="11"/>
              </w:numPr>
              <w:tabs>
                <w:tab w:val="left" w:pos="720"/>
                <w:tab w:val="left" w:pos="9540"/>
              </w:tabs>
              <w:ind w:left="720"/>
              <w:rPr>
                <w:rFonts w:ascii="Calibri" w:hAnsi="Calibri" w:cs="Calibri"/>
              </w:rPr>
            </w:pPr>
            <w:r w:rsidRPr="00955A07">
              <w:rPr>
                <w:rFonts w:ascii="Calibri" w:hAnsi="Calibri" w:cs="Calibri"/>
              </w:rPr>
              <w:t xml:space="preserve">The completion of the California Common Core training </w:t>
            </w:r>
          </w:p>
        </w:tc>
        <w:tc>
          <w:tcPr>
            <w:tcW w:w="1350" w:type="dxa"/>
            <w:tcPrChange w:id="714" w:author="Fontamillas, Romelia@DSS" w:date="2020-06-11T23:37:00Z">
              <w:tcPr>
                <w:tcW w:w="1367" w:type="dxa"/>
                <w:gridSpan w:val="2"/>
              </w:tcPr>
            </w:tcPrChange>
          </w:tcPr>
          <w:p w14:paraId="20CE4B99" w14:textId="77777777" w:rsidR="005A1111" w:rsidRPr="00DD2FFB" w:rsidRDefault="005A1111" w:rsidP="005A1111">
            <w:pPr>
              <w:tabs>
                <w:tab w:val="left" w:pos="720"/>
                <w:tab w:val="left" w:pos="9540"/>
              </w:tabs>
              <w:rPr>
                <w:rFonts w:ascii="Calibri" w:hAnsi="Calibri" w:cs="Calibri"/>
                <w:color w:val="FF0000"/>
                <w:highlight w:val="yellow"/>
              </w:rPr>
            </w:pPr>
            <w:r w:rsidRPr="004D647E">
              <w:rPr>
                <w:rFonts w:ascii="Calibri" w:hAnsi="Calibri" w:cs="Calibri"/>
              </w:rPr>
              <w:t>p. 33</w:t>
            </w:r>
          </w:p>
        </w:tc>
        <w:tc>
          <w:tcPr>
            <w:tcW w:w="1080" w:type="dxa"/>
            <w:tcPrChange w:id="715" w:author="Fontamillas, Romelia@DSS" w:date="2020-06-11T23:37:00Z">
              <w:tcPr>
                <w:tcW w:w="1262" w:type="dxa"/>
                <w:gridSpan w:val="2"/>
              </w:tcPr>
            </w:tcPrChange>
          </w:tcPr>
          <w:p w14:paraId="2536EBF9" w14:textId="77777777" w:rsidR="005A1111" w:rsidRPr="00955A07" w:rsidRDefault="005A1111" w:rsidP="005A1111">
            <w:pPr>
              <w:tabs>
                <w:tab w:val="left" w:pos="720"/>
                <w:tab w:val="left" w:pos="9540"/>
              </w:tabs>
              <w:rPr>
                <w:rFonts w:ascii="Calibri" w:hAnsi="Calibri" w:cs="Calibri"/>
              </w:rPr>
            </w:pPr>
          </w:p>
        </w:tc>
      </w:tr>
      <w:tr w:rsidR="005A1111" w:rsidRPr="00955A07" w14:paraId="2E69F504" w14:textId="77777777" w:rsidTr="005D370D">
        <w:tblPrEx>
          <w:tblW w:w="9535" w:type="dxa"/>
          <w:tblInd w:w="360" w:type="dxa"/>
          <w:tblLayout w:type="fixed"/>
          <w:tblPrExChange w:id="716" w:author="Fontamillas, Romelia@DSS" w:date="2020-06-11T23:37:00Z">
            <w:tblPrEx>
              <w:tblW w:w="9487" w:type="dxa"/>
              <w:tblInd w:w="360" w:type="dxa"/>
              <w:tblLayout w:type="fixed"/>
            </w:tblPrEx>
          </w:tblPrExChange>
        </w:tblPrEx>
        <w:trPr>
          <w:trHeight w:val="144"/>
          <w:trPrChange w:id="717" w:author="Fontamillas, Romelia@DSS" w:date="2020-06-11T23:37:00Z">
            <w:trPr>
              <w:gridAfter w:val="0"/>
              <w:trHeight w:val="144"/>
            </w:trPr>
          </w:trPrChange>
        </w:trPr>
        <w:tc>
          <w:tcPr>
            <w:tcW w:w="7105" w:type="dxa"/>
            <w:tcPrChange w:id="718" w:author="Fontamillas, Romelia@DSS" w:date="2020-06-11T23:37:00Z">
              <w:tcPr>
                <w:tcW w:w="6858" w:type="dxa"/>
              </w:tcPr>
            </w:tcPrChange>
          </w:tcPr>
          <w:p w14:paraId="05425045" w14:textId="77777777" w:rsidR="005A1111" w:rsidRPr="00955A07" w:rsidRDefault="005A1111" w:rsidP="005A1111">
            <w:pPr>
              <w:pStyle w:val="ListParagraph"/>
              <w:numPr>
                <w:ilvl w:val="0"/>
                <w:numId w:val="11"/>
              </w:numPr>
              <w:tabs>
                <w:tab w:val="left" w:pos="9540"/>
              </w:tabs>
              <w:ind w:left="720"/>
              <w:rPr>
                <w:rFonts w:ascii="Calibri" w:hAnsi="Calibri" w:cs="Calibri"/>
              </w:rPr>
            </w:pPr>
            <w:r w:rsidRPr="00955A07">
              <w:rPr>
                <w:rFonts w:ascii="Calibri" w:hAnsi="Calibri" w:cs="Calibri"/>
              </w:rPr>
              <w:t>How the county identifies ongoing and/or new training needs to ensure the competency of social workers, placement officers, supervisors</w:t>
            </w:r>
            <w:r>
              <w:rPr>
                <w:rFonts w:ascii="Calibri" w:hAnsi="Calibri" w:cs="Calibri"/>
              </w:rPr>
              <w:t xml:space="preserve">, managers </w:t>
            </w:r>
            <w:r w:rsidRPr="00955A07">
              <w:rPr>
                <w:rFonts w:ascii="Calibri" w:hAnsi="Calibri" w:cs="Calibri"/>
              </w:rPr>
              <w:t>and administrators</w:t>
            </w:r>
          </w:p>
        </w:tc>
        <w:tc>
          <w:tcPr>
            <w:tcW w:w="1350" w:type="dxa"/>
            <w:tcPrChange w:id="719" w:author="Fontamillas, Romelia@DSS" w:date="2020-06-11T23:37:00Z">
              <w:tcPr>
                <w:tcW w:w="1367" w:type="dxa"/>
                <w:gridSpan w:val="2"/>
              </w:tcPr>
            </w:tcPrChange>
          </w:tcPr>
          <w:p w14:paraId="5C0E2422" w14:textId="77777777" w:rsidR="005A1111" w:rsidRPr="00DD2FFB" w:rsidRDefault="005A1111" w:rsidP="005A1111">
            <w:pPr>
              <w:tabs>
                <w:tab w:val="left" w:pos="9540"/>
              </w:tabs>
              <w:rPr>
                <w:rFonts w:ascii="Calibri" w:hAnsi="Calibri" w:cs="Calibri"/>
                <w:color w:val="FF0000"/>
                <w:highlight w:val="yellow"/>
              </w:rPr>
            </w:pPr>
            <w:r w:rsidRPr="004D647E">
              <w:rPr>
                <w:rFonts w:ascii="Calibri" w:hAnsi="Calibri" w:cs="Calibri"/>
              </w:rPr>
              <w:t>p. 33</w:t>
            </w:r>
          </w:p>
        </w:tc>
        <w:tc>
          <w:tcPr>
            <w:tcW w:w="1080" w:type="dxa"/>
            <w:tcPrChange w:id="720" w:author="Fontamillas, Romelia@DSS" w:date="2020-06-11T23:37:00Z">
              <w:tcPr>
                <w:tcW w:w="1262" w:type="dxa"/>
                <w:gridSpan w:val="2"/>
              </w:tcPr>
            </w:tcPrChange>
          </w:tcPr>
          <w:p w14:paraId="258D079E" w14:textId="77777777" w:rsidR="005A1111" w:rsidRPr="00955A07" w:rsidRDefault="005A1111" w:rsidP="005A1111">
            <w:pPr>
              <w:tabs>
                <w:tab w:val="left" w:pos="9540"/>
              </w:tabs>
              <w:rPr>
                <w:rFonts w:ascii="Calibri" w:hAnsi="Calibri" w:cs="Calibri"/>
              </w:rPr>
            </w:pPr>
          </w:p>
        </w:tc>
      </w:tr>
      <w:tr w:rsidR="005A1111" w:rsidRPr="00955A07" w14:paraId="3E1EEFEA" w14:textId="77777777" w:rsidTr="005D370D">
        <w:tblPrEx>
          <w:tblW w:w="9535" w:type="dxa"/>
          <w:tblInd w:w="360" w:type="dxa"/>
          <w:tblLayout w:type="fixed"/>
          <w:tblPrExChange w:id="721" w:author="Fontamillas, Romelia@DSS" w:date="2020-06-11T23:37:00Z">
            <w:tblPrEx>
              <w:tblW w:w="9487" w:type="dxa"/>
              <w:tblInd w:w="360" w:type="dxa"/>
              <w:tblLayout w:type="fixed"/>
            </w:tblPrEx>
          </w:tblPrExChange>
        </w:tblPrEx>
        <w:trPr>
          <w:trHeight w:val="144"/>
          <w:trPrChange w:id="722" w:author="Fontamillas, Romelia@DSS" w:date="2020-06-11T23:37:00Z">
            <w:trPr>
              <w:gridAfter w:val="0"/>
              <w:trHeight w:val="144"/>
            </w:trPr>
          </w:trPrChange>
        </w:trPr>
        <w:tc>
          <w:tcPr>
            <w:tcW w:w="7105" w:type="dxa"/>
            <w:tcPrChange w:id="723" w:author="Fontamillas, Romelia@DSS" w:date="2020-06-11T23:37:00Z">
              <w:tcPr>
                <w:tcW w:w="6858" w:type="dxa"/>
              </w:tcPr>
            </w:tcPrChange>
          </w:tcPr>
          <w:p w14:paraId="519FB60A" w14:textId="77777777" w:rsidR="005A1111" w:rsidRPr="00955A07" w:rsidRDefault="005A1111" w:rsidP="005A1111">
            <w:pPr>
              <w:pStyle w:val="ListParagraph"/>
              <w:numPr>
                <w:ilvl w:val="0"/>
                <w:numId w:val="11"/>
              </w:numPr>
              <w:tabs>
                <w:tab w:val="left" w:pos="9540"/>
              </w:tabs>
              <w:ind w:left="720"/>
              <w:rPr>
                <w:rFonts w:ascii="Calibri" w:hAnsi="Calibri" w:cs="Calibri"/>
              </w:rPr>
            </w:pPr>
            <w:r w:rsidRPr="00955A07">
              <w:rPr>
                <w:rFonts w:ascii="Calibri" w:hAnsi="Calibri" w:cs="Calibri"/>
              </w:rPr>
              <w:t>How staff and other providers are trained to identify and support the treatment of emotional trauma</w:t>
            </w:r>
          </w:p>
        </w:tc>
        <w:tc>
          <w:tcPr>
            <w:tcW w:w="1350" w:type="dxa"/>
            <w:tcPrChange w:id="724" w:author="Fontamillas, Romelia@DSS" w:date="2020-06-11T23:37:00Z">
              <w:tcPr>
                <w:tcW w:w="1367" w:type="dxa"/>
                <w:gridSpan w:val="2"/>
              </w:tcPr>
            </w:tcPrChange>
          </w:tcPr>
          <w:p w14:paraId="771783D5" w14:textId="77777777" w:rsidR="005A1111" w:rsidRPr="00DD2FFB" w:rsidRDefault="005A1111" w:rsidP="005A1111">
            <w:pPr>
              <w:tabs>
                <w:tab w:val="left" w:pos="9540"/>
              </w:tabs>
              <w:rPr>
                <w:rFonts w:ascii="Calibri" w:hAnsi="Calibri" w:cs="Calibri"/>
                <w:color w:val="FF0000"/>
                <w:highlight w:val="yellow"/>
              </w:rPr>
            </w:pPr>
            <w:r w:rsidRPr="004D647E">
              <w:rPr>
                <w:rFonts w:ascii="Calibri" w:hAnsi="Calibri" w:cs="Calibri"/>
              </w:rPr>
              <w:t>p. 33</w:t>
            </w:r>
          </w:p>
        </w:tc>
        <w:tc>
          <w:tcPr>
            <w:tcW w:w="1080" w:type="dxa"/>
            <w:tcPrChange w:id="725" w:author="Fontamillas, Romelia@DSS" w:date="2020-06-11T23:37:00Z">
              <w:tcPr>
                <w:tcW w:w="1262" w:type="dxa"/>
                <w:gridSpan w:val="2"/>
              </w:tcPr>
            </w:tcPrChange>
          </w:tcPr>
          <w:p w14:paraId="5C29794A" w14:textId="77777777" w:rsidR="005A1111" w:rsidRPr="00955A07" w:rsidRDefault="005A1111" w:rsidP="005A1111">
            <w:pPr>
              <w:tabs>
                <w:tab w:val="left" w:pos="9540"/>
              </w:tabs>
              <w:rPr>
                <w:rFonts w:ascii="Calibri" w:hAnsi="Calibri" w:cs="Calibri"/>
              </w:rPr>
            </w:pPr>
          </w:p>
        </w:tc>
      </w:tr>
      <w:tr w:rsidR="005A1111" w:rsidRPr="00955A07" w14:paraId="370DB3EB" w14:textId="77777777" w:rsidTr="005D370D">
        <w:tblPrEx>
          <w:tblW w:w="9535" w:type="dxa"/>
          <w:tblInd w:w="360" w:type="dxa"/>
          <w:tblLayout w:type="fixed"/>
          <w:tblPrExChange w:id="726" w:author="Fontamillas, Romelia@DSS" w:date="2020-06-11T23:37:00Z">
            <w:tblPrEx>
              <w:tblW w:w="9487" w:type="dxa"/>
              <w:tblInd w:w="360" w:type="dxa"/>
              <w:tblLayout w:type="fixed"/>
            </w:tblPrEx>
          </w:tblPrExChange>
        </w:tblPrEx>
        <w:trPr>
          <w:trHeight w:val="144"/>
          <w:trPrChange w:id="727" w:author="Fontamillas, Romelia@DSS" w:date="2020-06-11T23:37:00Z">
            <w:trPr>
              <w:gridAfter w:val="0"/>
              <w:trHeight w:val="144"/>
            </w:trPr>
          </w:trPrChange>
        </w:trPr>
        <w:tc>
          <w:tcPr>
            <w:tcW w:w="7105" w:type="dxa"/>
            <w:tcPrChange w:id="728" w:author="Fontamillas, Romelia@DSS" w:date="2020-06-11T23:37:00Z">
              <w:tcPr>
                <w:tcW w:w="6858" w:type="dxa"/>
              </w:tcPr>
            </w:tcPrChange>
          </w:tcPr>
          <w:p w14:paraId="43E6AA4A" w14:textId="77777777" w:rsidR="005A1111" w:rsidRPr="00955A07" w:rsidRDefault="005A1111" w:rsidP="005A1111">
            <w:pPr>
              <w:pStyle w:val="ListParagraph"/>
              <w:numPr>
                <w:ilvl w:val="0"/>
                <w:numId w:val="11"/>
              </w:numPr>
              <w:tabs>
                <w:tab w:val="left" w:pos="9540"/>
              </w:tabs>
              <w:ind w:left="720"/>
              <w:rPr>
                <w:rFonts w:ascii="Calibri" w:hAnsi="Calibri" w:cs="Calibri"/>
              </w:rPr>
            </w:pPr>
            <w:r w:rsidRPr="00955A07">
              <w:rPr>
                <w:rFonts w:ascii="Calibri" w:hAnsi="Calibri" w:cs="Calibri"/>
              </w:rPr>
              <w:t xml:space="preserve">How the county addresses the training and supervision of county staff, foster parents, and other providers with respect to </w:t>
            </w:r>
            <w:r>
              <w:rPr>
                <w:rFonts w:ascii="Calibri" w:hAnsi="Calibri" w:cs="Calibri"/>
              </w:rPr>
              <w:t>underserved</w:t>
            </w:r>
            <w:r w:rsidRPr="00955A07">
              <w:rPr>
                <w:rFonts w:ascii="Calibri" w:hAnsi="Calibri" w:cs="Calibri"/>
              </w:rPr>
              <w:t xml:space="preserve"> populations  </w:t>
            </w:r>
          </w:p>
        </w:tc>
        <w:tc>
          <w:tcPr>
            <w:tcW w:w="1350" w:type="dxa"/>
            <w:tcPrChange w:id="729" w:author="Fontamillas, Romelia@DSS" w:date="2020-06-11T23:37:00Z">
              <w:tcPr>
                <w:tcW w:w="1367" w:type="dxa"/>
                <w:gridSpan w:val="2"/>
              </w:tcPr>
            </w:tcPrChange>
          </w:tcPr>
          <w:p w14:paraId="031FC143" w14:textId="77777777" w:rsidR="005A1111" w:rsidRPr="00DD2FFB" w:rsidRDefault="005A1111" w:rsidP="005A1111">
            <w:pPr>
              <w:tabs>
                <w:tab w:val="left" w:pos="9540"/>
              </w:tabs>
              <w:rPr>
                <w:rFonts w:ascii="Calibri" w:hAnsi="Calibri" w:cs="Calibri"/>
                <w:color w:val="FF0000"/>
                <w:highlight w:val="yellow"/>
              </w:rPr>
            </w:pPr>
            <w:r w:rsidRPr="004D647E">
              <w:rPr>
                <w:rFonts w:ascii="Calibri" w:hAnsi="Calibri" w:cs="Calibri"/>
              </w:rPr>
              <w:t>p. 33</w:t>
            </w:r>
          </w:p>
        </w:tc>
        <w:tc>
          <w:tcPr>
            <w:tcW w:w="1080" w:type="dxa"/>
            <w:tcPrChange w:id="730" w:author="Fontamillas, Romelia@DSS" w:date="2020-06-11T23:37:00Z">
              <w:tcPr>
                <w:tcW w:w="1262" w:type="dxa"/>
                <w:gridSpan w:val="2"/>
              </w:tcPr>
            </w:tcPrChange>
          </w:tcPr>
          <w:p w14:paraId="7445DBC9" w14:textId="77777777" w:rsidR="005A1111" w:rsidRPr="00955A07" w:rsidRDefault="005A1111" w:rsidP="005A1111">
            <w:pPr>
              <w:tabs>
                <w:tab w:val="left" w:pos="9540"/>
              </w:tabs>
              <w:rPr>
                <w:rFonts w:ascii="Calibri" w:hAnsi="Calibri" w:cs="Calibri"/>
              </w:rPr>
            </w:pPr>
          </w:p>
        </w:tc>
      </w:tr>
    </w:tbl>
    <w:p w14:paraId="172521E5"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731">
          <w:tblGrid>
            <w:gridCol w:w="6858"/>
            <w:gridCol w:w="247"/>
            <w:gridCol w:w="1120"/>
            <w:gridCol w:w="230"/>
            <w:gridCol w:w="1032"/>
            <w:gridCol w:w="48"/>
          </w:tblGrid>
        </w:tblGridChange>
      </w:tblGrid>
      <w:tr w:rsidR="005A1111" w:rsidRPr="00955A07" w14:paraId="0313549E" w14:textId="77777777" w:rsidTr="00D90595">
        <w:trPr>
          <w:trHeight w:val="144"/>
          <w:tblHeader/>
        </w:trPr>
        <w:tc>
          <w:tcPr>
            <w:tcW w:w="7105" w:type="dxa"/>
          </w:tcPr>
          <w:p w14:paraId="09974104" w14:textId="77777777" w:rsidR="005A1111" w:rsidRPr="004D647E" w:rsidRDefault="005A1111" w:rsidP="005A1111">
            <w:pPr>
              <w:tabs>
                <w:tab w:val="left" w:pos="9540"/>
              </w:tabs>
              <w:rPr>
                <w:rFonts w:ascii="Calibri" w:hAnsi="Calibri" w:cs="Calibri"/>
              </w:rPr>
            </w:pPr>
            <w:r w:rsidRPr="004D647E">
              <w:rPr>
                <w:rFonts w:ascii="Calibri" w:hAnsi="Calibri" w:cs="Calibri"/>
              </w:rPr>
              <w:t>Description and analysis of the county’s capacity to provide training to service providers and other subcontractors, including those supported by CAPIT, CBCAP or PSSF funds:</w:t>
            </w:r>
          </w:p>
        </w:tc>
        <w:tc>
          <w:tcPr>
            <w:tcW w:w="1350" w:type="dxa"/>
          </w:tcPr>
          <w:p w14:paraId="0AA5E61C" w14:textId="736AA8DB" w:rsidR="005A1111" w:rsidRPr="004D647E" w:rsidRDefault="005A1111" w:rsidP="005A1111">
            <w:pPr>
              <w:tabs>
                <w:tab w:val="left" w:pos="9540"/>
              </w:tabs>
              <w:rPr>
                <w:rFonts w:ascii="Calibri" w:hAnsi="Calibri" w:cs="Calibri"/>
              </w:rPr>
            </w:pPr>
            <w:r w:rsidRPr="00AC22D1">
              <w:rPr>
                <w:rFonts w:ascii="Calibri" w:hAnsi="Calibri" w:cs="Calibri"/>
              </w:rPr>
              <w:t>Location in Instruction Manual</w:t>
            </w:r>
          </w:p>
        </w:tc>
        <w:tc>
          <w:tcPr>
            <w:tcW w:w="1080" w:type="dxa"/>
          </w:tcPr>
          <w:p w14:paraId="23BC1F8E" w14:textId="5DDCD7D0" w:rsidR="005A1111" w:rsidRPr="004D647E" w:rsidRDefault="005A1111" w:rsidP="005A1111">
            <w:pPr>
              <w:tabs>
                <w:tab w:val="left" w:pos="9540"/>
              </w:tabs>
              <w:rPr>
                <w:rFonts w:ascii="Calibri" w:hAnsi="Calibri" w:cs="Calibri"/>
              </w:rPr>
            </w:pPr>
            <w:r w:rsidRPr="00955A07">
              <w:rPr>
                <w:rFonts w:ascii="Calibri" w:hAnsi="Calibri" w:cs="Calibri"/>
              </w:rPr>
              <w:t>Location in CSA (Page #)</w:t>
            </w:r>
          </w:p>
        </w:tc>
      </w:tr>
      <w:tr w:rsidR="005A1111" w:rsidRPr="00955A07" w14:paraId="79921C1F" w14:textId="77777777" w:rsidTr="005D370D">
        <w:tblPrEx>
          <w:tblW w:w="9535" w:type="dxa"/>
          <w:tblInd w:w="360" w:type="dxa"/>
          <w:tblLayout w:type="fixed"/>
          <w:tblPrExChange w:id="732" w:author="Fontamillas, Romelia@DSS" w:date="2020-06-11T23:37:00Z">
            <w:tblPrEx>
              <w:tblW w:w="9487" w:type="dxa"/>
              <w:tblInd w:w="360" w:type="dxa"/>
              <w:tblLayout w:type="fixed"/>
            </w:tblPrEx>
          </w:tblPrExChange>
        </w:tblPrEx>
        <w:trPr>
          <w:trHeight w:val="144"/>
          <w:trPrChange w:id="733" w:author="Fontamillas, Romelia@DSS" w:date="2020-06-11T23:37:00Z">
            <w:trPr>
              <w:gridAfter w:val="0"/>
              <w:trHeight w:val="144"/>
            </w:trPr>
          </w:trPrChange>
        </w:trPr>
        <w:tc>
          <w:tcPr>
            <w:tcW w:w="7105" w:type="dxa"/>
            <w:tcPrChange w:id="734" w:author="Fontamillas, Romelia@DSS" w:date="2020-06-11T23:37:00Z">
              <w:tcPr>
                <w:tcW w:w="6858" w:type="dxa"/>
              </w:tcPr>
            </w:tcPrChange>
          </w:tcPr>
          <w:p w14:paraId="17A1F68F" w14:textId="77777777" w:rsidR="005A1111" w:rsidRPr="00955A07" w:rsidRDefault="005A1111" w:rsidP="005A1111">
            <w:pPr>
              <w:pStyle w:val="ListParagraph"/>
              <w:numPr>
                <w:ilvl w:val="0"/>
                <w:numId w:val="12"/>
              </w:numPr>
              <w:tabs>
                <w:tab w:val="left" w:pos="9540"/>
              </w:tabs>
              <w:rPr>
                <w:rFonts w:ascii="Calibri" w:hAnsi="Calibri" w:cs="Calibri"/>
              </w:rPr>
            </w:pPr>
            <w:r w:rsidRPr="00955A07">
              <w:rPr>
                <w:rFonts w:ascii="Calibri" w:hAnsi="Calibri" w:cs="Calibri"/>
              </w:rPr>
              <w:t xml:space="preserve">Description of the trainings available to service providers </w:t>
            </w:r>
            <w:r>
              <w:rPr>
                <w:rFonts w:ascii="Calibri" w:hAnsi="Calibri" w:cs="Calibri"/>
              </w:rPr>
              <w:t>including the frequency of available trainings</w:t>
            </w:r>
          </w:p>
        </w:tc>
        <w:tc>
          <w:tcPr>
            <w:tcW w:w="1350" w:type="dxa"/>
            <w:tcPrChange w:id="735" w:author="Fontamillas, Romelia@DSS" w:date="2020-06-11T23:37:00Z">
              <w:tcPr>
                <w:tcW w:w="1367" w:type="dxa"/>
                <w:gridSpan w:val="2"/>
              </w:tcPr>
            </w:tcPrChange>
          </w:tcPr>
          <w:p w14:paraId="3B7C9887" w14:textId="77777777" w:rsidR="005A1111" w:rsidRPr="004D647E" w:rsidRDefault="005A1111" w:rsidP="005A1111">
            <w:pPr>
              <w:tabs>
                <w:tab w:val="left" w:pos="9540"/>
              </w:tabs>
              <w:rPr>
                <w:rFonts w:ascii="Calibri" w:hAnsi="Calibri" w:cs="Calibri"/>
              </w:rPr>
            </w:pPr>
            <w:r w:rsidRPr="004D647E">
              <w:rPr>
                <w:rFonts w:ascii="Calibri" w:hAnsi="Calibri" w:cs="Calibri"/>
              </w:rPr>
              <w:t>p. 33</w:t>
            </w:r>
          </w:p>
        </w:tc>
        <w:tc>
          <w:tcPr>
            <w:tcW w:w="1080" w:type="dxa"/>
            <w:tcPrChange w:id="736" w:author="Fontamillas, Romelia@DSS" w:date="2020-06-11T23:37:00Z">
              <w:tcPr>
                <w:tcW w:w="1262" w:type="dxa"/>
                <w:gridSpan w:val="2"/>
              </w:tcPr>
            </w:tcPrChange>
          </w:tcPr>
          <w:p w14:paraId="35F455F3" w14:textId="77777777" w:rsidR="005A1111" w:rsidRPr="00955A07" w:rsidRDefault="005A1111" w:rsidP="005A1111">
            <w:pPr>
              <w:tabs>
                <w:tab w:val="left" w:pos="9540"/>
              </w:tabs>
              <w:rPr>
                <w:rFonts w:ascii="Calibri" w:hAnsi="Calibri" w:cs="Calibri"/>
              </w:rPr>
            </w:pPr>
          </w:p>
        </w:tc>
      </w:tr>
      <w:tr w:rsidR="005A1111" w:rsidRPr="00955A07" w14:paraId="717E6D8F" w14:textId="77777777" w:rsidTr="005D370D">
        <w:tblPrEx>
          <w:tblW w:w="9535" w:type="dxa"/>
          <w:tblInd w:w="360" w:type="dxa"/>
          <w:tblLayout w:type="fixed"/>
          <w:tblPrExChange w:id="737" w:author="Fontamillas, Romelia@DSS" w:date="2020-06-11T23:37:00Z">
            <w:tblPrEx>
              <w:tblW w:w="9487" w:type="dxa"/>
              <w:tblInd w:w="360" w:type="dxa"/>
              <w:tblLayout w:type="fixed"/>
            </w:tblPrEx>
          </w:tblPrExChange>
        </w:tblPrEx>
        <w:trPr>
          <w:trHeight w:val="144"/>
          <w:trPrChange w:id="738" w:author="Fontamillas, Romelia@DSS" w:date="2020-06-11T23:37:00Z">
            <w:trPr>
              <w:gridAfter w:val="0"/>
              <w:trHeight w:val="144"/>
            </w:trPr>
          </w:trPrChange>
        </w:trPr>
        <w:tc>
          <w:tcPr>
            <w:tcW w:w="7105" w:type="dxa"/>
            <w:tcPrChange w:id="739" w:author="Fontamillas, Romelia@DSS" w:date="2020-06-11T23:37:00Z">
              <w:tcPr>
                <w:tcW w:w="6858" w:type="dxa"/>
              </w:tcPr>
            </w:tcPrChange>
          </w:tcPr>
          <w:p w14:paraId="754DD116" w14:textId="77777777" w:rsidR="005A1111" w:rsidRPr="0038291D" w:rsidRDefault="005A1111" w:rsidP="005A1111">
            <w:pPr>
              <w:pStyle w:val="ListParagraph"/>
              <w:numPr>
                <w:ilvl w:val="0"/>
                <w:numId w:val="12"/>
              </w:numPr>
              <w:tabs>
                <w:tab w:val="left" w:pos="9540"/>
              </w:tabs>
              <w:rPr>
                <w:rFonts w:ascii="Calibri" w:hAnsi="Calibri" w:cs="Calibri"/>
              </w:rPr>
            </w:pPr>
            <w:r w:rsidRPr="0038291D">
              <w:rPr>
                <w:rFonts w:ascii="Calibri" w:hAnsi="Calibri" w:cs="Calibri"/>
              </w:rPr>
              <w:t xml:space="preserve">The agency representative </w:t>
            </w:r>
            <w:r>
              <w:rPr>
                <w:rFonts w:ascii="Calibri" w:hAnsi="Calibri" w:cs="Calibri"/>
              </w:rPr>
              <w:t xml:space="preserve">and/or program </w:t>
            </w:r>
            <w:r w:rsidRPr="0038291D">
              <w:rPr>
                <w:rFonts w:ascii="Calibri" w:hAnsi="Calibri" w:cs="Calibri"/>
              </w:rPr>
              <w:t>responsible for providing technical assistance to service providers</w:t>
            </w:r>
          </w:p>
        </w:tc>
        <w:tc>
          <w:tcPr>
            <w:tcW w:w="1350" w:type="dxa"/>
            <w:tcPrChange w:id="740" w:author="Fontamillas, Romelia@DSS" w:date="2020-06-11T23:37:00Z">
              <w:tcPr>
                <w:tcW w:w="1367" w:type="dxa"/>
                <w:gridSpan w:val="2"/>
              </w:tcPr>
            </w:tcPrChange>
          </w:tcPr>
          <w:p w14:paraId="455B34B3" w14:textId="77777777" w:rsidR="005A1111" w:rsidRPr="004D647E" w:rsidRDefault="005A1111" w:rsidP="005A1111">
            <w:pPr>
              <w:tabs>
                <w:tab w:val="left" w:pos="9540"/>
              </w:tabs>
              <w:rPr>
                <w:rFonts w:ascii="Calibri" w:hAnsi="Calibri" w:cs="Calibri"/>
              </w:rPr>
            </w:pPr>
            <w:r w:rsidRPr="004D647E">
              <w:rPr>
                <w:rFonts w:ascii="Calibri" w:hAnsi="Calibri" w:cs="Calibri"/>
              </w:rPr>
              <w:t>p. 33</w:t>
            </w:r>
          </w:p>
        </w:tc>
        <w:tc>
          <w:tcPr>
            <w:tcW w:w="1080" w:type="dxa"/>
            <w:tcPrChange w:id="741" w:author="Fontamillas, Romelia@DSS" w:date="2020-06-11T23:37:00Z">
              <w:tcPr>
                <w:tcW w:w="1262" w:type="dxa"/>
                <w:gridSpan w:val="2"/>
              </w:tcPr>
            </w:tcPrChange>
          </w:tcPr>
          <w:p w14:paraId="57018CAB" w14:textId="77777777" w:rsidR="005A1111" w:rsidRPr="00955A07" w:rsidRDefault="005A1111" w:rsidP="005A1111">
            <w:pPr>
              <w:tabs>
                <w:tab w:val="left" w:pos="9540"/>
              </w:tabs>
              <w:rPr>
                <w:rFonts w:ascii="Calibri" w:hAnsi="Calibri" w:cs="Calibri"/>
              </w:rPr>
            </w:pPr>
          </w:p>
        </w:tc>
      </w:tr>
    </w:tbl>
    <w:p w14:paraId="06921022"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742">
          <w:tblGrid>
            <w:gridCol w:w="6858"/>
            <w:gridCol w:w="247"/>
            <w:gridCol w:w="1120"/>
            <w:gridCol w:w="230"/>
            <w:gridCol w:w="1032"/>
            <w:gridCol w:w="48"/>
          </w:tblGrid>
        </w:tblGridChange>
      </w:tblGrid>
      <w:tr w:rsidR="005A1111" w:rsidRPr="004D647E" w14:paraId="58AAF4A8" w14:textId="77777777" w:rsidTr="00D90595">
        <w:trPr>
          <w:trHeight w:val="144"/>
          <w:tblHeader/>
        </w:trPr>
        <w:tc>
          <w:tcPr>
            <w:tcW w:w="7105" w:type="dxa"/>
            <w:shd w:val="clear" w:color="auto" w:fill="D9D9D9" w:themeFill="background1" w:themeFillShade="D9"/>
          </w:tcPr>
          <w:p w14:paraId="7D5E69B1" w14:textId="77777777" w:rsidR="005A1111" w:rsidRPr="004D647E" w:rsidRDefault="005A1111" w:rsidP="005A1111">
            <w:pPr>
              <w:pStyle w:val="ListParagraph"/>
              <w:numPr>
                <w:ilvl w:val="0"/>
                <w:numId w:val="24"/>
              </w:numPr>
              <w:tabs>
                <w:tab w:val="left" w:pos="9540"/>
              </w:tabs>
              <w:rPr>
                <w:rFonts w:ascii="Calibri" w:hAnsi="Calibri" w:cs="Calibri"/>
              </w:rPr>
            </w:pPr>
            <w:r w:rsidRPr="004D647E">
              <w:rPr>
                <w:rFonts w:ascii="Calibri" w:hAnsi="Calibri" w:cs="Calibri"/>
                <w:i/>
              </w:rPr>
              <w:t>Agency Collaboration</w:t>
            </w:r>
          </w:p>
        </w:tc>
        <w:tc>
          <w:tcPr>
            <w:tcW w:w="1350" w:type="dxa"/>
            <w:shd w:val="clear" w:color="auto" w:fill="D9D9D9" w:themeFill="background1" w:themeFillShade="D9"/>
          </w:tcPr>
          <w:p w14:paraId="2A09B180" w14:textId="71688C78" w:rsidR="005A1111" w:rsidRPr="004D647E" w:rsidRDefault="005A1111" w:rsidP="005A1111">
            <w:pPr>
              <w:pStyle w:val="ListParagraph"/>
              <w:tabs>
                <w:tab w:val="left" w:pos="9540"/>
              </w:tabs>
              <w:ind w:left="-14" w:firstLine="14"/>
              <w:rPr>
                <w:rFonts w:ascii="Calibri" w:hAnsi="Calibri" w:cs="Calibri"/>
              </w:rPr>
            </w:pPr>
            <w:r w:rsidRPr="00AC22D1">
              <w:rPr>
                <w:rFonts w:ascii="Calibri" w:hAnsi="Calibri" w:cs="Calibri"/>
              </w:rPr>
              <w:t>Location in Instruction Manual</w:t>
            </w:r>
          </w:p>
        </w:tc>
        <w:tc>
          <w:tcPr>
            <w:tcW w:w="1080" w:type="dxa"/>
            <w:shd w:val="clear" w:color="auto" w:fill="D9D9D9" w:themeFill="background1" w:themeFillShade="D9"/>
          </w:tcPr>
          <w:p w14:paraId="1A3E074E" w14:textId="52E1C7C3" w:rsidR="005A1111" w:rsidRPr="004D647E" w:rsidRDefault="005A1111" w:rsidP="005A1111">
            <w:pPr>
              <w:pStyle w:val="ListParagraph"/>
              <w:tabs>
                <w:tab w:val="left" w:pos="9540"/>
              </w:tabs>
              <w:ind w:left="-14"/>
              <w:rPr>
                <w:rFonts w:ascii="Calibri" w:hAnsi="Calibri" w:cs="Calibri"/>
              </w:rPr>
            </w:pPr>
            <w:r w:rsidRPr="00955A07">
              <w:rPr>
                <w:rFonts w:ascii="Calibri" w:hAnsi="Calibri" w:cs="Calibri"/>
              </w:rPr>
              <w:t>Location in CSA (Page #)</w:t>
            </w:r>
          </w:p>
        </w:tc>
      </w:tr>
      <w:tr w:rsidR="005A1111" w:rsidRPr="00955A07" w14:paraId="7CFDE1A8" w14:textId="77777777" w:rsidTr="005D370D">
        <w:trPr>
          <w:trHeight w:val="144"/>
        </w:trPr>
        <w:tc>
          <w:tcPr>
            <w:tcW w:w="7105" w:type="dxa"/>
          </w:tcPr>
          <w:p w14:paraId="4D2430A7" w14:textId="77777777" w:rsidR="005A1111" w:rsidRPr="00DD2FFB" w:rsidRDefault="005A1111" w:rsidP="005A1111">
            <w:pPr>
              <w:tabs>
                <w:tab w:val="left" w:pos="9540"/>
              </w:tabs>
              <w:rPr>
                <w:rFonts w:ascii="Calibri" w:hAnsi="Calibri" w:cs="Calibri"/>
                <w:color w:val="FF0000"/>
                <w:highlight w:val="yellow"/>
              </w:rPr>
            </w:pPr>
            <w:r w:rsidRPr="004D647E">
              <w:rPr>
                <w:rFonts w:ascii="Calibri" w:hAnsi="Calibri" w:cs="Calibri"/>
              </w:rPr>
              <w:t>Description of how the county consults and coordinates with the following community partners and stakeholders for child welfare and probation placement planning efforts:</w:t>
            </w:r>
          </w:p>
        </w:tc>
        <w:tc>
          <w:tcPr>
            <w:tcW w:w="1350" w:type="dxa"/>
          </w:tcPr>
          <w:p w14:paraId="006B63EB" w14:textId="15F23AEC" w:rsidR="005A1111" w:rsidRPr="00DD2FFB" w:rsidRDefault="005A1111" w:rsidP="005A1111">
            <w:pPr>
              <w:tabs>
                <w:tab w:val="left" w:pos="9540"/>
              </w:tabs>
              <w:rPr>
                <w:rFonts w:ascii="Calibri" w:hAnsi="Calibri" w:cs="Calibri"/>
                <w:color w:val="FF0000"/>
                <w:highlight w:val="yellow"/>
              </w:rPr>
            </w:pPr>
          </w:p>
        </w:tc>
        <w:tc>
          <w:tcPr>
            <w:tcW w:w="1080" w:type="dxa"/>
          </w:tcPr>
          <w:p w14:paraId="3178A926" w14:textId="2484CE7C" w:rsidR="005A1111" w:rsidRPr="00DD2FFB" w:rsidRDefault="005A1111" w:rsidP="005A1111">
            <w:pPr>
              <w:tabs>
                <w:tab w:val="left" w:pos="9540"/>
              </w:tabs>
              <w:rPr>
                <w:rFonts w:ascii="Calibri" w:hAnsi="Calibri" w:cs="Calibri"/>
                <w:color w:val="FF0000"/>
                <w:highlight w:val="yellow"/>
              </w:rPr>
            </w:pPr>
          </w:p>
        </w:tc>
      </w:tr>
      <w:tr w:rsidR="005A1111" w:rsidRPr="00955A07" w14:paraId="657CBA63" w14:textId="77777777" w:rsidTr="005D370D">
        <w:tblPrEx>
          <w:tblW w:w="9535" w:type="dxa"/>
          <w:tblInd w:w="360" w:type="dxa"/>
          <w:tblLayout w:type="fixed"/>
          <w:tblPrExChange w:id="743" w:author="Fontamillas, Romelia@DSS" w:date="2020-06-11T23:37:00Z">
            <w:tblPrEx>
              <w:tblW w:w="9487" w:type="dxa"/>
              <w:tblInd w:w="360" w:type="dxa"/>
              <w:tblLayout w:type="fixed"/>
            </w:tblPrEx>
          </w:tblPrExChange>
        </w:tblPrEx>
        <w:trPr>
          <w:trHeight w:val="144"/>
          <w:trPrChange w:id="744" w:author="Fontamillas, Romelia@DSS" w:date="2020-06-11T23:37:00Z">
            <w:trPr>
              <w:gridAfter w:val="0"/>
              <w:trHeight w:val="144"/>
            </w:trPr>
          </w:trPrChange>
        </w:trPr>
        <w:tc>
          <w:tcPr>
            <w:tcW w:w="7105" w:type="dxa"/>
            <w:tcPrChange w:id="745" w:author="Fontamillas, Romelia@DSS" w:date="2020-06-11T23:37:00Z">
              <w:tcPr>
                <w:tcW w:w="6858" w:type="dxa"/>
              </w:tcPr>
            </w:tcPrChange>
          </w:tcPr>
          <w:p w14:paraId="32C6D57B" w14:textId="77777777" w:rsidR="005A1111" w:rsidRPr="00955A07" w:rsidRDefault="005A1111" w:rsidP="005A1111">
            <w:pPr>
              <w:pStyle w:val="ListParagraph"/>
              <w:numPr>
                <w:ilvl w:val="0"/>
                <w:numId w:val="11"/>
              </w:numPr>
              <w:tabs>
                <w:tab w:val="left" w:pos="360"/>
                <w:tab w:val="left" w:pos="9540"/>
              </w:tabs>
              <w:ind w:left="720"/>
              <w:rPr>
                <w:rFonts w:ascii="Calibri" w:hAnsi="Calibri" w:cs="Calibri"/>
              </w:rPr>
            </w:pPr>
            <w:r>
              <w:rPr>
                <w:rFonts w:ascii="Calibri" w:hAnsi="Calibri" w:cs="Calibri"/>
              </w:rPr>
              <w:t>The collaboration between the Child Welfare and P</w:t>
            </w:r>
            <w:r w:rsidRPr="00955A07">
              <w:rPr>
                <w:rFonts w:ascii="Calibri" w:hAnsi="Calibri" w:cs="Calibri"/>
              </w:rPr>
              <w:t xml:space="preserve">robation </w:t>
            </w:r>
            <w:r>
              <w:rPr>
                <w:rFonts w:ascii="Calibri" w:hAnsi="Calibri" w:cs="Calibri"/>
              </w:rPr>
              <w:t>Placement A</w:t>
            </w:r>
            <w:r w:rsidRPr="00955A07">
              <w:rPr>
                <w:rFonts w:ascii="Calibri" w:hAnsi="Calibri" w:cs="Calibri"/>
              </w:rPr>
              <w:t>gencies to deliver foster care services to children and families served</w:t>
            </w:r>
          </w:p>
        </w:tc>
        <w:tc>
          <w:tcPr>
            <w:tcW w:w="1350" w:type="dxa"/>
            <w:tcPrChange w:id="746" w:author="Fontamillas, Romelia@DSS" w:date="2020-06-11T23:37:00Z">
              <w:tcPr>
                <w:tcW w:w="1367" w:type="dxa"/>
                <w:gridSpan w:val="2"/>
              </w:tcPr>
            </w:tcPrChange>
          </w:tcPr>
          <w:p w14:paraId="10F89572" w14:textId="77777777" w:rsidR="005A1111" w:rsidRPr="00DD2FFB" w:rsidRDefault="005A1111" w:rsidP="005A1111">
            <w:pPr>
              <w:tabs>
                <w:tab w:val="left" w:pos="360"/>
                <w:tab w:val="left" w:pos="9540"/>
              </w:tabs>
              <w:rPr>
                <w:rFonts w:ascii="Calibri" w:hAnsi="Calibri" w:cs="Calibri"/>
                <w:color w:val="FF0000"/>
                <w:highlight w:val="yellow"/>
              </w:rPr>
            </w:pPr>
            <w:r>
              <w:rPr>
                <w:rFonts w:ascii="Calibri" w:hAnsi="Calibri" w:cs="Calibri"/>
              </w:rPr>
              <w:t>p. 33</w:t>
            </w:r>
          </w:p>
        </w:tc>
        <w:tc>
          <w:tcPr>
            <w:tcW w:w="1080" w:type="dxa"/>
            <w:tcPrChange w:id="747" w:author="Fontamillas, Romelia@DSS" w:date="2020-06-11T23:37:00Z">
              <w:tcPr>
                <w:tcW w:w="1262" w:type="dxa"/>
                <w:gridSpan w:val="2"/>
              </w:tcPr>
            </w:tcPrChange>
          </w:tcPr>
          <w:p w14:paraId="2B89EE03" w14:textId="77777777" w:rsidR="005A1111" w:rsidRPr="00955A07" w:rsidRDefault="005A1111" w:rsidP="005A1111">
            <w:pPr>
              <w:tabs>
                <w:tab w:val="left" w:pos="360"/>
                <w:tab w:val="left" w:pos="9540"/>
              </w:tabs>
              <w:rPr>
                <w:rFonts w:ascii="Calibri" w:hAnsi="Calibri" w:cs="Calibri"/>
              </w:rPr>
            </w:pPr>
          </w:p>
        </w:tc>
      </w:tr>
      <w:tr w:rsidR="005A1111" w:rsidRPr="00955A07" w14:paraId="5EC02CCE" w14:textId="77777777" w:rsidTr="005D370D">
        <w:tblPrEx>
          <w:tblW w:w="9535" w:type="dxa"/>
          <w:tblInd w:w="360" w:type="dxa"/>
          <w:tblLayout w:type="fixed"/>
          <w:tblPrExChange w:id="748" w:author="Fontamillas, Romelia@DSS" w:date="2020-06-11T23:37:00Z">
            <w:tblPrEx>
              <w:tblW w:w="9487" w:type="dxa"/>
              <w:tblInd w:w="360" w:type="dxa"/>
              <w:tblLayout w:type="fixed"/>
            </w:tblPrEx>
          </w:tblPrExChange>
        </w:tblPrEx>
        <w:trPr>
          <w:trHeight w:val="144"/>
          <w:trPrChange w:id="749" w:author="Fontamillas, Romelia@DSS" w:date="2020-06-11T23:37:00Z">
            <w:trPr>
              <w:gridAfter w:val="0"/>
              <w:trHeight w:val="144"/>
            </w:trPr>
          </w:trPrChange>
        </w:trPr>
        <w:tc>
          <w:tcPr>
            <w:tcW w:w="7105" w:type="dxa"/>
            <w:tcPrChange w:id="750" w:author="Fontamillas, Romelia@DSS" w:date="2020-06-11T23:37:00Z">
              <w:tcPr>
                <w:tcW w:w="6858" w:type="dxa"/>
              </w:tcPr>
            </w:tcPrChange>
          </w:tcPr>
          <w:p w14:paraId="7D0744DF" w14:textId="77777777" w:rsidR="005A1111" w:rsidRPr="00955A07" w:rsidRDefault="005A1111" w:rsidP="005A1111">
            <w:pPr>
              <w:pStyle w:val="ListParagraph"/>
              <w:numPr>
                <w:ilvl w:val="0"/>
                <w:numId w:val="11"/>
              </w:numPr>
              <w:tabs>
                <w:tab w:val="left" w:pos="360"/>
                <w:tab w:val="left" w:pos="9540"/>
              </w:tabs>
              <w:ind w:left="720"/>
              <w:rPr>
                <w:rFonts w:ascii="Calibri" w:hAnsi="Calibri" w:cs="Calibri"/>
              </w:rPr>
            </w:pPr>
            <w:r w:rsidRPr="00955A07">
              <w:rPr>
                <w:rFonts w:ascii="Calibri" w:hAnsi="Calibri" w:cs="Calibri"/>
              </w:rPr>
              <w:t>Tribes/tribal representative and/or tribal service provider</w:t>
            </w:r>
          </w:p>
        </w:tc>
        <w:tc>
          <w:tcPr>
            <w:tcW w:w="1350" w:type="dxa"/>
            <w:tcPrChange w:id="751" w:author="Fontamillas, Romelia@DSS" w:date="2020-06-11T23:37:00Z">
              <w:tcPr>
                <w:tcW w:w="1367" w:type="dxa"/>
                <w:gridSpan w:val="2"/>
              </w:tcPr>
            </w:tcPrChange>
          </w:tcPr>
          <w:p w14:paraId="1AEA2835" w14:textId="77777777" w:rsidR="005A1111" w:rsidRPr="00DD2FFB" w:rsidRDefault="005A1111" w:rsidP="005A1111">
            <w:pPr>
              <w:tabs>
                <w:tab w:val="left" w:pos="360"/>
                <w:tab w:val="left" w:pos="9540"/>
              </w:tabs>
              <w:rPr>
                <w:rFonts w:ascii="Calibri" w:hAnsi="Calibri" w:cs="Calibri"/>
                <w:color w:val="FF0000"/>
                <w:highlight w:val="yellow"/>
              </w:rPr>
            </w:pPr>
            <w:r w:rsidRPr="004D647E">
              <w:rPr>
                <w:rFonts w:ascii="Calibri" w:hAnsi="Calibri" w:cs="Calibri"/>
              </w:rPr>
              <w:t>p. 33</w:t>
            </w:r>
          </w:p>
        </w:tc>
        <w:tc>
          <w:tcPr>
            <w:tcW w:w="1080" w:type="dxa"/>
            <w:tcPrChange w:id="752" w:author="Fontamillas, Romelia@DSS" w:date="2020-06-11T23:37:00Z">
              <w:tcPr>
                <w:tcW w:w="1262" w:type="dxa"/>
                <w:gridSpan w:val="2"/>
              </w:tcPr>
            </w:tcPrChange>
          </w:tcPr>
          <w:p w14:paraId="24154336" w14:textId="77777777" w:rsidR="005A1111" w:rsidRPr="00955A07" w:rsidRDefault="005A1111" w:rsidP="005A1111">
            <w:pPr>
              <w:tabs>
                <w:tab w:val="left" w:pos="360"/>
                <w:tab w:val="left" w:pos="9540"/>
              </w:tabs>
              <w:rPr>
                <w:rFonts w:ascii="Calibri" w:hAnsi="Calibri" w:cs="Calibri"/>
              </w:rPr>
            </w:pPr>
          </w:p>
        </w:tc>
      </w:tr>
      <w:tr w:rsidR="005A1111" w:rsidRPr="00955A07" w14:paraId="63B484D8" w14:textId="77777777" w:rsidTr="005D370D">
        <w:tblPrEx>
          <w:tblW w:w="9535" w:type="dxa"/>
          <w:tblInd w:w="360" w:type="dxa"/>
          <w:tblLayout w:type="fixed"/>
          <w:tblPrExChange w:id="753" w:author="Fontamillas, Romelia@DSS" w:date="2020-06-11T23:37:00Z">
            <w:tblPrEx>
              <w:tblW w:w="9487" w:type="dxa"/>
              <w:tblInd w:w="360" w:type="dxa"/>
              <w:tblLayout w:type="fixed"/>
            </w:tblPrEx>
          </w:tblPrExChange>
        </w:tblPrEx>
        <w:trPr>
          <w:trHeight w:val="144"/>
          <w:trPrChange w:id="754" w:author="Fontamillas, Romelia@DSS" w:date="2020-06-11T23:37:00Z">
            <w:trPr>
              <w:gridAfter w:val="0"/>
              <w:trHeight w:val="144"/>
            </w:trPr>
          </w:trPrChange>
        </w:trPr>
        <w:tc>
          <w:tcPr>
            <w:tcW w:w="7105" w:type="dxa"/>
            <w:tcPrChange w:id="755" w:author="Fontamillas, Romelia@DSS" w:date="2020-06-11T23:37:00Z">
              <w:tcPr>
                <w:tcW w:w="6858" w:type="dxa"/>
              </w:tcPr>
            </w:tcPrChange>
          </w:tcPr>
          <w:p w14:paraId="0D83D1E7" w14:textId="77777777" w:rsidR="005A1111" w:rsidRDefault="005A1111" w:rsidP="005A1111">
            <w:pPr>
              <w:pStyle w:val="ListParagraph"/>
              <w:numPr>
                <w:ilvl w:val="0"/>
                <w:numId w:val="11"/>
              </w:numPr>
              <w:tabs>
                <w:tab w:val="left" w:pos="360"/>
                <w:tab w:val="left" w:pos="9540"/>
              </w:tabs>
              <w:ind w:left="720"/>
              <w:rPr>
                <w:rFonts w:ascii="Calibri" w:hAnsi="Calibri" w:cs="Calibri"/>
              </w:rPr>
            </w:pPr>
            <w:r>
              <w:rPr>
                <w:rFonts w:ascii="Calibri" w:hAnsi="Calibri" w:cs="Calibri"/>
              </w:rPr>
              <w:t>Collaboration between county agencies including:</w:t>
            </w:r>
          </w:p>
          <w:p w14:paraId="15183016" w14:textId="77777777" w:rsidR="005A1111" w:rsidRPr="00955A07" w:rsidRDefault="005A1111" w:rsidP="005A1111">
            <w:pPr>
              <w:pStyle w:val="ListParagraph"/>
              <w:tabs>
                <w:tab w:val="left" w:pos="360"/>
                <w:tab w:val="left" w:pos="9540"/>
              </w:tabs>
              <w:rPr>
                <w:rFonts w:ascii="Calibri" w:hAnsi="Calibri" w:cs="Calibri"/>
              </w:rPr>
            </w:pPr>
            <w:r>
              <w:rPr>
                <w:rFonts w:ascii="Calibri" w:hAnsi="Calibri" w:cs="Calibri"/>
              </w:rPr>
              <w:t>coordinated case planning efforts such as Linkages with CalWORKs, local mental health plans, coordinated services with the county’s law enforcement agencies, and agreements made between county agencies for data sharing or other ways to serve shared populations</w:t>
            </w:r>
          </w:p>
        </w:tc>
        <w:tc>
          <w:tcPr>
            <w:tcW w:w="1350" w:type="dxa"/>
            <w:tcPrChange w:id="756" w:author="Fontamillas, Romelia@DSS" w:date="2020-06-11T23:37:00Z">
              <w:tcPr>
                <w:tcW w:w="1367" w:type="dxa"/>
                <w:gridSpan w:val="2"/>
              </w:tcPr>
            </w:tcPrChange>
          </w:tcPr>
          <w:p w14:paraId="5BF97310" w14:textId="77777777" w:rsidR="005A1111" w:rsidRPr="00DD2FFB" w:rsidRDefault="005A1111" w:rsidP="005A1111">
            <w:pPr>
              <w:tabs>
                <w:tab w:val="left" w:pos="360"/>
                <w:tab w:val="left" w:pos="9540"/>
              </w:tabs>
              <w:rPr>
                <w:rFonts w:ascii="Calibri" w:hAnsi="Calibri" w:cs="Calibri"/>
                <w:color w:val="FF0000"/>
                <w:highlight w:val="yellow"/>
              </w:rPr>
            </w:pPr>
            <w:r>
              <w:rPr>
                <w:rFonts w:ascii="Calibri" w:hAnsi="Calibri" w:cs="Calibri"/>
              </w:rPr>
              <w:t>p. 33-34</w:t>
            </w:r>
          </w:p>
        </w:tc>
        <w:tc>
          <w:tcPr>
            <w:tcW w:w="1080" w:type="dxa"/>
            <w:tcPrChange w:id="757" w:author="Fontamillas, Romelia@DSS" w:date="2020-06-11T23:37:00Z">
              <w:tcPr>
                <w:tcW w:w="1262" w:type="dxa"/>
                <w:gridSpan w:val="2"/>
              </w:tcPr>
            </w:tcPrChange>
          </w:tcPr>
          <w:p w14:paraId="0BC01A10" w14:textId="77777777" w:rsidR="005A1111" w:rsidRPr="00955A07" w:rsidRDefault="005A1111" w:rsidP="005A1111">
            <w:pPr>
              <w:tabs>
                <w:tab w:val="left" w:pos="360"/>
                <w:tab w:val="left" w:pos="9540"/>
              </w:tabs>
              <w:rPr>
                <w:rFonts w:ascii="Calibri" w:hAnsi="Calibri" w:cs="Calibri"/>
              </w:rPr>
            </w:pPr>
          </w:p>
        </w:tc>
      </w:tr>
      <w:tr w:rsidR="005A1111" w:rsidRPr="00955A07" w14:paraId="6EFC7260" w14:textId="77777777" w:rsidTr="005D370D">
        <w:tblPrEx>
          <w:tblW w:w="9535" w:type="dxa"/>
          <w:tblInd w:w="360" w:type="dxa"/>
          <w:tblLayout w:type="fixed"/>
          <w:tblPrExChange w:id="758" w:author="Fontamillas, Romelia@DSS" w:date="2020-06-11T23:37:00Z">
            <w:tblPrEx>
              <w:tblW w:w="9487" w:type="dxa"/>
              <w:tblInd w:w="360" w:type="dxa"/>
              <w:tblLayout w:type="fixed"/>
            </w:tblPrEx>
          </w:tblPrExChange>
        </w:tblPrEx>
        <w:trPr>
          <w:trHeight w:val="144"/>
          <w:trPrChange w:id="759" w:author="Fontamillas, Romelia@DSS" w:date="2020-06-11T23:37:00Z">
            <w:trPr>
              <w:gridAfter w:val="0"/>
              <w:trHeight w:val="144"/>
            </w:trPr>
          </w:trPrChange>
        </w:trPr>
        <w:tc>
          <w:tcPr>
            <w:tcW w:w="7105" w:type="dxa"/>
            <w:tcPrChange w:id="760" w:author="Fontamillas, Romelia@DSS" w:date="2020-06-11T23:37:00Z">
              <w:tcPr>
                <w:tcW w:w="6858" w:type="dxa"/>
              </w:tcPr>
            </w:tcPrChange>
          </w:tcPr>
          <w:p w14:paraId="1F5932AE" w14:textId="77777777" w:rsidR="005A1111" w:rsidRPr="00955A07" w:rsidRDefault="005A1111" w:rsidP="005A1111">
            <w:pPr>
              <w:pStyle w:val="ListParagraph"/>
              <w:numPr>
                <w:ilvl w:val="0"/>
                <w:numId w:val="11"/>
              </w:numPr>
              <w:tabs>
                <w:tab w:val="left" w:pos="360"/>
                <w:tab w:val="left" w:pos="9540"/>
              </w:tabs>
              <w:ind w:left="720"/>
              <w:rPr>
                <w:rFonts w:ascii="Calibri" w:hAnsi="Calibri" w:cs="Calibri"/>
              </w:rPr>
            </w:pPr>
            <w:r w:rsidRPr="00955A07">
              <w:rPr>
                <w:rFonts w:ascii="Calibri" w:hAnsi="Calibri" w:cs="Calibri"/>
              </w:rPr>
              <w:t>Community-based organizations including</w:t>
            </w:r>
            <w:r>
              <w:rPr>
                <w:rFonts w:ascii="Calibri" w:hAnsi="Calibri" w:cs="Calibri"/>
              </w:rPr>
              <w:t>:</w:t>
            </w:r>
            <w:r w:rsidRPr="00955A07">
              <w:rPr>
                <w:rFonts w:ascii="Calibri" w:hAnsi="Calibri" w:cs="Calibri"/>
              </w:rPr>
              <w:t xml:space="preserve"> Family Resource Centers and service providers</w:t>
            </w:r>
            <w:r>
              <w:rPr>
                <w:rFonts w:ascii="Calibri" w:hAnsi="Calibri" w:cs="Calibri"/>
              </w:rPr>
              <w:t>, Domestic Violence, Substance A</w:t>
            </w:r>
            <w:r w:rsidRPr="00955A07">
              <w:rPr>
                <w:rFonts w:ascii="Calibri" w:hAnsi="Calibri" w:cs="Calibri"/>
              </w:rPr>
              <w:t>buse</w:t>
            </w:r>
            <w:r>
              <w:rPr>
                <w:rFonts w:ascii="Calibri" w:hAnsi="Calibri" w:cs="Calibri"/>
              </w:rPr>
              <w:t>,</w:t>
            </w:r>
            <w:r w:rsidRPr="00955A07">
              <w:rPr>
                <w:rFonts w:ascii="Calibri" w:hAnsi="Calibri" w:cs="Calibri"/>
              </w:rPr>
              <w:t xml:space="preserve"> </w:t>
            </w:r>
            <w:r>
              <w:rPr>
                <w:rFonts w:ascii="Calibri" w:hAnsi="Calibri" w:cs="Calibri"/>
              </w:rPr>
              <w:t>and Mental Health service providers; Regional Centers, F</w:t>
            </w:r>
            <w:r w:rsidRPr="00955A07">
              <w:rPr>
                <w:rFonts w:ascii="Calibri" w:hAnsi="Calibri" w:cs="Calibri"/>
              </w:rPr>
              <w:t xml:space="preserve">oster </w:t>
            </w:r>
            <w:r>
              <w:rPr>
                <w:rFonts w:ascii="Calibri" w:hAnsi="Calibri" w:cs="Calibri"/>
              </w:rPr>
              <w:t>Youth Services, Kin-GAP centers,</w:t>
            </w:r>
            <w:r w:rsidRPr="00955A07">
              <w:rPr>
                <w:rFonts w:ascii="Calibri" w:hAnsi="Calibri" w:cs="Calibri"/>
              </w:rPr>
              <w:t xml:space="preserve"> Child Abuse Prevention Counc</w:t>
            </w:r>
            <w:r>
              <w:rPr>
                <w:rFonts w:ascii="Calibri" w:hAnsi="Calibri" w:cs="Calibri"/>
              </w:rPr>
              <w:t>ils, First Five Commissions, Former Parent C</w:t>
            </w:r>
            <w:r w:rsidRPr="00955A07">
              <w:rPr>
                <w:rFonts w:ascii="Calibri" w:hAnsi="Calibri" w:cs="Calibri"/>
              </w:rPr>
              <w:t>onsumers</w:t>
            </w:r>
            <w:r>
              <w:rPr>
                <w:rFonts w:ascii="Calibri" w:hAnsi="Calibri" w:cs="Calibri"/>
              </w:rPr>
              <w:t>, and Faith Based Organizations</w:t>
            </w:r>
          </w:p>
        </w:tc>
        <w:tc>
          <w:tcPr>
            <w:tcW w:w="1350" w:type="dxa"/>
            <w:tcPrChange w:id="761" w:author="Fontamillas, Romelia@DSS" w:date="2020-06-11T23:37:00Z">
              <w:tcPr>
                <w:tcW w:w="1367" w:type="dxa"/>
                <w:gridSpan w:val="2"/>
              </w:tcPr>
            </w:tcPrChange>
          </w:tcPr>
          <w:p w14:paraId="3BF9F961" w14:textId="77777777" w:rsidR="005A1111" w:rsidRPr="00DD2FFB" w:rsidRDefault="005A1111" w:rsidP="005A1111">
            <w:pPr>
              <w:tabs>
                <w:tab w:val="left" w:pos="360"/>
                <w:tab w:val="left" w:pos="9540"/>
              </w:tabs>
              <w:rPr>
                <w:rFonts w:ascii="Calibri" w:hAnsi="Calibri" w:cs="Calibri"/>
                <w:color w:val="FF0000"/>
                <w:highlight w:val="yellow"/>
              </w:rPr>
            </w:pPr>
            <w:r w:rsidRPr="004D647E">
              <w:rPr>
                <w:rFonts w:ascii="Calibri" w:hAnsi="Calibri" w:cs="Calibri"/>
              </w:rPr>
              <w:t xml:space="preserve">p. 34 </w:t>
            </w:r>
          </w:p>
        </w:tc>
        <w:tc>
          <w:tcPr>
            <w:tcW w:w="1080" w:type="dxa"/>
            <w:tcPrChange w:id="762" w:author="Fontamillas, Romelia@DSS" w:date="2020-06-11T23:37:00Z">
              <w:tcPr>
                <w:tcW w:w="1262" w:type="dxa"/>
                <w:gridSpan w:val="2"/>
              </w:tcPr>
            </w:tcPrChange>
          </w:tcPr>
          <w:p w14:paraId="7FE0D29B" w14:textId="77777777" w:rsidR="005A1111" w:rsidRPr="00955A07" w:rsidRDefault="005A1111" w:rsidP="005A1111">
            <w:pPr>
              <w:tabs>
                <w:tab w:val="left" w:pos="360"/>
                <w:tab w:val="left" w:pos="9540"/>
              </w:tabs>
              <w:rPr>
                <w:rFonts w:ascii="Calibri" w:hAnsi="Calibri" w:cs="Calibri"/>
              </w:rPr>
            </w:pPr>
          </w:p>
        </w:tc>
      </w:tr>
      <w:tr w:rsidR="005A1111" w:rsidRPr="00955A07" w14:paraId="1D345572" w14:textId="77777777" w:rsidTr="005D370D">
        <w:tblPrEx>
          <w:tblW w:w="9535" w:type="dxa"/>
          <w:tblInd w:w="360" w:type="dxa"/>
          <w:tblLayout w:type="fixed"/>
          <w:tblPrExChange w:id="763" w:author="Fontamillas, Romelia@DSS" w:date="2020-06-11T23:37:00Z">
            <w:tblPrEx>
              <w:tblW w:w="9487" w:type="dxa"/>
              <w:tblInd w:w="360" w:type="dxa"/>
              <w:tblLayout w:type="fixed"/>
            </w:tblPrEx>
          </w:tblPrExChange>
        </w:tblPrEx>
        <w:trPr>
          <w:trHeight w:val="144"/>
          <w:trPrChange w:id="764" w:author="Fontamillas, Romelia@DSS" w:date="2020-06-11T23:37:00Z">
            <w:trPr>
              <w:gridAfter w:val="0"/>
              <w:trHeight w:val="144"/>
            </w:trPr>
          </w:trPrChange>
        </w:trPr>
        <w:tc>
          <w:tcPr>
            <w:tcW w:w="7105" w:type="dxa"/>
            <w:tcPrChange w:id="765" w:author="Fontamillas, Romelia@DSS" w:date="2020-06-11T23:37:00Z">
              <w:tcPr>
                <w:tcW w:w="6858" w:type="dxa"/>
              </w:tcPr>
            </w:tcPrChange>
          </w:tcPr>
          <w:p w14:paraId="65BCC6A2" w14:textId="77777777" w:rsidR="005A1111" w:rsidRPr="00955A07" w:rsidRDefault="005A1111" w:rsidP="005A1111">
            <w:pPr>
              <w:pStyle w:val="ListParagraph"/>
              <w:numPr>
                <w:ilvl w:val="0"/>
                <w:numId w:val="11"/>
              </w:numPr>
              <w:tabs>
                <w:tab w:val="left" w:pos="360"/>
                <w:tab w:val="left" w:pos="9540"/>
              </w:tabs>
              <w:ind w:left="720"/>
              <w:rPr>
                <w:rFonts w:ascii="Calibri" w:hAnsi="Calibri" w:cs="Calibri"/>
              </w:rPr>
            </w:pPr>
            <w:r>
              <w:rPr>
                <w:rFonts w:ascii="Calibri" w:hAnsi="Calibri" w:cs="Calibri"/>
              </w:rPr>
              <w:t>Caregivers (Foster, Adoptive, K</w:t>
            </w:r>
            <w:r w:rsidRPr="00955A07">
              <w:rPr>
                <w:rFonts w:ascii="Calibri" w:hAnsi="Calibri" w:cs="Calibri"/>
              </w:rPr>
              <w:t>in)</w:t>
            </w:r>
          </w:p>
        </w:tc>
        <w:tc>
          <w:tcPr>
            <w:tcW w:w="1350" w:type="dxa"/>
            <w:tcPrChange w:id="766" w:author="Fontamillas, Romelia@DSS" w:date="2020-06-11T23:37:00Z">
              <w:tcPr>
                <w:tcW w:w="1367" w:type="dxa"/>
                <w:gridSpan w:val="2"/>
              </w:tcPr>
            </w:tcPrChange>
          </w:tcPr>
          <w:p w14:paraId="161D1523" w14:textId="77777777" w:rsidR="005A1111" w:rsidRPr="00DD2FFB" w:rsidRDefault="005A1111" w:rsidP="005A1111">
            <w:pPr>
              <w:tabs>
                <w:tab w:val="left" w:pos="360"/>
                <w:tab w:val="left" w:pos="9540"/>
              </w:tabs>
              <w:rPr>
                <w:rFonts w:ascii="Calibri" w:hAnsi="Calibri" w:cs="Calibri"/>
                <w:color w:val="FF0000"/>
                <w:highlight w:val="yellow"/>
              </w:rPr>
            </w:pPr>
            <w:r w:rsidRPr="004D647E">
              <w:rPr>
                <w:rFonts w:ascii="Calibri" w:hAnsi="Calibri" w:cs="Calibri"/>
              </w:rPr>
              <w:t>p. 34</w:t>
            </w:r>
          </w:p>
        </w:tc>
        <w:tc>
          <w:tcPr>
            <w:tcW w:w="1080" w:type="dxa"/>
            <w:tcPrChange w:id="767" w:author="Fontamillas, Romelia@DSS" w:date="2020-06-11T23:37:00Z">
              <w:tcPr>
                <w:tcW w:w="1262" w:type="dxa"/>
                <w:gridSpan w:val="2"/>
              </w:tcPr>
            </w:tcPrChange>
          </w:tcPr>
          <w:p w14:paraId="74C0A2D9" w14:textId="77777777" w:rsidR="005A1111" w:rsidRPr="00955A07" w:rsidRDefault="005A1111" w:rsidP="005A1111">
            <w:pPr>
              <w:tabs>
                <w:tab w:val="left" w:pos="360"/>
                <w:tab w:val="left" w:pos="9540"/>
              </w:tabs>
              <w:rPr>
                <w:rFonts w:ascii="Calibri" w:hAnsi="Calibri" w:cs="Calibri"/>
              </w:rPr>
            </w:pPr>
          </w:p>
        </w:tc>
      </w:tr>
      <w:tr w:rsidR="005A1111" w:rsidRPr="00955A07" w14:paraId="7AD8E4C1" w14:textId="77777777" w:rsidTr="005D370D">
        <w:tblPrEx>
          <w:tblW w:w="9535" w:type="dxa"/>
          <w:tblInd w:w="360" w:type="dxa"/>
          <w:tblLayout w:type="fixed"/>
          <w:tblPrExChange w:id="768" w:author="Fontamillas, Romelia@DSS" w:date="2020-06-11T23:37:00Z">
            <w:tblPrEx>
              <w:tblW w:w="9487" w:type="dxa"/>
              <w:tblInd w:w="360" w:type="dxa"/>
              <w:tblLayout w:type="fixed"/>
            </w:tblPrEx>
          </w:tblPrExChange>
        </w:tblPrEx>
        <w:trPr>
          <w:trHeight w:val="144"/>
          <w:trPrChange w:id="769" w:author="Fontamillas, Romelia@DSS" w:date="2020-06-11T23:37:00Z">
            <w:trPr>
              <w:gridAfter w:val="0"/>
              <w:trHeight w:val="144"/>
            </w:trPr>
          </w:trPrChange>
        </w:trPr>
        <w:tc>
          <w:tcPr>
            <w:tcW w:w="7105" w:type="dxa"/>
            <w:tcPrChange w:id="770" w:author="Fontamillas, Romelia@DSS" w:date="2020-06-11T23:37:00Z">
              <w:tcPr>
                <w:tcW w:w="6858" w:type="dxa"/>
              </w:tcPr>
            </w:tcPrChange>
          </w:tcPr>
          <w:p w14:paraId="7BBEBE91" w14:textId="77777777" w:rsidR="005A1111" w:rsidRPr="00955A07" w:rsidRDefault="005A1111" w:rsidP="005A1111">
            <w:pPr>
              <w:pStyle w:val="ListParagraph"/>
              <w:numPr>
                <w:ilvl w:val="0"/>
                <w:numId w:val="11"/>
              </w:numPr>
              <w:tabs>
                <w:tab w:val="left" w:pos="360"/>
                <w:tab w:val="left" w:pos="9540"/>
              </w:tabs>
              <w:ind w:left="720"/>
              <w:rPr>
                <w:rFonts w:ascii="Calibri" w:hAnsi="Calibri" w:cs="Calibri"/>
              </w:rPr>
            </w:pPr>
            <w:r w:rsidRPr="00955A07">
              <w:rPr>
                <w:rFonts w:ascii="Calibri" w:hAnsi="Calibri" w:cs="Calibri"/>
              </w:rPr>
              <w:t>Group home providers</w:t>
            </w:r>
          </w:p>
        </w:tc>
        <w:tc>
          <w:tcPr>
            <w:tcW w:w="1350" w:type="dxa"/>
            <w:tcPrChange w:id="771" w:author="Fontamillas, Romelia@DSS" w:date="2020-06-11T23:37:00Z">
              <w:tcPr>
                <w:tcW w:w="1367" w:type="dxa"/>
                <w:gridSpan w:val="2"/>
              </w:tcPr>
            </w:tcPrChange>
          </w:tcPr>
          <w:p w14:paraId="5FA1BDCE" w14:textId="77777777" w:rsidR="005A1111" w:rsidRPr="00DD2FFB" w:rsidRDefault="005A1111" w:rsidP="005A1111">
            <w:pPr>
              <w:tabs>
                <w:tab w:val="left" w:pos="360"/>
                <w:tab w:val="left" w:pos="9540"/>
              </w:tabs>
              <w:rPr>
                <w:rFonts w:ascii="Calibri" w:hAnsi="Calibri" w:cs="Calibri"/>
                <w:color w:val="FF0000"/>
                <w:highlight w:val="yellow"/>
              </w:rPr>
            </w:pPr>
            <w:r w:rsidRPr="004D647E">
              <w:rPr>
                <w:rFonts w:ascii="Calibri" w:hAnsi="Calibri" w:cs="Calibri"/>
              </w:rPr>
              <w:t>p. 34</w:t>
            </w:r>
          </w:p>
        </w:tc>
        <w:tc>
          <w:tcPr>
            <w:tcW w:w="1080" w:type="dxa"/>
            <w:tcPrChange w:id="772" w:author="Fontamillas, Romelia@DSS" w:date="2020-06-11T23:37:00Z">
              <w:tcPr>
                <w:tcW w:w="1262" w:type="dxa"/>
                <w:gridSpan w:val="2"/>
              </w:tcPr>
            </w:tcPrChange>
          </w:tcPr>
          <w:p w14:paraId="5AFB6EDC" w14:textId="77777777" w:rsidR="005A1111" w:rsidRPr="00955A07" w:rsidRDefault="005A1111" w:rsidP="005A1111">
            <w:pPr>
              <w:tabs>
                <w:tab w:val="left" w:pos="360"/>
                <w:tab w:val="left" w:pos="9540"/>
              </w:tabs>
              <w:rPr>
                <w:rFonts w:ascii="Calibri" w:hAnsi="Calibri" w:cs="Calibri"/>
              </w:rPr>
            </w:pPr>
          </w:p>
        </w:tc>
      </w:tr>
      <w:tr w:rsidR="005A1111" w:rsidRPr="00955A07" w14:paraId="38FDB776" w14:textId="77777777" w:rsidTr="005D370D">
        <w:tblPrEx>
          <w:tblW w:w="9535" w:type="dxa"/>
          <w:tblInd w:w="360" w:type="dxa"/>
          <w:tblLayout w:type="fixed"/>
          <w:tblPrExChange w:id="773" w:author="Fontamillas, Romelia@DSS" w:date="2020-06-11T23:37:00Z">
            <w:tblPrEx>
              <w:tblW w:w="9487" w:type="dxa"/>
              <w:tblInd w:w="360" w:type="dxa"/>
              <w:tblLayout w:type="fixed"/>
            </w:tblPrEx>
          </w:tblPrExChange>
        </w:tblPrEx>
        <w:trPr>
          <w:trHeight w:val="144"/>
          <w:trPrChange w:id="774" w:author="Fontamillas, Romelia@DSS" w:date="2020-06-11T23:37:00Z">
            <w:trPr>
              <w:gridAfter w:val="0"/>
              <w:trHeight w:val="144"/>
            </w:trPr>
          </w:trPrChange>
        </w:trPr>
        <w:tc>
          <w:tcPr>
            <w:tcW w:w="7105" w:type="dxa"/>
            <w:tcPrChange w:id="775" w:author="Fontamillas, Romelia@DSS" w:date="2020-06-11T23:37:00Z">
              <w:tcPr>
                <w:tcW w:w="6858" w:type="dxa"/>
              </w:tcPr>
            </w:tcPrChange>
          </w:tcPr>
          <w:p w14:paraId="6DCCC376" w14:textId="77777777" w:rsidR="005A1111" w:rsidRPr="00955A07" w:rsidRDefault="005A1111" w:rsidP="005A1111">
            <w:pPr>
              <w:pStyle w:val="ListParagraph"/>
              <w:numPr>
                <w:ilvl w:val="0"/>
                <w:numId w:val="11"/>
              </w:numPr>
              <w:tabs>
                <w:tab w:val="left" w:pos="360"/>
                <w:tab w:val="left" w:pos="9540"/>
              </w:tabs>
              <w:ind w:left="720"/>
              <w:rPr>
                <w:rFonts w:ascii="Calibri" w:hAnsi="Calibri" w:cs="Calibri"/>
              </w:rPr>
            </w:pPr>
            <w:r w:rsidRPr="00955A07">
              <w:rPr>
                <w:rFonts w:ascii="Calibri" w:hAnsi="Calibri" w:cs="Calibri"/>
              </w:rPr>
              <w:t xml:space="preserve">Foster family agencies </w:t>
            </w:r>
          </w:p>
        </w:tc>
        <w:tc>
          <w:tcPr>
            <w:tcW w:w="1350" w:type="dxa"/>
            <w:tcPrChange w:id="776" w:author="Fontamillas, Romelia@DSS" w:date="2020-06-11T23:37:00Z">
              <w:tcPr>
                <w:tcW w:w="1367" w:type="dxa"/>
                <w:gridSpan w:val="2"/>
              </w:tcPr>
            </w:tcPrChange>
          </w:tcPr>
          <w:p w14:paraId="63736FBD" w14:textId="77777777" w:rsidR="005A1111" w:rsidRPr="00DD2FFB" w:rsidRDefault="005A1111" w:rsidP="005A1111">
            <w:pPr>
              <w:tabs>
                <w:tab w:val="left" w:pos="360"/>
                <w:tab w:val="left" w:pos="9540"/>
              </w:tabs>
              <w:rPr>
                <w:rFonts w:ascii="Calibri" w:hAnsi="Calibri" w:cs="Calibri"/>
                <w:color w:val="FF0000"/>
                <w:highlight w:val="yellow"/>
              </w:rPr>
            </w:pPr>
            <w:r w:rsidRPr="004D647E">
              <w:rPr>
                <w:rFonts w:ascii="Calibri" w:hAnsi="Calibri" w:cs="Calibri"/>
              </w:rPr>
              <w:t>p. 34</w:t>
            </w:r>
          </w:p>
        </w:tc>
        <w:tc>
          <w:tcPr>
            <w:tcW w:w="1080" w:type="dxa"/>
            <w:tcPrChange w:id="777" w:author="Fontamillas, Romelia@DSS" w:date="2020-06-11T23:37:00Z">
              <w:tcPr>
                <w:tcW w:w="1262" w:type="dxa"/>
                <w:gridSpan w:val="2"/>
              </w:tcPr>
            </w:tcPrChange>
          </w:tcPr>
          <w:p w14:paraId="5E9298D3" w14:textId="77777777" w:rsidR="005A1111" w:rsidRPr="00955A07" w:rsidRDefault="005A1111" w:rsidP="005A1111">
            <w:pPr>
              <w:tabs>
                <w:tab w:val="left" w:pos="360"/>
                <w:tab w:val="left" w:pos="9540"/>
              </w:tabs>
              <w:rPr>
                <w:rFonts w:ascii="Calibri" w:hAnsi="Calibri" w:cs="Calibri"/>
              </w:rPr>
            </w:pPr>
          </w:p>
        </w:tc>
      </w:tr>
    </w:tbl>
    <w:p w14:paraId="025DF00A"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778">
          <w:tblGrid>
            <w:gridCol w:w="6858"/>
            <w:gridCol w:w="247"/>
            <w:gridCol w:w="1120"/>
            <w:gridCol w:w="230"/>
            <w:gridCol w:w="1032"/>
            <w:gridCol w:w="48"/>
          </w:tblGrid>
        </w:tblGridChange>
      </w:tblGrid>
      <w:tr w:rsidR="0085716F" w:rsidRPr="00955A07" w14:paraId="13E79DA3" w14:textId="77777777" w:rsidTr="00D90595">
        <w:trPr>
          <w:trHeight w:val="144"/>
          <w:tblHeader/>
        </w:trPr>
        <w:tc>
          <w:tcPr>
            <w:tcW w:w="7105" w:type="dxa"/>
          </w:tcPr>
          <w:p w14:paraId="77293AF0" w14:textId="77777777" w:rsidR="0085716F" w:rsidRPr="00DD2FFB" w:rsidRDefault="0085716F" w:rsidP="0085716F">
            <w:pPr>
              <w:tabs>
                <w:tab w:val="left" w:pos="9540"/>
              </w:tabs>
              <w:rPr>
                <w:rFonts w:ascii="Calibri" w:hAnsi="Calibri" w:cs="Calibri"/>
                <w:color w:val="FF0000"/>
                <w:highlight w:val="yellow"/>
              </w:rPr>
            </w:pPr>
            <w:r w:rsidRPr="004D647E">
              <w:rPr>
                <w:rFonts w:ascii="Calibri" w:hAnsi="Calibri" w:cs="Calibri"/>
              </w:rPr>
              <w:t>Description and analysis of the following:</w:t>
            </w:r>
          </w:p>
        </w:tc>
        <w:tc>
          <w:tcPr>
            <w:tcW w:w="1350" w:type="dxa"/>
          </w:tcPr>
          <w:p w14:paraId="03C70C64" w14:textId="34117B27" w:rsidR="0085716F" w:rsidRPr="00DD2FFB" w:rsidRDefault="0085716F" w:rsidP="0085716F">
            <w:pPr>
              <w:tabs>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
          <w:p w14:paraId="7873F76A" w14:textId="1DAE443D" w:rsidR="0085716F" w:rsidRPr="00DD2FFB" w:rsidRDefault="0085716F" w:rsidP="0085716F">
            <w:pPr>
              <w:tabs>
                <w:tab w:val="left" w:pos="9540"/>
              </w:tabs>
              <w:rPr>
                <w:rFonts w:ascii="Calibri" w:hAnsi="Calibri" w:cs="Calibri"/>
                <w:color w:val="FF0000"/>
                <w:highlight w:val="yellow"/>
              </w:rPr>
            </w:pPr>
            <w:r w:rsidRPr="00955A07">
              <w:rPr>
                <w:rFonts w:ascii="Calibri" w:hAnsi="Calibri" w:cs="Calibri"/>
              </w:rPr>
              <w:t>Location in CSA (Page #)</w:t>
            </w:r>
          </w:p>
        </w:tc>
      </w:tr>
      <w:tr w:rsidR="0085716F" w:rsidRPr="00955A07" w14:paraId="32981352" w14:textId="77777777" w:rsidTr="005D370D">
        <w:tblPrEx>
          <w:tblW w:w="9535" w:type="dxa"/>
          <w:tblInd w:w="360" w:type="dxa"/>
          <w:tblLayout w:type="fixed"/>
          <w:tblPrExChange w:id="779" w:author="Fontamillas, Romelia@DSS" w:date="2020-06-11T23:37:00Z">
            <w:tblPrEx>
              <w:tblW w:w="9487" w:type="dxa"/>
              <w:tblInd w:w="360" w:type="dxa"/>
              <w:tblLayout w:type="fixed"/>
            </w:tblPrEx>
          </w:tblPrExChange>
        </w:tblPrEx>
        <w:trPr>
          <w:trHeight w:val="144"/>
          <w:trPrChange w:id="780" w:author="Fontamillas, Romelia@DSS" w:date="2020-06-11T23:37:00Z">
            <w:trPr>
              <w:gridAfter w:val="0"/>
              <w:trHeight w:val="144"/>
            </w:trPr>
          </w:trPrChange>
        </w:trPr>
        <w:tc>
          <w:tcPr>
            <w:tcW w:w="7105" w:type="dxa"/>
            <w:tcPrChange w:id="781" w:author="Fontamillas, Romelia@DSS" w:date="2020-06-11T23:37:00Z">
              <w:tcPr>
                <w:tcW w:w="6858" w:type="dxa"/>
              </w:tcPr>
            </w:tcPrChange>
          </w:tcPr>
          <w:p w14:paraId="37974112" w14:textId="77777777" w:rsidR="0085716F" w:rsidRPr="00955A07" w:rsidRDefault="0085716F" w:rsidP="0085716F">
            <w:pPr>
              <w:pStyle w:val="ListParagraph"/>
              <w:numPr>
                <w:ilvl w:val="0"/>
                <w:numId w:val="11"/>
              </w:numPr>
              <w:tabs>
                <w:tab w:val="left" w:pos="360"/>
                <w:tab w:val="left" w:pos="9540"/>
              </w:tabs>
              <w:ind w:left="720"/>
              <w:rPr>
                <w:rFonts w:ascii="Calibri" w:hAnsi="Calibri" w:cs="Calibri"/>
              </w:rPr>
            </w:pPr>
            <w:r>
              <w:rPr>
                <w:rFonts w:ascii="Calibri" w:hAnsi="Calibri" w:cs="Calibri"/>
              </w:rPr>
              <w:t>Information regarding shared expectations, responsibilities and the exchange of information, aligning activities, shared funding and resources between agency collaborators.</w:t>
            </w:r>
          </w:p>
        </w:tc>
        <w:tc>
          <w:tcPr>
            <w:tcW w:w="1350" w:type="dxa"/>
            <w:tcPrChange w:id="782" w:author="Fontamillas, Romelia@DSS" w:date="2020-06-11T23:37:00Z">
              <w:tcPr>
                <w:tcW w:w="1367" w:type="dxa"/>
                <w:gridSpan w:val="2"/>
              </w:tcPr>
            </w:tcPrChange>
          </w:tcPr>
          <w:p w14:paraId="40A814A0" w14:textId="77777777" w:rsidR="0085716F" w:rsidRPr="00DD2FFB" w:rsidRDefault="0085716F" w:rsidP="0085716F">
            <w:pPr>
              <w:tabs>
                <w:tab w:val="left" w:pos="360"/>
                <w:tab w:val="left" w:pos="9540"/>
              </w:tabs>
              <w:rPr>
                <w:rFonts w:ascii="Calibri" w:hAnsi="Calibri" w:cs="Calibri"/>
                <w:color w:val="FF0000"/>
                <w:highlight w:val="yellow"/>
              </w:rPr>
            </w:pPr>
            <w:r w:rsidRPr="003B4824">
              <w:rPr>
                <w:rFonts w:ascii="Calibri" w:hAnsi="Calibri" w:cs="Calibri"/>
              </w:rPr>
              <w:t>p. 34</w:t>
            </w:r>
          </w:p>
        </w:tc>
        <w:tc>
          <w:tcPr>
            <w:tcW w:w="1080" w:type="dxa"/>
            <w:tcPrChange w:id="783" w:author="Fontamillas, Romelia@DSS" w:date="2020-06-11T23:37:00Z">
              <w:tcPr>
                <w:tcW w:w="1262" w:type="dxa"/>
                <w:gridSpan w:val="2"/>
              </w:tcPr>
            </w:tcPrChange>
          </w:tcPr>
          <w:p w14:paraId="0B2C03BD" w14:textId="77777777" w:rsidR="0085716F" w:rsidRPr="00955A07" w:rsidRDefault="0085716F" w:rsidP="0085716F">
            <w:pPr>
              <w:tabs>
                <w:tab w:val="left" w:pos="360"/>
                <w:tab w:val="left" w:pos="9540"/>
              </w:tabs>
              <w:rPr>
                <w:rFonts w:ascii="Calibri" w:hAnsi="Calibri" w:cs="Calibri"/>
              </w:rPr>
            </w:pPr>
          </w:p>
        </w:tc>
      </w:tr>
      <w:tr w:rsidR="0085716F" w:rsidRPr="00955A07" w14:paraId="3BCEF7EF" w14:textId="77777777" w:rsidTr="005D370D">
        <w:tblPrEx>
          <w:tblW w:w="9535" w:type="dxa"/>
          <w:tblInd w:w="360" w:type="dxa"/>
          <w:tblLayout w:type="fixed"/>
          <w:tblPrExChange w:id="784" w:author="Fontamillas, Romelia@DSS" w:date="2020-06-11T23:37:00Z">
            <w:tblPrEx>
              <w:tblW w:w="9487" w:type="dxa"/>
              <w:tblInd w:w="360" w:type="dxa"/>
              <w:tblLayout w:type="fixed"/>
            </w:tblPrEx>
          </w:tblPrExChange>
        </w:tblPrEx>
        <w:trPr>
          <w:trHeight w:val="144"/>
          <w:trPrChange w:id="785" w:author="Fontamillas, Romelia@DSS" w:date="2020-06-11T23:37:00Z">
            <w:trPr>
              <w:gridAfter w:val="0"/>
              <w:trHeight w:val="144"/>
            </w:trPr>
          </w:trPrChange>
        </w:trPr>
        <w:tc>
          <w:tcPr>
            <w:tcW w:w="7105" w:type="dxa"/>
            <w:tcPrChange w:id="786" w:author="Fontamillas, Romelia@DSS" w:date="2020-06-11T23:37:00Z">
              <w:tcPr>
                <w:tcW w:w="6858" w:type="dxa"/>
              </w:tcPr>
            </w:tcPrChange>
          </w:tcPr>
          <w:p w14:paraId="0F2A0A55" w14:textId="77777777" w:rsidR="0085716F" w:rsidRPr="00955A07" w:rsidRDefault="0085716F" w:rsidP="0085716F">
            <w:pPr>
              <w:pStyle w:val="ListParagraph"/>
              <w:numPr>
                <w:ilvl w:val="0"/>
                <w:numId w:val="11"/>
              </w:numPr>
              <w:tabs>
                <w:tab w:val="left" w:pos="360"/>
                <w:tab w:val="left" w:pos="9540"/>
              </w:tabs>
              <w:ind w:left="720"/>
              <w:rPr>
                <w:rFonts w:ascii="Calibri" w:hAnsi="Calibri" w:cs="Calibri"/>
              </w:rPr>
            </w:pPr>
            <w:r w:rsidRPr="00955A07">
              <w:rPr>
                <w:rFonts w:ascii="Calibri" w:hAnsi="Calibri" w:cs="Calibri"/>
              </w:rPr>
              <w:t xml:space="preserve">The process used to ensure that the concerns of these stakeholders are </w:t>
            </w:r>
            <w:proofErr w:type="gramStart"/>
            <w:r w:rsidRPr="00955A07">
              <w:rPr>
                <w:rFonts w:ascii="Calibri" w:hAnsi="Calibri" w:cs="Calibri"/>
              </w:rPr>
              <w:t>taken into account</w:t>
            </w:r>
            <w:proofErr w:type="gramEnd"/>
            <w:r w:rsidRPr="00955A07">
              <w:rPr>
                <w:rFonts w:ascii="Calibri" w:hAnsi="Calibri" w:cs="Calibri"/>
              </w:rPr>
              <w:t xml:space="preserve"> when developing services</w:t>
            </w:r>
          </w:p>
        </w:tc>
        <w:tc>
          <w:tcPr>
            <w:tcW w:w="1350" w:type="dxa"/>
            <w:tcPrChange w:id="787" w:author="Fontamillas, Romelia@DSS" w:date="2020-06-11T23:37:00Z">
              <w:tcPr>
                <w:tcW w:w="1367" w:type="dxa"/>
                <w:gridSpan w:val="2"/>
              </w:tcPr>
            </w:tcPrChange>
          </w:tcPr>
          <w:p w14:paraId="5ADB14AD" w14:textId="77777777" w:rsidR="0085716F" w:rsidRPr="00DD2FFB" w:rsidRDefault="0085716F" w:rsidP="0085716F">
            <w:pPr>
              <w:tabs>
                <w:tab w:val="left" w:pos="360"/>
                <w:tab w:val="left" w:pos="9540"/>
              </w:tabs>
              <w:rPr>
                <w:rFonts w:ascii="Calibri" w:hAnsi="Calibri" w:cs="Calibri"/>
                <w:color w:val="FF0000"/>
                <w:highlight w:val="yellow"/>
              </w:rPr>
            </w:pPr>
            <w:r w:rsidRPr="003B4824">
              <w:rPr>
                <w:rFonts w:ascii="Calibri" w:hAnsi="Calibri" w:cs="Calibri"/>
              </w:rPr>
              <w:t>p. 34</w:t>
            </w:r>
          </w:p>
        </w:tc>
        <w:tc>
          <w:tcPr>
            <w:tcW w:w="1080" w:type="dxa"/>
            <w:tcPrChange w:id="788" w:author="Fontamillas, Romelia@DSS" w:date="2020-06-11T23:37:00Z">
              <w:tcPr>
                <w:tcW w:w="1262" w:type="dxa"/>
                <w:gridSpan w:val="2"/>
              </w:tcPr>
            </w:tcPrChange>
          </w:tcPr>
          <w:p w14:paraId="21B51AB9" w14:textId="77777777" w:rsidR="0085716F" w:rsidRPr="00955A07" w:rsidRDefault="0085716F" w:rsidP="0085716F">
            <w:pPr>
              <w:tabs>
                <w:tab w:val="left" w:pos="360"/>
                <w:tab w:val="left" w:pos="9540"/>
              </w:tabs>
              <w:rPr>
                <w:rFonts w:ascii="Calibri" w:hAnsi="Calibri" w:cs="Calibri"/>
              </w:rPr>
            </w:pPr>
          </w:p>
        </w:tc>
      </w:tr>
      <w:tr w:rsidR="0085716F" w:rsidRPr="00955A07" w14:paraId="7EEC07EB" w14:textId="77777777" w:rsidTr="005D370D">
        <w:tblPrEx>
          <w:tblW w:w="9535" w:type="dxa"/>
          <w:tblInd w:w="360" w:type="dxa"/>
          <w:tblLayout w:type="fixed"/>
          <w:tblPrExChange w:id="789" w:author="Fontamillas, Romelia@DSS" w:date="2020-06-11T23:37:00Z">
            <w:tblPrEx>
              <w:tblW w:w="9487" w:type="dxa"/>
              <w:tblInd w:w="360" w:type="dxa"/>
              <w:tblLayout w:type="fixed"/>
            </w:tblPrEx>
          </w:tblPrExChange>
        </w:tblPrEx>
        <w:trPr>
          <w:trHeight w:val="144"/>
          <w:trPrChange w:id="790" w:author="Fontamillas, Romelia@DSS" w:date="2020-06-11T23:37:00Z">
            <w:trPr>
              <w:gridAfter w:val="0"/>
              <w:trHeight w:val="144"/>
            </w:trPr>
          </w:trPrChange>
        </w:trPr>
        <w:tc>
          <w:tcPr>
            <w:tcW w:w="7105" w:type="dxa"/>
            <w:tcPrChange w:id="791" w:author="Fontamillas, Romelia@DSS" w:date="2020-06-11T23:37:00Z">
              <w:tcPr>
                <w:tcW w:w="6858" w:type="dxa"/>
              </w:tcPr>
            </w:tcPrChange>
          </w:tcPr>
          <w:p w14:paraId="0E0A65AB" w14:textId="77777777" w:rsidR="0085716F" w:rsidRPr="00955A07" w:rsidRDefault="0085716F" w:rsidP="0085716F">
            <w:pPr>
              <w:pStyle w:val="ListParagraph"/>
              <w:numPr>
                <w:ilvl w:val="0"/>
                <w:numId w:val="11"/>
              </w:numPr>
              <w:tabs>
                <w:tab w:val="left" w:pos="360"/>
                <w:tab w:val="left" w:pos="9540"/>
              </w:tabs>
              <w:ind w:left="720"/>
              <w:rPr>
                <w:rFonts w:ascii="Calibri" w:hAnsi="Calibri" w:cs="Calibri"/>
              </w:rPr>
            </w:pPr>
            <w:r w:rsidRPr="00955A07">
              <w:rPr>
                <w:rFonts w:ascii="Calibri" w:hAnsi="Calibri" w:cs="Calibri"/>
              </w:rPr>
              <w:t>Information gleaned during the CSA assessment process regarding the county’s ability to involve stakeholders in planning efforts</w:t>
            </w:r>
            <w:r>
              <w:rPr>
                <w:rFonts w:ascii="Calibri" w:hAnsi="Calibri" w:cs="Calibri"/>
              </w:rPr>
              <w:t>/Include information on outreach efforts and action plans developed as a result of the assessment process</w:t>
            </w:r>
          </w:p>
        </w:tc>
        <w:tc>
          <w:tcPr>
            <w:tcW w:w="1350" w:type="dxa"/>
            <w:tcPrChange w:id="792" w:author="Fontamillas, Romelia@DSS" w:date="2020-06-11T23:37:00Z">
              <w:tcPr>
                <w:tcW w:w="1367" w:type="dxa"/>
                <w:gridSpan w:val="2"/>
              </w:tcPr>
            </w:tcPrChange>
          </w:tcPr>
          <w:p w14:paraId="3FEAFC6E" w14:textId="77777777" w:rsidR="0085716F" w:rsidRPr="00DD2FFB" w:rsidRDefault="0085716F" w:rsidP="0085716F">
            <w:pPr>
              <w:tabs>
                <w:tab w:val="left" w:pos="360"/>
                <w:tab w:val="left" w:pos="9540"/>
              </w:tabs>
              <w:rPr>
                <w:rFonts w:ascii="Calibri" w:hAnsi="Calibri" w:cs="Calibri"/>
                <w:color w:val="FF0000"/>
                <w:highlight w:val="yellow"/>
              </w:rPr>
            </w:pPr>
            <w:r w:rsidRPr="003B4824">
              <w:rPr>
                <w:rFonts w:ascii="Calibri" w:hAnsi="Calibri" w:cs="Calibri"/>
              </w:rPr>
              <w:t>p. 34</w:t>
            </w:r>
          </w:p>
        </w:tc>
        <w:tc>
          <w:tcPr>
            <w:tcW w:w="1080" w:type="dxa"/>
            <w:tcPrChange w:id="793" w:author="Fontamillas, Romelia@DSS" w:date="2020-06-11T23:37:00Z">
              <w:tcPr>
                <w:tcW w:w="1262" w:type="dxa"/>
                <w:gridSpan w:val="2"/>
              </w:tcPr>
            </w:tcPrChange>
          </w:tcPr>
          <w:p w14:paraId="34E2E15A" w14:textId="77777777" w:rsidR="0085716F" w:rsidRPr="00955A07" w:rsidRDefault="0085716F" w:rsidP="0085716F">
            <w:pPr>
              <w:tabs>
                <w:tab w:val="left" w:pos="360"/>
                <w:tab w:val="left" w:pos="9540"/>
              </w:tabs>
              <w:rPr>
                <w:rFonts w:ascii="Calibri" w:hAnsi="Calibri" w:cs="Calibri"/>
              </w:rPr>
            </w:pPr>
          </w:p>
        </w:tc>
      </w:tr>
    </w:tbl>
    <w:p w14:paraId="68CE5312" w14:textId="3DCA9CAA" w:rsidR="00674FBF" w:rsidRDefault="00674FBF" w:rsidP="0085716F">
      <w:pPr>
        <w:tabs>
          <w:tab w:val="left" w:pos="9540"/>
        </w:tabs>
      </w:pPr>
    </w:p>
    <w:p w14:paraId="20E8EBAB" w14:textId="22A5C4A8" w:rsidR="00D90595" w:rsidRDefault="00D90595" w:rsidP="0085716F">
      <w:pPr>
        <w:tabs>
          <w:tab w:val="left" w:pos="9540"/>
        </w:tabs>
      </w:pPr>
    </w:p>
    <w:p w14:paraId="4C762A16" w14:textId="77777777" w:rsidR="00D90595" w:rsidRDefault="00D90595"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794">
          <w:tblGrid>
            <w:gridCol w:w="6858"/>
            <w:gridCol w:w="247"/>
            <w:gridCol w:w="1120"/>
            <w:gridCol w:w="230"/>
            <w:gridCol w:w="1032"/>
            <w:gridCol w:w="48"/>
          </w:tblGrid>
        </w:tblGridChange>
      </w:tblGrid>
      <w:tr w:rsidR="0085716F" w:rsidRPr="00955A07" w14:paraId="4330EB76" w14:textId="77777777" w:rsidTr="00D90595">
        <w:trPr>
          <w:trHeight w:val="144"/>
          <w:tblHeader/>
        </w:trPr>
        <w:tc>
          <w:tcPr>
            <w:tcW w:w="7105" w:type="dxa"/>
          </w:tcPr>
          <w:p w14:paraId="1A8B62C3" w14:textId="77777777" w:rsidR="0085716F" w:rsidRPr="00DD2FFB" w:rsidRDefault="0085716F" w:rsidP="0085716F">
            <w:pPr>
              <w:tabs>
                <w:tab w:val="left" w:pos="360"/>
                <w:tab w:val="left" w:pos="9540"/>
              </w:tabs>
              <w:rPr>
                <w:rFonts w:ascii="Calibri" w:hAnsi="Calibri" w:cs="Calibri"/>
                <w:color w:val="FF0000"/>
                <w:highlight w:val="yellow"/>
              </w:rPr>
            </w:pPr>
            <w:r w:rsidRPr="003B4824">
              <w:rPr>
                <w:rFonts w:ascii="Calibri" w:hAnsi="Calibri" w:cs="Calibri"/>
              </w:rPr>
              <w:t>For the Community-Based organizations:</w:t>
            </w:r>
          </w:p>
        </w:tc>
        <w:tc>
          <w:tcPr>
            <w:tcW w:w="1350" w:type="dxa"/>
          </w:tcPr>
          <w:p w14:paraId="70588EB4" w14:textId="05664F7A" w:rsidR="0085716F" w:rsidRPr="00DD2FFB" w:rsidRDefault="0085716F" w:rsidP="0085716F">
            <w:pPr>
              <w:tabs>
                <w:tab w:val="left" w:pos="360"/>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
          <w:p w14:paraId="3FF8B47D" w14:textId="4103A428" w:rsidR="0085716F" w:rsidRPr="00DD2FFB" w:rsidRDefault="0085716F" w:rsidP="0085716F">
            <w:pPr>
              <w:tabs>
                <w:tab w:val="left" w:pos="360"/>
                <w:tab w:val="left" w:pos="9540"/>
              </w:tabs>
              <w:rPr>
                <w:rFonts w:ascii="Calibri" w:hAnsi="Calibri" w:cs="Calibri"/>
                <w:color w:val="FF0000"/>
                <w:highlight w:val="yellow"/>
              </w:rPr>
            </w:pPr>
            <w:r w:rsidRPr="00955A07">
              <w:rPr>
                <w:rFonts w:ascii="Calibri" w:hAnsi="Calibri" w:cs="Calibri"/>
              </w:rPr>
              <w:t>Location in CSA (Page #)</w:t>
            </w:r>
          </w:p>
        </w:tc>
      </w:tr>
      <w:tr w:rsidR="0085716F" w:rsidRPr="00955A07" w14:paraId="33FDC00E" w14:textId="77777777" w:rsidTr="005D370D">
        <w:tblPrEx>
          <w:tblW w:w="9535" w:type="dxa"/>
          <w:tblInd w:w="360" w:type="dxa"/>
          <w:tblLayout w:type="fixed"/>
          <w:tblPrExChange w:id="795" w:author="Fontamillas, Romelia@DSS" w:date="2020-06-11T23:37:00Z">
            <w:tblPrEx>
              <w:tblW w:w="9487" w:type="dxa"/>
              <w:tblInd w:w="360" w:type="dxa"/>
              <w:tblLayout w:type="fixed"/>
            </w:tblPrEx>
          </w:tblPrExChange>
        </w:tblPrEx>
        <w:trPr>
          <w:trHeight w:val="144"/>
          <w:trPrChange w:id="796" w:author="Fontamillas, Romelia@DSS" w:date="2020-06-11T23:37:00Z">
            <w:trPr>
              <w:gridAfter w:val="0"/>
              <w:trHeight w:val="144"/>
            </w:trPr>
          </w:trPrChange>
        </w:trPr>
        <w:tc>
          <w:tcPr>
            <w:tcW w:w="7105" w:type="dxa"/>
            <w:tcPrChange w:id="797" w:author="Fontamillas, Romelia@DSS" w:date="2020-06-11T23:37:00Z">
              <w:tcPr>
                <w:tcW w:w="6858" w:type="dxa"/>
              </w:tcPr>
            </w:tcPrChange>
          </w:tcPr>
          <w:p w14:paraId="46C5F5B8" w14:textId="77777777" w:rsidR="0085716F" w:rsidRPr="00955A07" w:rsidRDefault="0085716F" w:rsidP="0085716F">
            <w:pPr>
              <w:pStyle w:val="ListParagraph"/>
              <w:numPr>
                <w:ilvl w:val="0"/>
                <w:numId w:val="13"/>
              </w:numPr>
              <w:tabs>
                <w:tab w:val="left" w:pos="360"/>
                <w:tab w:val="left" w:pos="9540"/>
              </w:tabs>
              <w:rPr>
                <w:rFonts w:ascii="Calibri" w:hAnsi="Calibri" w:cs="Calibri"/>
              </w:rPr>
            </w:pPr>
            <w:r w:rsidRPr="00955A07">
              <w:rPr>
                <w:rFonts w:ascii="Calibri" w:hAnsi="Calibri" w:cs="Calibri"/>
              </w:rPr>
              <w:t>How the county and community, including the prevention, early intervention and treatment community-based partners, work together to reduce child abuse and neglect</w:t>
            </w:r>
          </w:p>
        </w:tc>
        <w:tc>
          <w:tcPr>
            <w:tcW w:w="1350" w:type="dxa"/>
            <w:tcPrChange w:id="798" w:author="Fontamillas, Romelia@DSS" w:date="2020-06-11T23:37:00Z">
              <w:tcPr>
                <w:tcW w:w="1367" w:type="dxa"/>
                <w:gridSpan w:val="2"/>
              </w:tcPr>
            </w:tcPrChange>
          </w:tcPr>
          <w:p w14:paraId="3370643E" w14:textId="77777777" w:rsidR="0085716F" w:rsidRPr="00DD2FFB" w:rsidRDefault="0085716F" w:rsidP="0085716F">
            <w:pPr>
              <w:tabs>
                <w:tab w:val="left" w:pos="360"/>
                <w:tab w:val="left" w:pos="9540"/>
              </w:tabs>
              <w:rPr>
                <w:rFonts w:ascii="Calibri" w:hAnsi="Calibri" w:cs="Calibri"/>
                <w:color w:val="FF0000"/>
                <w:highlight w:val="yellow"/>
              </w:rPr>
            </w:pPr>
            <w:r w:rsidRPr="003B4824">
              <w:rPr>
                <w:rFonts w:ascii="Calibri" w:hAnsi="Calibri" w:cs="Calibri"/>
              </w:rPr>
              <w:t>p. 34</w:t>
            </w:r>
          </w:p>
        </w:tc>
        <w:tc>
          <w:tcPr>
            <w:tcW w:w="1080" w:type="dxa"/>
            <w:tcPrChange w:id="799" w:author="Fontamillas, Romelia@DSS" w:date="2020-06-11T23:37:00Z">
              <w:tcPr>
                <w:tcW w:w="1262" w:type="dxa"/>
                <w:gridSpan w:val="2"/>
              </w:tcPr>
            </w:tcPrChange>
          </w:tcPr>
          <w:p w14:paraId="79C2748A" w14:textId="77777777" w:rsidR="0085716F" w:rsidRPr="00955A07" w:rsidRDefault="0085716F" w:rsidP="0085716F">
            <w:pPr>
              <w:tabs>
                <w:tab w:val="left" w:pos="360"/>
                <w:tab w:val="left" w:pos="9540"/>
              </w:tabs>
              <w:rPr>
                <w:rFonts w:ascii="Calibri" w:hAnsi="Calibri" w:cs="Calibri"/>
              </w:rPr>
            </w:pPr>
          </w:p>
        </w:tc>
      </w:tr>
    </w:tbl>
    <w:p w14:paraId="615E780D"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800">
          <w:tblGrid>
            <w:gridCol w:w="6858"/>
            <w:gridCol w:w="247"/>
            <w:gridCol w:w="1120"/>
            <w:gridCol w:w="230"/>
            <w:gridCol w:w="1032"/>
            <w:gridCol w:w="48"/>
          </w:tblGrid>
        </w:tblGridChange>
      </w:tblGrid>
      <w:tr w:rsidR="0085716F" w:rsidRPr="00955A07" w14:paraId="0D7822F3" w14:textId="77777777" w:rsidTr="00D90595">
        <w:trPr>
          <w:trHeight w:val="144"/>
          <w:tblHeader/>
        </w:trPr>
        <w:tc>
          <w:tcPr>
            <w:tcW w:w="7105" w:type="dxa"/>
          </w:tcPr>
          <w:p w14:paraId="66129CEE" w14:textId="77777777" w:rsidR="0085716F" w:rsidRPr="00DD2FFB" w:rsidRDefault="0085716F" w:rsidP="0085716F">
            <w:pPr>
              <w:tabs>
                <w:tab w:val="left" w:pos="360"/>
                <w:tab w:val="left" w:pos="9540"/>
              </w:tabs>
              <w:rPr>
                <w:rFonts w:ascii="Calibri" w:hAnsi="Calibri" w:cs="Calibri"/>
                <w:color w:val="FF0000"/>
                <w:highlight w:val="yellow"/>
              </w:rPr>
            </w:pPr>
            <w:r w:rsidRPr="003B4824">
              <w:rPr>
                <w:rFonts w:ascii="Calibri" w:hAnsi="Calibri" w:cs="Calibri"/>
              </w:rPr>
              <w:t>For tribes/tribal representatives and/or tribal service providers:</w:t>
            </w:r>
          </w:p>
        </w:tc>
        <w:tc>
          <w:tcPr>
            <w:tcW w:w="1350" w:type="dxa"/>
          </w:tcPr>
          <w:p w14:paraId="731B3684" w14:textId="03550A11" w:rsidR="0085716F" w:rsidRPr="00DD2FFB" w:rsidRDefault="0085716F" w:rsidP="0085716F">
            <w:pPr>
              <w:tabs>
                <w:tab w:val="left" w:pos="360"/>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
          <w:p w14:paraId="28BD9E8C" w14:textId="706FD057" w:rsidR="0085716F" w:rsidRPr="00DD2FFB" w:rsidRDefault="0085716F" w:rsidP="0085716F">
            <w:pPr>
              <w:tabs>
                <w:tab w:val="left" w:pos="360"/>
                <w:tab w:val="left" w:pos="9540"/>
              </w:tabs>
              <w:rPr>
                <w:rFonts w:ascii="Calibri" w:hAnsi="Calibri" w:cs="Calibri"/>
                <w:color w:val="FF0000"/>
                <w:highlight w:val="yellow"/>
              </w:rPr>
            </w:pPr>
            <w:r w:rsidRPr="00955A07">
              <w:rPr>
                <w:rFonts w:ascii="Calibri" w:hAnsi="Calibri" w:cs="Calibri"/>
              </w:rPr>
              <w:t>Location in CSA (Page #)</w:t>
            </w:r>
          </w:p>
        </w:tc>
      </w:tr>
      <w:tr w:rsidR="0085716F" w:rsidRPr="00955A07" w14:paraId="41CF8FDD" w14:textId="77777777" w:rsidTr="005D370D">
        <w:tblPrEx>
          <w:tblW w:w="9535" w:type="dxa"/>
          <w:tblInd w:w="360" w:type="dxa"/>
          <w:tblLayout w:type="fixed"/>
          <w:tblPrExChange w:id="801" w:author="Fontamillas, Romelia@DSS" w:date="2020-06-11T23:37:00Z">
            <w:tblPrEx>
              <w:tblW w:w="9487" w:type="dxa"/>
              <w:tblInd w:w="360" w:type="dxa"/>
              <w:tblLayout w:type="fixed"/>
            </w:tblPrEx>
          </w:tblPrExChange>
        </w:tblPrEx>
        <w:trPr>
          <w:trHeight w:val="144"/>
          <w:trPrChange w:id="802" w:author="Fontamillas, Romelia@DSS" w:date="2020-06-11T23:37:00Z">
            <w:trPr>
              <w:gridAfter w:val="0"/>
              <w:trHeight w:val="144"/>
            </w:trPr>
          </w:trPrChange>
        </w:trPr>
        <w:tc>
          <w:tcPr>
            <w:tcW w:w="7105" w:type="dxa"/>
            <w:tcPrChange w:id="803" w:author="Fontamillas, Romelia@DSS" w:date="2020-06-11T23:37:00Z">
              <w:tcPr>
                <w:tcW w:w="6858" w:type="dxa"/>
              </w:tcPr>
            </w:tcPrChange>
          </w:tcPr>
          <w:p w14:paraId="54E17FB2" w14:textId="77777777" w:rsidR="0085716F" w:rsidRPr="00955A07" w:rsidRDefault="0085716F" w:rsidP="0085716F">
            <w:pPr>
              <w:pStyle w:val="ListParagraph"/>
              <w:numPr>
                <w:ilvl w:val="0"/>
                <w:numId w:val="13"/>
              </w:numPr>
              <w:tabs>
                <w:tab w:val="left" w:pos="360"/>
                <w:tab w:val="left" w:pos="9540"/>
              </w:tabs>
              <w:rPr>
                <w:rFonts w:ascii="Calibri" w:hAnsi="Calibri" w:cs="Calibri"/>
              </w:rPr>
            </w:pPr>
            <w:r w:rsidRPr="00955A07">
              <w:rPr>
                <w:rFonts w:ascii="Calibri" w:hAnsi="Calibri" w:cs="Calibri"/>
              </w:rPr>
              <w:t xml:space="preserve">Description of the extent to which there is shared involvement in evaluating and reporting progress on the goals for Native American children  </w:t>
            </w:r>
          </w:p>
        </w:tc>
        <w:tc>
          <w:tcPr>
            <w:tcW w:w="1350" w:type="dxa"/>
            <w:tcPrChange w:id="804" w:author="Fontamillas, Romelia@DSS" w:date="2020-06-11T23:37:00Z">
              <w:tcPr>
                <w:tcW w:w="1367" w:type="dxa"/>
                <w:gridSpan w:val="2"/>
              </w:tcPr>
            </w:tcPrChange>
          </w:tcPr>
          <w:p w14:paraId="69ECAB13" w14:textId="77777777" w:rsidR="0085716F" w:rsidRPr="00DD2FFB" w:rsidRDefault="0085716F" w:rsidP="0085716F">
            <w:pPr>
              <w:tabs>
                <w:tab w:val="left" w:pos="360"/>
                <w:tab w:val="left" w:pos="9540"/>
              </w:tabs>
              <w:rPr>
                <w:rFonts w:ascii="Calibri" w:hAnsi="Calibri" w:cs="Calibri"/>
                <w:color w:val="FF0000"/>
                <w:highlight w:val="yellow"/>
              </w:rPr>
            </w:pPr>
            <w:r w:rsidRPr="003B4824">
              <w:rPr>
                <w:rFonts w:ascii="Calibri" w:hAnsi="Calibri" w:cs="Calibri"/>
              </w:rPr>
              <w:t>p. 35</w:t>
            </w:r>
          </w:p>
        </w:tc>
        <w:tc>
          <w:tcPr>
            <w:tcW w:w="1080" w:type="dxa"/>
            <w:tcPrChange w:id="805" w:author="Fontamillas, Romelia@DSS" w:date="2020-06-11T23:37:00Z">
              <w:tcPr>
                <w:tcW w:w="1262" w:type="dxa"/>
                <w:gridSpan w:val="2"/>
              </w:tcPr>
            </w:tcPrChange>
          </w:tcPr>
          <w:p w14:paraId="376BE8D2" w14:textId="77777777" w:rsidR="0085716F" w:rsidRPr="00955A07" w:rsidRDefault="0085716F" w:rsidP="0085716F">
            <w:pPr>
              <w:tabs>
                <w:tab w:val="left" w:pos="360"/>
                <w:tab w:val="left" w:pos="9540"/>
              </w:tabs>
              <w:rPr>
                <w:rFonts w:ascii="Calibri" w:hAnsi="Calibri" w:cs="Calibri"/>
              </w:rPr>
            </w:pPr>
          </w:p>
        </w:tc>
      </w:tr>
    </w:tbl>
    <w:p w14:paraId="00307008"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806">
          <w:tblGrid>
            <w:gridCol w:w="6858"/>
            <w:gridCol w:w="247"/>
            <w:gridCol w:w="1120"/>
            <w:gridCol w:w="230"/>
            <w:gridCol w:w="1032"/>
            <w:gridCol w:w="48"/>
          </w:tblGrid>
        </w:tblGridChange>
      </w:tblGrid>
      <w:tr w:rsidR="005A1111" w:rsidRPr="003B4824" w14:paraId="668F42C3" w14:textId="77777777" w:rsidTr="00D90595">
        <w:trPr>
          <w:trHeight w:val="144"/>
          <w:tblHeader/>
        </w:trPr>
        <w:tc>
          <w:tcPr>
            <w:tcW w:w="7105" w:type="dxa"/>
            <w:shd w:val="clear" w:color="auto" w:fill="D9D9D9" w:themeFill="background1" w:themeFillShade="D9"/>
          </w:tcPr>
          <w:p w14:paraId="313180AD" w14:textId="77777777" w:rsidR="005A1111" w:rsidRPr="003B4824" w:rsidRDefault="005A1111" w:rsidP="005A1111">
            <w:pPr>
              <w:pStyle w:val="ListParagraph"/>
              <w:numPr>
                <w:ilvl w:val="0"/>
                <w:numId w:val="24"/>
              </w:numPr>
              <w:tabs>
                <w:tab w:val="left" w:pos="9540"/>
              </w:tabs>
              <w:rPr>
                <w:rFonts w:ascii="Calibri" w:hAnsi="Calibri" w:cs="Calibri"/>
              </w:rPr>
            </w:pPr>
            <w:r w:rsidRPr="003B4824">
              <w:rPr>
                <w:rFonts w:ascii="Calibri" w:hAnsi="Calibri" w:cs="Calibri"/>
                <w:i/>
              </w:rPr>
              <w:t>Service Array</w:t>
            </w:r>
          </w:p>
        </w:tc>
        <w:tc>
          <w:tcPr>
            <w:tcW w:w="1350" w:type="dxa"/>
            <w:shd w:val="clear" w:color="auto" w:fill="D9D9D9" w:themeFill="background1" w:themeFillShade="D9"/>
          </w:tcPr>
          <w:p w14:paraId="53224689" w14:textId="7A5418D2" w:rsidR="005A1111" w:rsidRPr="003B4824" w:rsidRDefault="005A1111" w:rsidP="005A1111">
            <w:pPr>
              <w:pStyle w:val="ListParagraph"/>
              <w:tabs>
                <w:tab w:val="left" w:pos="9540"/>
              </w:tabs>
              <w:ind w:left="0" w:hanging="14"/>
              <w:rPr>
                <w:rFonts w:ascii="Calibri" w:hAnsi="Calibri" w:cs="Calibri"/>
              </w:rPr>
            </w:pPr>
            <w:r w:rsidRPr="00AC22D1">
              <w:rPr>
                <w:rFonts w:ascii="Calibri" w:hAnsi="Calibri" w:cs="Calibri"/>
              </w:rPr>
              <w:t>Location in Instruction Manual</w:t>
            </w:r>
          </w:p>
        </w:tc>
        <w:tc>
          <w:tcPr>
            <w:tcW w:w="1080" w:type="dxa"/>
            <w:shd w:val="clear" w:color="auto" w:fill="D9D9D9" w:themeFill="background1" w:themeFillShade="D9"/>
          </w:tcPr>
          <w:p w14:paraId="52CEE760" w14:textId="074936B7" w:rsidR="005A1111" w:rsidRPr="003B4824" w:rsidRDefault="005A1111" w:rsidP="005A1111">
            <w:pPr>
              <w:pStyle w:val="ListParagraph"/>
              <w:tabs>
                <w:tab w:val="left" w:pos="9540"/>
              </w:tabs>
              <w:ind w:left="-14"/>
              <w:rPr>
                <w:rFonts w:ascii="Calibri" w:hAnsi="Calibri" w:cs="Calibri"/>
              </w:rPr>
            </w:pPr>
            <w:r w:rsidRPr="00955A07">
              <w:rPr>
                <w:rFonts w:ascii="Calibri" w:hAnsi="Calibri" w:cs="Calibri"/>
              </w:rPr>
              <w:t>Location in CSA (Page #)</w:t>
            </w:r>
          </w:p>
        </w:tc>
      </w:tr>
      <w:tr w:rsidR="005A1111" w:rsidRPr="00955A07" w14:paraId="42612916" w14:textId="77777777" w:rsidTr="005D370D">
        <w:trPr>
          <w:trHeight w:val="144"/>
        </w:trPr>
        <w:tc>
          <w:tcPr>
            <w:tcW w:w="7105" w:type="dxa"/>
          </w:tcPr>
          <w:p w14:paraId="02F23EC2"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 xml:space="preserve">Describe and analyze the programs and services offered in the county, either directly or through providers, through the entire continuum of services from prevention through aftercare: </w:t>
            </w:r>
          </w:p>
        </w:tc>
        <w:tc>
          <w:tcPr>
            <w:tcW w:w="1350" w:type="dxa"/>
          </w:tcPr>
          <w:p w14:paraId="225E56D2" w14:textId="3E5394CA" w:rsidR="005A1111" w:rsidRPr="00DD2FFB" w:rsidRDefault="005A1111" w:rsidP="005A1111">
            <w:pPr>
              <w:tabs>
                <w:tab w:val="left" w:pos="9540"/>
              </w:tabs>
              <w:rPr>
                <w:rFonts w:ascii="Calibri" w:hAnsi="Calibri" w:cs="Calibri"/>
                <w:color w:val="FF0000"/>
                <w:highlight w:val="yellow"/>
              </w:rPr>
            </w:pPr>
          </w:p>
        </w:tc>
        <w:tc>
          <w:tcPr>
            <w:tcW w:w="1080" w:type="dxa"/>
          </w:tcPr>
          <w:p w14:paraId="21011A78" w14:textId="52B329B3" w:rsidR="005A1111" w:rsidRPr="00DD2FFB" w:rsidRDefault="005A1111" w:rsidP="005A1111">
            <w:pPr>
              <w:tabs>
                <w:tab w:val="left" w:pos="9540"/>
              </w:tabs>
              <w:rPr>
                <w:rFonts w:ascii="Calibri" w:hAnsi="Calibri" w:cs="Calibri"/>
                <w:color w:val="FF0000"/>
                <w:highlight w:val="yellow"/>
              </w:rPr>
            </w:pPr>
          </w:p>
        </w:tc>
      </w:tr>
      <w:tr w:rsidR="005A1111" w:rsidRPr="00955A07" w14:paraId="066890E1" w14:textId="77777777" w:rsidTr="005D370D">
        <w:tblPrEx>
          <w:tblW w:w="9535" w:type="dxa"/>
          <w:tblInd w:w="360" w:type="dxa"/>
          <w:tblLayout w:type="fixed"/>
          <w:tblPrExChange w:id="807" w:author="Fontamillas, Romelia@DSS" w:date="2020-06-11T23:37:00Z">
            <w:tblPrEx>
              <w:tblW w:w="9487" w:type="dxa"/>
              <w:tblInd w:w="360" w:type="dxa"/>
              <w:tblLayout w:type="fixed"/>
            </w:tblPrEx>
          </w:tblPrExChange>
        </w:tblPrEx>
        <w:trPr>
          <w:trHeight w:val="144"/>
          <w:trPrChange w:id="808" w:author="Fontamillas, Romelia@DSS" w:date="2020-06-11T23:37:00Z">
            <w:trPr>
              <w:gridAfter w:val="0"/>
              <w:trHeight w:val="144"/>
            </w:trPr>
          </w:trPrChange>
        </w:trPr>
        <w:tc>
          <w:tcPr>
            <w:tcW w:w="7105" w:type="dxa"/>
            <w:tcPrChange w:id="809" w:author="Fontamillas, Romelia@DSS" w:date="2020-06-11T23:37:00Z">
              <w:tcPr>
                <w:tcW w:w="6858" w:type="dxa"/>
              </w:tcPr>
            </w:tcPrChange>
          </w:tcPr>
          <w:p w14:paraId="24721360" w14:textId="77777777" w:rsidR="005A1111" w:rsidRPr="003E44DC" w:rsidRDefault="005A1111" w:rsidP="005A1111">
            <w:pPr>
              <w:pStyle w:val="ListParagraph"/>
              <w:numPr>
                <w:ilvl w:val="0"/>
                <w:numId w:val="13"/>
              </w:numPr>
              <w:tabs>
                <w:tab w:val="left" w:pos="9540"/>
              </w:tabs>
              <w:rPr>
                <w:rFonts w:ascii="Calibri" w:hAnsi="Calibri" w:cs="Calibri"/>
              </w:rPr>
            </w:pPr>
            <w:r>
              <w:rPr>
                <w:rFonts w:ascii="Calibri" w:hAnsi="Calibri" w:cs="Calibri"/>
              </w:rPr>
              <w:t>Prevention focused services</w:t>
            </w:r>
          </w:p>
        </w:tc>
        <w:tc>
          <w:tcPr>
            <w:tcW w:w="1350" w:type="dxa"/>
            <w:tcPrChange w:id="810" w:author="Fontamillas, Romelia@DSS" w:date="2020-06-11T23:37:00Z">
              <w:tcPr>
                <w:tcW w:w="1367" w:type="dxa"/>
                <w:gridSpan w:val="2"/>
              </w:tcPr>
            </w:tcPrChange>
          </w:tcPr>
          <w:p w14:paraId="475E104F"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35</w:t>
            </w:r>
          </w:p>
        </w:tc>
        <w:tc>
          <w:tcPr>
            <w:tcW w:w="1080" w:type="dxa"/>
            <w:tcPrChange w:id="811" w:author="Fontamillas, Romelia@DSS" w:date="2020-06-11T23:37:00Z">
              <w:tcPr>
                <w:tcW w:w="1262" w:type="dxa"/>
                <w:gridSpan w:val="2"/>
              </w:tcPr>
            </w:tcPrChange>
          </w:tcPr>
          <w:p w14:paraId="7EA476A5" w14:textId="77777777" w:rsidR="005A1111" w:rsidRPr="00955A07" w:rsidRDefault="005A1111" w:rsidP="005A1111">
            <w:pPr>
              <w:tabs>
                <w:tab w:val="left" w:pos="9540"/>
              </w:tabs>
              <w:rPr>
                <w:rFonts w:ascii="Calibri" w:hAnsi="Calibri" w:cs="Calibri"/>
              </w:rPr>
            </w:pPr>
          </w:p>
        </w:tc>
      </w:tr>
      <w:tr w:rsidR="005A1111" w:rsidRPr="00955A07" w14:paraId="03BC2D43" w14:textId="77777777" w:rsidTr="005D370D">
        <w:tblPrEx>
          <w:tblW w:w="9535" w:type="dxa"/>
          <w:tblInd w:w="360" w:type="dxa"/>
          <w:tblLayout w:type="fixed"/>
          <w:tblPrExChange w:id="812" w:author="Fontamillas, Romelia@DSS" w:date="2020-06-11T23:37:00Z">
            <w:tblPrEx>
              <w:tblW w:w="9487" w:type="dxa"/>
              <w:tblInd w:w="360" w:type="dxa"/>
              <w:tblLayout w:type="fixed"/>
            </w:tblPrEx>
          </w:tblPrExChange>
        </w:tblPrEx>
        <w:trPr>
          <w:trHeight w:val="144"/>
          <w:trPrChange w:id="813" w:author="Fontamillas, Romelia@DSS" w:date="2020-06-11T23:37:00Z">
            <w:trPr>
              <w:gridAfter w:val="0"/>
              <w:trHeight w:val="144"/>
            </w:trPr>
          </w:trPrChange>
        </w:trPr>
        <w:tc>
          <w:tcPr>
            <w:tcW w:w="7105" w:type="dxa"/>
            <w:tcPrChange w:id="814" w:author="Fontamillas, Romelia@DSS" w:date="2020-06-11T23:37:00Z">
              <w:tcPr>
                <w:tcW w:w="6858" w:type="dxa"/>
              </w:tcPr>
            </w:tcPrChange>
          </w:tcPr>
          <w:p w14:paraId="748AC1CE" w14:textId="77777777" w:rsidR="005A1111" w:rsidRDefault="005A1111" w:rsidP="005A1111">
            <w:pPr>
              <w:pStyle w:val="ListParagraph"/>
              <w:numPr>
                <w:ilvl w:val="0"/>
                <w:numId w:val="13"/>
              </w:numPr>
              <w:tabs>
                <w:tab w:val="left" w:pos="9540"/>
              </w:tabs>
              <w:rPr>
                <w:rFonts w:ascii="Calibri" w:hAnsi="Calibri" w:cs="Calibri"/>
              </w:rPr>
            </w:pPr>
            <w:r>
              <w:rPr>
                <w:rFonts w:ascii="Calibri" w:hAnsi="Calibri" w:cs="Calibri"/>
              </w:rPr>
              <w:t>Community-based family support services</w:t>
            </w:r>
          </w:p>
        </w:tc>
        <w:tc>
          <w:tcPr>
            <w:tcW w:w="1350" w:type="dxa"/>
            <w:tcPrChange w:id="815" w:author="Fontamillas, Romelia@DSS" w:date="2020-06-11T23:37:00Z">
              <w:tcPr>
                <w:tcW w:w="1367" w:type="dxa"/>
                <w:gridSpan w:val="2"/>
              </w:tcPr>
            </w:tcPrChange>
          </w:tcPr>
          <w:p w14:paraId="0A39F346"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35</w:t>
            </w:r>
          </w:p>
        </w:tc>
        <w:tc>
          <w:tcPr>
            <w:tcW w:w="1080" w:type="dxa"/>
            <w:tcPrChange w:id="816" w:author="Fontamillas, Romelia@DSS" w:date="2020-06-11T23:37:00Z">
              <w:tcPr>
                <w:tcW w:w="1262" w:type="dxa"/>
                <w:gridSpan w:val="2"/>
              </w:tcPr>
            </w:tcPrChange>
          </w:tcPr>
          <w:p w14:paraId="6C368C95" w14:textId="77777777" w:rsidR="005A1111" w:rsidRPr="00955A07" w:rsidRDefault="005A1111" w:rsidP="005A1111">
            <w:pPr>
              <w:tabs>
                <w:tab w:val="left" w:pos="9540"/>
              </w:tabs>
              <w:rPr>
                <w:rFonts w:ascii="Calibri" w:hAnsi="Calibri" w:cs="Calibri"/>
              </w:rPr>
            </w:pPr>
          </w:p>
        </w:tc>
      </w:tr>
      <w:tr w:rsidR="005A1111" w:rsidRPr="00955A07" w14:paraId="0860195F" w14:textId="77777777" w:rsidTr="005D370D">
        <w:tblPrEx>
          <w:tblW w:w="9535" w:type="dxa"/>
          <w:tblInd w:w="360" w:type="dxa"/>
          <w:tblLayout w:type="fixed"/>
          <w:tblPrExChange w:id="817" w:author="Fontamillas, Romelia@DSS" w:date="2020-06-11T23:37:00Z">
            <w:tblPrEx>
              <w:tblW w:w="9487" w:type="dxa"/>
              <w:tblInd w:w="360" w:type="dxa"/>
              <w:tblLayout w:type="fixed"/>
            </w:tblPrEx>
          </w:tblPrExChange>
        </w:tblPrEx>
        <w:trPr>
          <w:trHeight w:val="144"/>
          <w:trPrChange w:id="818" w:author="Fontamillas, Romelia@DSS" w:date="2020-06-11T23:37:00Z">
            <w:trPr>
              <w:gridAfter w:val="0"/>
              <w:trHeight w:val="144"/>
            </w:trPr>
          </w:trPrChange>
        </w:trPr>
        <w:tc>
          <w:tcPr>
            <w:tcW w:w="7105" w:type="dxa"/>
            <w:tcPrChange w:id="819" w:author="Fontamillas, Romelia@DSS" w:date="2020-06-11T23:37:00Z">
              <w:tcPr>
                <w:tcW w:w="6858" w:type="dxa"/>
              </w:tcPr>
            </w:tcPrChange>
          </w:tcPr>
          <w:p w14:paraId="65212400" w14:textId="77777777" w:rsidR="005A1111" w:rsidRDefault="005A1111" w:rsidP="005A1111">
            <w:pPr>
              <w:pStyle w:val="ListParagraph"/>
              <w:numPr>
                <w:ilvl w:val="0"/>
                <w:numId w:val="13"/>
              </w:numPr>
              <w:tabs>
                <w:tab w:val="left" w:pos="9540"/>
              </w:tabs>
              <w:rPr>
                <w:rFonts w:ascii="Calibri" w:hAnsi="Calibri" w:cs="Calibri"/>
              </w:rPr>
            </w:pPr>
            <w:r>
              <w:rPr>
                <w:rFonts w:ascii="Calibri" w:hAnsi="Calibri" w:cs="Calibri"/>
              </w:rPr>
              <w:t>Family preservation services aimed at preserving families via reunification, guardianship or adoption</w:t>
            </w:r>
          </w:p>
        </w:tc>
        <w:tc>
          <w:tcPr>
            <w:tcW w:w="1350" w:type="dxa"/>
            <w:tcPrChange w:id="820" w:author="Fontamillas, Romelia@DSS" w:date="2020-06-11T23:37:00Z">
              <w:tcPr>
                <w:tcW w:w="1367" w:type="dxa"/>
                <w:gridSpan w:val="2"/>
              </w:tcPr>
            </w:tcPrChange>
          </w:tcPr>
          <w:p w14:paraId="436F0AD6"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35</w:t>
            </w:r>
          </w:p>
        </w:tc>
        <w:tc>
          <w:tcPr>
            <w:tcW w:w="1080" w:type="dxa"/>
            <w:tcPrChange w:id="821" w:author="Fontamillas, Romelia@DSS" w:date="2020-06-11T23:37:00Z">
              <w:tcPr>
                <w:tcW w:w="1262" w:type="dxa"/>
                <w:gridSpan w:val="2"/>
              </w:tcPr>
            </w:tcPrChange>
          </w:tcPr>
          <w:p w14:paraId="15FF90BB" w14:textId="77777777" w:rsidR="005A1111" w:rsidRPr="00955A07" w:rsidRDefault="005A1111" w:rsidP="005A1111">
            <w:pPr>
              <w:tabs>
                <w:tab w:val="left" w:pos="9540"/>
              </w:tabs>
              <w:rPr>
                <w:rFonts w:ascii="Calibri" w:hAnsi="Calibri" w:cs="Calibri"/>
              </w:rPr>
            </w:pPr>
          </w:p>
        </w:tc>
      </w:tr>
      <w:tr w:rsidR="005A1111" w:rsidRPr="00955A07" w14:paraId="57F86E04" w14:textId="77777777" w:rsidTr="005D370D">
        <w:tblPrEx>
          <w:tblW w:w="9535" w:type="dxa"/>
          <w:tblInd w:w="360" w:type="dxa"/>
          <w:tblLayout w:type="fixed"/>
          <w:tblPrExChange w:id="822" w:author="Fontamillas, Romelia@DSS" w:date="2020-06-11T23:37:00Z">
            <w:tblPrEx>
              <w:tblW w:w="9487" w:type="dxa"/>
              <w:tblInd w:w="360" w:type="dxa"/>
              <w:tblLayout w:type="fixed"/>
            </w:tblPrEx>
          </w:tblPrExChange>
        </w:tblPrEx>
        <w:trPr>
          <w:trHeight w:val="144"/>
          <w:trPrChange w:id="823" w:author="Fontamillas, Romelia@DSS" w:date="2020-06-11T23:37:00Z">
            <w:trPr>
              <w:gridAfter w:val="0"/>
              <w:trHeight w:val="144"/>
            </w:trPr>
          </w:trPrChange>
        </w:trPr>
        <w:tc>
          <w:tcPr>
            <w:tcW w:w="7105" w:type="dxa"/>
            <w:tcPrChange w:id="824" w:author="Fontamillas, Romelia@DSS" w:date="2020-06-11T23:37:00Z">
              <w:tcPr>
                <w:tcW w:w="6858" w:type="dxa"/>
              </w:tcPr>
            </w:tcPrChange>
          </w:tcPr>
          <w:p w14:paraId="69BA1745" w14:textId="77777777" w:rsidR="005A1111" w:rsidRDefault="005A1111" w:rsidP="005A1111">
            <w:pPr>
              <w:pStyle w:val="ListParagraph"/>
              <w:numPr>
                <w:ilvl w:val="0"/>
                <w:numId w:val="13"/>
              </w:numPr>
              <w:tabs>
                <w:tab w:val="left" w:pos="9540"/>
              </w:tabs>
              <w:rPr>
                <w:rFonts w:ascii="Calibri" w:hAnsi="Calibri" w:cs="Calibri"/>
              </w:rPr>
            </w:pPr>
            <w:r>
              <w:rPr>
                <w:rFonts w:ascii="Calibri" w:hAnsi="Calibri" w:cs="Calibri"/>
              </w:rPr>
              <w:t>Reunification services</w:t>
            </w:r>
          </w:p>
        </w:tc>
        <w:tc>
          <w:tcPr>
            <w:tcW w:w="1350" w:type="dxa"/>
            <w:tcPrChange w:id="825" w:author="Fontamillas, Romelia@DSS" w:date="2020-06-11T23:37:00Z">
              <w:tcPr>
                <w:tcW w:w="1367" w:type="dxa"/>
                <w:gridSpan w:val="2"/>
              </w:tcPr>
            </w:tcPrChange>
          </w:tcPr>
          <w:p w14:paraId="231B9007"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35</w:t>
            </w:r>
          </w:p>
        </w:tc>
        <w:tc>
          <w:tcPr>
            <w:tcW w:w="1080" w:type="dxa"/>
            <w:tcPrChange w:id="826" w:author="Fontamillas, Romelia@DSS" w:date="2020-06-11T23:37:00Z">
              <w:tcPr>
                <w:tcW w:w="1262" w:type="dxa"/>
                <w:gridSpan w:val="2"/>
              </w:tcPr>
            </w:tcPrChange>
          </w:tcPr>
          <w:p w14:paraId="73712DD6" w14:textId="77777777" w:rsidR="005A1111" w:rsidRPr="00955A07" w:rsidRDefault="005A1111" w:rsidP="005A1111">
            <w:pPr>
              <w:tabs>
                <w:tab w:val="left" w:pos="9540"/>
              </w:tabs>
              <w:rPr>
                <w:rFonts w:ascii="Calibri" w:hAnsi="Calibri" w:cs="Calibri"/>
              </w:rPr>
            </w:pPr>
          </w:p>
        </w:tc>
      </w:tr>
      <w:tr w:rsidR="005A1111" w:rsidRPr="00955A07" w14:paraId="7C333A36" w14:textId="77777777" w:rsidTr="005D370D">
        <w:tblPrEx>
          <w:tblW w:w="9535" w:type="dxa"/>
          <w:tblInd w:w="360" w:type="dxa"/>
          <w:tblLayout w:type="fixed"/>
          <w:tblPrExChange w:id="827" w:author="Fontamillas, Romelia@DSS" w:date="2020-06-11T23:37:00Z">
            <w:tblPrEx>
              <w:tblW w:w="9487" w:type="dxa"/>
              <w:tblInd w:w="360" w:type="dxa"/>
              <w:tblLayout w:type="fixed"/>
            </w:tblPrEx>
          </w:tblPrExChange>
        </w:tblPrEx>
        <w:trPr>
          <w:trHeight w:val="144"/>
          <w:trPrChange w:id="828" w:author="Fontamillas, Romelia@DSS" w:date="2020-06-11T23:37:00Z">
            <w:trPr>
              <w:gridAfter w:val="0"/>
              <w:trHeight w:val="144"/>
            </w:trPr>
          </w:trPrChange>
        </w:trPr>
        <w:tc>
          <w:tcPr>
            <w:tcW w:w="7105" w:type="dxa"/>
            <w:tcPrChange w:id="829" w:author="Fontamillas, Romelia@DSS" w:date="2020-06-11T23:37:00Z">
              <w:tcPr>
                <w:tcW w:w="6858" w:type="dxa"/>
              </w:tcPr>
            </w:tcPrChange>
          </w:tcPr>
          <w:p w14:paraId="70A17248" w14:textId="77777777" w:rsidR="005A1111" w:rsidRDefault="005A1111" w:rsidP="005A1111">
            <w:pPr>
              <w:pStyle w:val="ListParagraph"/>
              <w:numPr>
                <w:ilvl w:val="0"/>
                <w:numId w:val="13"/>
              </w:numPr>
              <w:tabs>
                <w:tab w:val="left" w:pos="9540"/>
              </w:tabs>
              <w:rPr>
                <w:rFonts w:ascii="Calibri" w:hAnsi="Calibri" w:cs="Calibri"/>
              </w:rPr>
            </w:pPr>
            <w:r>
              <w:rPr>
                <w:rFonts w:ascii="Calibri" w:hAnsi="Calibri" w:cs="Calibri"/>
              </w:rPr>
              <w:t>Adoption services</w:t>
            </w:r>
          </w:p>
        </w:tc>
        <w:tc>
          <w:tcPr>
            <w:tcW w:w="1350" w:type="dxa"/>
            <w:tcPrChange w:id="830" w:author="Fontamillas, Romelia@DSS" w:date="2020-06-11T23:37:00Z">
              <w:tcPr>
                <w:tcW w:w="1367" w:type="dxa"/>
                <w:gridSpan w:val="2"/>
              </w:tcPr>
            </w:tcPrChange>
          </w:tcPr>
          <w:p w14:paraId="7CAA2465"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35</w:t>
            </w:r>
          </w:p>
        </w:tc>
        <w:tc>
          <w:tcPr>
            <w:tcW w:w="1080" w:type="dxa"/>
            <w:tcPrChange w:id="831" w:author="Fontamillas, Romelia@DSS" w:date="2020-06-11T23:37:00Z">
              <w:tcPr>
                <w:tcW w:w="1262" w:type="dxa"/>
                <w:gridSpan w:val="2"/>
              </w:tcPr>
            </w:tcPrChange>
          </w:tcPr>
          <w:p w14:paraId="26433ACB" w14:textId="77777777" w:rsidR="005A1111" w:rsidRPr="00955A07" w:rsidRDefault="005A1111" w:rsidP="005A1111">
            <w:pPr>
              <w:tabs>
                <w:tab w:val="left" w:pos="9540"/>
              </w:tabs>
              <w:rPr>
                <w:rFonts w:ascii="Calibri" w:hAnsi="Calibri" w:cs="Calibri"/>
              </w:rPr>
            </w:pPr>
          </w:p>
        </w:tc>
      </w:tr>
      <w:tr w:rsidR="005A1111" w:rsidRPr="00955A07" w14:paraId="327F354C" w14:textId="77777777" w:rsidTr="005D370D">
        <w:tblPrEx>
          <w:tblW w:w="9535" w:type="dxa"/>
          <w:tblInd w:w="360" w:type="dxa"/>
          <w:tblLayout w:type="fixed"/>
          <w:tblPrExChange w:id="832" w:author="Fontamillas, Romelia@DSS" w:date="2020-06-11T23:37:00Z">
            <w:tblPrEx>
              <w:tblW w:w="9487" w:type="dxa"/>
              <w:tblInd w:w="360" w:type="dxa"/>
              <w:tblLayout w:type="fixed"/>
            </w:tblPrEx>
          </w:tblPrExChange>
        </w:tblPrEx>
        <w:trPr>
          <w:trHeight w:val="144"/>
          <w:trPrChange w:id="833" w:author="Fontamillas, Romelia@DSS" w:date="2020-06-11T23:37:00Z">
            <w:trPr>
              <w:gridAfter w:val="0"/>
              <w:trHeight w:val="144"/>
            </w:trPr>
          </w:trPrChange>
        </w:trPr>
        <w:tc>
          <w:tcPr>
            <w:tcW w:w="7105" w:type="dxa"/>
            <w:tcPrChange w:id="834" w:author="Fontamillas, Romelia@DSS" w:date="2020-06-11T23:37:00Z">
              <w:tcPr>
                <w:tcW w:w="6858" w:type="dxa"/>
              </w:tcPr>
            </w:tcPrChange>
          </w:tcPr>
          <w:p w14:paraId="544D19DC" w14:textId="77777777" w:rsidR="005A1111" w:rsidRDefault="005A1111" w:rsidP="005A1111">
            <w:pPr>
              <w:pStyle w:val="ListParagraph"/>
              <w:numPr>
                <w:ilvl w:val="0"/>
                <w:numId w:val="13"/>
              </w:numPr>
              <w:tabs>
                <w:tab w:val="left" w:pos="9540"/>
              </w:tabs>
              <w:rPr>
                <w:rFonts w:ascii="Calibri" w:hAnsi="Calibri" w:cs="Calibri"/>
              </w:rPr>
            </w:pPr>
            <w:r>
              <w:rPr>
                <w:rFonts w:ascii="Calibri" w:hAnsi="Calibri" w:cs="Calibri"/>
              </w:rPr>
              <w:t>Kinship care/support services</w:t>
            </w:r>
          </w:p>
        </w:tc>
        <w:tc>
          <w:tcPr>
            <w:tcW w:w="1350" w:type="dxa"/>
            <w:tcPrChange w:id="835" w:author="Fontamillas, Romelia@DSS" w:date="2020-06-11T23:37:00Z">
              <w:tcPr>
                <w:tcW w:w="1367" w:type="dxa"/>
                <w:gridSpan w:val="2"/>
              </w:tcPr>
            </w:tcPrChange>
          </w:tcPr>
          <w:p w14:paraId="2CE5EAA9" w14:textId="77777777" w:rsidR="005A1111" w:rsidRPr="00DD2FFB" w:rsidRDefault="005A1111" w:rsidP="005A1111">
            <w:pPr>
              <w:tabs>
                <w:tab w:val="left" w:pos="9540"/>
              </w:tabs>
              <w:rPr>
                <w:rFonts w:ascii="Calibri" w:hAnsi="Calibri" w:cs="Calibri"/>
                <w:color w:val="FF0000"/>
                <w:highlight w:val="yellow"/>
              </w:rPr>
            </w:pPr>
            <w:r>
              <w:rPr>
                <w:rFonts w:ascii="Calibri" w:hAnsi="Calibri" w:cs="Calibri"/>
              </w:rPr>
              <w:t>p. 35</w:t>
            </w:r>
          </w:p>
        </w:tc>
        <w:tc>
          <w:tcPr>
            <w:tcW w:w="1080" w:type="dxa"/>
            <w:tcPrChange w:id="836" w:author="Fontamillas, Romelia@DSS" w:date="2020-06-11T23:37:00Z">
              <w:tcPr>
                <w:tcW w:w="1262" w:type="dxa"/>
                <w:gridSpan w:val="2"/>
              </w:tcPr>
            </w:tcPrChange>
          </w:tcPr>
          <w:p w14:paraId="0B6811CA" w14:textId="77777777" w:rsidR="005A1111" w:rsidRPr="00955A07" w:rsidRDefault="005A1111" w:rsidP="005A1111">
            <w:pPr>
              <w:tabs>
                <w:tab w:val="left" w:pos="9540"/>
              </w:tabs>
              <w:rPr>
                <w:rFonts w:ascii="Calibri" w:hAnsi="Calibri" w:cs="Calibri"/>
              </w:rPr>
            </w:pPr>
          </w:p>
        </w:tc>
      </w:tr>
      <w:tr w:rsidR="005A1111" w:rsidRPr="00955A07" w14:paraId="214B0953" w14:textId="77777777" w:rsidTr="005D370D">
        <w:tblPrEx>
          <w:tblW w:w="9535" w:type="dxa"/>
          <w:tblInd w:w="360" w:type="dxa"/>
          <w:tblLayout w:type="fixed"/>
          <w:tblPrExChange w:id="837" w:author="Fontamillas, Romelia@DSS" w:date="2020-06-11T23:37:00Z">
            <w:tblPrEx>
              <w:tblW w:w="9487" w:type="dxa"/>
              <w:tblInd w:w="360" w:type="dxa"/>
              <w:tblLayout w:type="fixed"/>
            </w:tblPrEx>
          </w:tblPrExChange>
        </w:tblPrEx>
        <w:trPr>
          <w:trHeight w:val="144"/>
          <w:trPrChange w:id="838" w:author="Fontamillas, Romelia@DSS" w:date="2020-06-11T23:37:00Z">
            <w:trPr>
              <w:gridAfter w:val="0"/>
              <w:trHeight w:val="144"/>
            </w:trPr>
          </w:trPrChange>
        </w:trPr>
        <w:tc>
          <w:tcPr>
            <w:tcW w:w="7105" w:type="dxa"/>
            <w:tcPrChange w:id="839" w:author="Fontamillas, Romelia@DSS" w:date="2020-06-11T23:37:00Z">
              <w:tcPr>
                <w:tcW w:w="6858" w:type="dxa"/>
              </w:tcPr>
            </w:tcPrChange>
          </w:tcPr>
          <w:p w14:paraId="552C5FF4" w14:textId="77777777" w:rsidR="005A1111" w:rsidRDefault="005A1111" w:rsidP="005A1111">
            <w:pPr>
              <w:pStyle w:val="ListParagraph"/>
              <w:numPr>
                <w:ilvl w:val="0"/>
                <w:numId w:val="13"/>
              </w:numPr>
              <w:tabs>
                <w:tab w:val="left" w:pos="9540"/>
              </w:tabs>
              <w:rPr>
                <w:rFonts w:ascii="Calibri" w:hAnsi="Calibri" w:cs="Calibri"/>
              </w:rPr>
            </w:pPr>
            <w:r>
              <w:rPr>
                <w:rFonts w:ascii="Calibri" w:hAnsi="Calibri" w:cs="Calibri"/>
              </w:rPr>
              <w:t>Independent living services</w:t>
            </w:r>
          </w:p>
        </w:tc>
        <w:tc>
          <w:tcPr>
            <w:tcW w:w="1350" w:type="dxa"/>
            <w:tcPrChange w:id="840" w:author="Fontamillas, Romelia@DSS" w:date="2020-06-11T23:37:00Z">
              <w:tcPr>
                <w:tcW w:w="1367" w:type="dxa"/>
                <w:gridSpan w:val="2"/>
              </w:tcPr>
            </w:tcPrChange>
          </w:tcPr>
          <w:p w14:paraId="2269E816"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35</w:t>
            </w:r>
          </w:p>
        </w:tc>
        <w:tc>
          <w:tcPr>
            <w:tcW w:w="1080" w:type="dxa"/>
            <w:tcPrChange w:id="841" w:author="Fontamillas, Romelia@DSS" w:date="2020-06-11T23:37:00Z">
              <w:tcPr>
                <w:tcW w:w="1262" w:type="dxa"/>
                <w:gridSpan w:val="2"/>
              </w:tcPr>
            </w:tcPrChange>
          </w:tcPr>
          <w:p w14:paraId="53F962AA" w14:textId="77777777" w:rsidR="005A1111" w:rsidRPr="00955A07" w:rsidRDefault="005A1111" w:rsidP="005A1111">
            <w:pPr>
              <w:tabs>
                <w:tab w:val="left" w:pos="9540"/>
              </w:tabs>
              <w:rPr>
                <w:rFonts w:ascii="Calibri" w:hAnsi="Calibri" w:cs="Calibri"/>
              </w:rPr>
            </w:pPr>
          </w:p>
        </w:tc>
      </w:tr>
      <w:tr w:rsidR="005A1111" w:rsidRPr="00955A07" w14:paraId="60301E49" w14:textId="77777777" w:rsidTr="005D370D">
        <w:tblPrEx>
          <w:tblW w:w="9535" w:type="dxa"/>
          <w:tblInd w:w="360" w:type="dxa"/>
          <w:tblLayout w:type="fixed"/>
          <w:tblPrExChange w:id="842" w:author="Fontamillas, Romelia@DSS" w:date="2020-06-11T23:37:00Z">
            <w:tblPrEx>
              <w:tblW w:w="9487" w:type="dxa"/>
              <w:tblInd w:w="360" w:type="dxa"/>
              <w:tblLayout w:type="fixed"/>
            </w:tblPrEx>
          </w:tblPrExChange>
        </w:tblPrEx>
        <w:trPr>
          <w:trHeight w:val="144"/>
          <w:trPrChange w:id="843" w:author="Fontamillas, Romelia@DSS" w:date="2020-06-11T23:37:00Z">
            <w:trPr>
              <w:gridAfter w:val="0"/>
              <w:trHeight w:val="144"/>
            </w:trPr>
          </w:trPrChange>
        </w:trPr>
        <w:tc>
          <w:tcPr>
            <w:tcW w:w="7105" w:type="dxa"/>
            <w:tcPrChange w:id="844" w:author="Fontamillas, Romelia@DSS" w:date="2020-06-11T23:37:00Z">
              <w:tcPr>
                <w:tcW w:w="6858" w:type="dxa"/>
              </w:tcPr>
            </w:tcPrChange>
          </w:tcPr>
          <w:p w14:paraId="56B16867" w14:textId="77777777" w:rsidR="005A1111" w:rsidRDefault="005A1111" w:rsidP="005A1111">
            <w:pPr>
              <w:pStyle w:val="ListParagraph"/>
              <w:numPr>
                <w:ilvl w:val="0"/>
                <w:numId w:val="13"/>
              </w:numPr>
              <w:tabs>
                <w:tab w:val="left" w:pos="9540"/>
              </w:tabs>
              <w:rPr>
                <w:rFonts w:ascii="Calibri" w:hAnsi="Calibri" w:cs="Calibri"/>
              </w:rPr>
            </w:pPr>
            <w:r>
              <w:rPr>
                <w:rFonts w:ascii="Calibri" w:hAnsi="Calibri" w:cs="Calibri"/>
              </w:rPr>
              <w:t>Permanency planning services</w:t>
            </w:r>
          </w:p>
        </w:tc>
        <w:tc>
          <w:tcPr>
            <w:tcW w:w="1350" w:type="dxa"/>
            <w:tcPrChange w:id="845" w:author="Fontamillas, Romelia@DSS" w:date="2020-06-11T23:37:00Z">
              <w:tcPr>
                <w:tcW w:w="1367" w:type="dxa"/>
                <w:gridSpan w:val="2"/>
              </w:tcPr>
            </w:tcPrChange>
          </w:tcPr>
          <w:p w14:paraId="6EFF1A8C"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35</w:t>
            </w:r>
          </w:p>
        </w:tc>
        <w:tc>
          <w:tcPr>
            <w:tcW w:w="1080" w:type="dxa"/>
            <w:tcPrChange w:id="846" w:author="Fontamillas, Romelia@DSS" w:date="2020-06-11T23:37:00Z">
              <w:tcPr>
                <w:tcW w:w="1262" w:type="dxa"/>
                <w:gridSpan w:val="2"/>
              </w:tcPr>
            </w:tcPrChange>
          </w:tcPr>
          <w:p w14:paraId="4BAA529D" w14:textId="77777777" w:rsidR="005A1111" w:rsidRPr="00955A07" w:rsidRDefault="005A1111" w:rsidP="005A1111">
            <w:pPr>
              <w:tabs>
                <w:tab w:val="left" w:pos="9540"/>
              </w:tabs>
              <w:rPr>
                <w:rFonts w:ascii="Calibri" w:hAnsi="Calibri" w:cs="Calibri"/>
              </w:rPr>
            </w:pPr>
          </w:p>
        </w:tc>
      </w:tr>
      <w:tr w:rsidR="005A1111" w:rsidRPr="00955A07" w14:paraId="7B5A1994" w14:textId="77777777" w:rsidTr="005D370D">
        <w:tblPrEx>
          <w:tblW w:w="9535" w:type="dxa"/>
          <w:tblInd w:w="360" w:type="dxa"/>
          <w:tblLayout w:type="fixed"/>
          <w:tblPrExChange w:id="847" w:author="Fontamillas, Romelia@DSS" w:date="2020-06-11T23:37:00Z">
            <w:tblPrEx>
              <w:tblW w:w="9487" w:type="dxa"/>
              <w:tblInd w:w="360" w:type="dxa"/>
              <w:tblLayout w:type="fixed"/>
            </w:tblPrEx>
          </w:tblPrExChange>
        </w:tblPrEx>
        <w:trPr>
          <w:trHeight w:val="144"/>
          <w:trPrChange w:id="848" w:author="Fontamillas, Romelia@DSS" w:date="2020-06-11T23:37:00Z">
            <w:trPr>
              <w:gridAfter w:val="0"/>
              <w:trHeight w:val="144"/>
            </w:trPr>
          </w:trPrChange>
        </w:trPr>
        <w:tc>
          <w:tcPr>
            <w:tcW w:w="7105" w:type="dxa"/>
            <w:tcPrChange w:id="849" w:author="Fontamillas, Romelia@DSS" w:date="2020-06-11T23:37:00Z">
              <w:tcPr>
                <w:tcW w:w="6858" w:type="dxa"/>
              </w:tcPr>
            </w:tcPrChange>
          </w:tcPr>
          <w:p w14:paraId="3106BAC6" w14:textId="77777777" w:rsidR="005A1111" w:rsidRDefault="005A1111" w:rsidP="005A1111">
            <w:pPr>
              <w:pStyle w:val="ListParagraph"/>
              <w:numPr>
                <w:ilvl w:val="0"/>
                <w:numId w:val="13"/>
              </w:numPr>
              <w:tabs>
                <w:tab w:val="left" w:pos="9540"/>
              </w:tabs>
              <w:rPr>
                <w:rFonts w:ascii="Calibri" w:hAnsi="Calibri" w:cs="Calibri"/>
              </w:rPr>
            </w:pPr>
            <w:r>
              <w:rPr>
                <w:rFonts w:ascii="Calibri" w:hAnsi="Calibri" w:cs="Calibri"/>
              </w:rPr>
              <w:t>Programs and services that address the unique characteristics of the populations previously identified in the demographic section to be at greatest risk of maltreatment</w:t>
            </w:r>
          </w:p>
        </w:tc>
        <w:tc>
          <w:tcPr>
            <w:tcW w:w="1350" w:type="dxa"/>
            <w:tcPrChange w:id="850" w:author="Fontamillas, Romelia@DSS" w:date="2020-06-11T23:37:00Z">
              <w:tcPr>
                <w:tcW w:w="1367" w:type="dxa"/>
                <w:gridSpan w:val="2"/>
              </w:tcPr>
            </w:tcPrChange>
          </w:tcPr>
          <w:p w14:paraId="6A38191D"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35</w:t>
            </w:r>
          </w:p>
        </w:tc>
        <w:tc>
          <w:tcPr>
            <w:tcW w:w="1080" w:type="dxa"/>
            <w:tcPrChange w:id="851" w:author="Fontamillas, Romelia@DSS" w:date="2020-06-11T23:37:00Z">
              <w:tcPr>
                <w:tcW w:w="1262" w:type="dxa"/>
                <w:gridSpan w:val="2"/>
              </w:tcPr>
            </w:tcPrChange>
          </w:tcPr>
          <w:p w14:paraId="05286FEA" w14:textId="77777777" w:rsidR="005A1111" w:rsidRPr="00955A07" w:rsidRDefault="005A1111" w:rsidP="005A1111">
            <w:pPr>
              <w:tabs>
                <w:tab w:val="left" w:pos="9540"/>
              </w:tabs>
              <w:rPr>
                <w:rFonts w:ascii="Calibri" w:hAnsi="Calibri" w:cs="Calibri"/>
              </w:rPr>
            </w:pPr>
          </w:p>
        </w:tc>
      </w:tr>
      <w:tr w:rsidR="005A1111" w:rsidRPr="00955A07" w14:paraId="77F8C10B" w14:textId="77777777" w:rsidTr="005D370D">
        <w:tblPrEx>
          <w:tblW w:w="9535" w:type="dxa"/>
          <w:tblInd w:w="360" w:type="dxa"/>
          <w:tblLayout w:type="fixed"/>
          <w:tblPrExChange w:id="852" w:author="Fontamillas, Romelia@DSS" w:date="2020-06-11T23:37:00Z">
            <w:tblPrEx>
              <w:tblW w:w="9487" w:type="dxa"/>
              <w:tblInd w:w="360" w:type="dxa"/>
              <w:tblLayout w:type="fixed"/>
            </w:tblPrEx>
          </w:tblPrExChange>
        </w:tblPrEx>
        <w:trPr>
          <w:trHeight w:val="144"/>
          <w:trPrChange w:id="853" w:author="Fontamillas, Romelia@DSS" w:date="2020-06-11T23:37:00Z">
            <w:trPr>
              <w:gridAfter w:val="0"/>
              <w:trHeight w:val="144"/>
            </w:trPr>
          </w:trPrChange>
        </w:trPr>
        <w:tc>
          <w:tcPr>
            <w:tcW w:w="7105" w:type="dxa"/>
            <w:tcPrChange w:id="854" w:author="Fontamillas, Romelia@DSS" w:date="2020-06-11T23:37:00Z">
              <w:tcPr>
                <w:tcW w:w="6858" w:type="dxa"/>
              </w:tcPr>
            </w:tcPrChange>
          </w:tcPr>
          <w:p w14:paraId="4A943E19" w14:textId="77777777" w:rsidR="005A1111" w:rsidRPr="003C23A1" w:rsidRDefault="005A1111" w:rsidP="005A1111">
            <w:pPr>
              <w:pStyle w:val="ListParagraph"/>
              <w:numPr>
                <w:ilvl w:val="0"/>
                <w:numId w:val="13"/>
              </w:numPr>
              <w:tabs>
                <w:tab w:val="left" w:pos="9540"/>
              </w:tabs>
              <w:jc w:val="both"/>
            </w:pPr>
            <w:r w:rsidRPr="004A4965">
              <w:t>Culturally relevant servi</w:t>
            </w:r>
            <w:r>
              <w:t xml:space="preserve">ces available in the county are </w:t>
            </w:r>
            <w:r w:rsidRPr="004A4965">
              <w:t>proportionately available to m</w:t>
            </w:r>
            <w:r>
              <w:t xml:space="preserve">eet the needs of ethnic and/or </w:t>
            </w:r>
            <w:r w:rsidRPr="004A4965">
              <w:t>minor</w:t>
            </w:r>
            <w:r>
              <w:t>ity populations (</w:t>
            </w:r>
            <w:r w:rsidRPr="004A4965">
              <w:t>inc</w:t>
            </w:r>
            <w:r>
              <w:t xml:space="preserve">luding, but not limited to, the </w:t>
            </w:r>
            <w:r w:rsidRPr="004A4965">
              <w:t>availability of bilingual social workers and probation officers or services offered which meet the unique needs of a specific ethnic/minority group)</w:t>
            </w:r>
          </w:p>
        </w:tc>
        <w:tc>
          <w:tcPr>
            <w:tcW w:w="1350" w:type="dxa"/>
            <w:tcPrChange w:id="855" w:author="Fontamillas, Romelia@DSS" w:date="2020-06-11T23:37:00Z">
              <w:tcPr>
                <w:tcW w:w="1367" w:type="dxa"/>
                <w:gridSpan w:val="2"/>
              </w:tcPr>
            </w:tcPrChange>
          </w:tcPr>
          <w:p w14:paraId="341F1E53"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856" w:author="Fontamillas, Romelia@DSS" w:date="2020-06-11T23:37:00Z">
              <w:tcPr>
                <w:tcW w:w="1262" w:type="dxa"/>
                <w:gridSpan w:val="2"/>
              </w:tcPr>
            </w:tcPrChange>
          </w:tcPr>
          <w:p w14:paraId="28DB1671" w14:textId="77777777" w:rsidR="005A1111" w:rsidRPr="00955A07" w:rsidRDefault="005A1111" w:rsidP="005A1111">
            <w:pPr>
              <w:tabs>
                <w:tab w:val="left" w:pos="9540"/>
              </w:tabs>
              <w:rPr>
                <w:rFonts w:ascii="Calibri" w:hAnsi="Calibri" w:cs="Calibri"/>
              </w:rPr>
            </w:pPr>
          </w:p>
        </w:tc>
      </w:tr>
      <w:tr w:rsidR="005A1111" w:rsidRPr="00955A07" w14:paraId="53F2CC35" w14:textId="77777777" w:rsidTr="005D370D">
        <w:tblPrEx>
          <w:tblW w:w="9535" w:type="dxa"/>
          <w:tblInd w:w="360" w:type="dxa"/>
          <w:tblLayout w:type="fixed"/>
          <w:tblPrExChange w:id="857" w:author="Fontamillas, Romelia@DSS" w:date="2020-06-11T23:37:00Z">
            <w:tblPrEx>
              <w:tblW w:w="9487" w:type="dxa"/>
              <w:tblInd w:w="360" w:type="dxa"/>
              <w:tblLayout w:type="fixed"/>
            </w:tblPrEx>
          </w:tblPrExChange>
        </w:tblPrEx>
        <w:trPr>
          <w:trHeight w:val="144"/>
          <w:trPrChange w:id="858" w:author="Fontamillas, Romelia@DSS" w:date="2020-06-11T23:37:00Z">
            <w:trPr>
              <w:gridAfter w:val="0"/>
              <w:trHeight w:val="144"/>
            </w:trPr>
          </w:trPrChange>
        </w:trPr>
        <w:tc>
          <w:tcPr>
            <w:tcW w:w="7105" w:type="dxa"/>
            <w:tcPrChange w:id="859" w:author="Fontamillas, Romelia@DSS" w:date="2020-06-11T23:37:00Z">
              <w:tcPr>
                <w:tcW w:w="6858" w:type="dxa"/>
              </w:tcPr>
            </w:tcPrChange>
          </w:tcPr>
          <w:p w14:paraId="1D12B497" w14:textId="77777777" w:rsidR="005A1111" w:rsidRPr="004A4965" w:rsidRDefault="005A1111" w:rsidP="005A1111">
            <w:pPr>
              <w:pStyle w:val="ListParagraph"/>
              <w:numPr>
                <w:ilvl w:val="0"/>
                <w:numId w:val="13"/>
              </w:numPr>
              <w:tabs>
                <w:tab w:val="left" w:pos="9540"/>
              </w:tabs>
              <w:jc w:val="both"/>
            </w:pPr>
            <w:r>
              <w:t>Programs that target underserved populations</w:t>
            </w:r>
          </w:p>
        </w:tc>
        <w:tc>
          <w:tcPr>
            <w:tcW w:w="1350" w:type="dxa"/>
            <w:tcPrChange w:id="860" w:author="Fontamillas, Romelia@DSS" w:date="2020-06-11T23:37:00Z">
              <w:tcPr>
                <w:tcW w:w="1367" w:type="dxa"/>
                <w:gridSpan w:val="2"/>
              </w:tcPr>
            </w:tcPrChange>
          </w:tcPr>
          <w:p w14:paraId="71A6C66A"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861" w:author="Fontamillas, Romelia@DSS" w:date="2020-06-11T23:37:00Z">
              <w:tcPr>
                <w:tcW w:w="1262" w:type="dxa"/>
                <w:gridSpan w:val="2"/>
              </w:tcPr>
            </w:tcPrChange>
          </w:tcPr>
          <w:p w14:paraId="2616CE3D" w14:textId="77777777" w:rsidR="005A1111" w:rsidRPr="00955A07" w:rsidRDefault="005A1111" w:rsidP="005A1111">
            <w:pPr>
              <w:tabs>
                <w:tab w:val="left" w:pos="9540"/>
              </w:tabs>
              <w:rPr>
                <w:rFonts w:ascii="Calibri" w:hAnsi="Calibri" w:cs="Calibri"/>
              </w:rPr>
            </w:pPr>
          </w:p>
        </w:tc>
      </w:tr>
      <w:tr w:rsidR="005A1111" w:rsidRPr="00955A07" w14:paraId="2B87E453" w14:textId="77777777" w:rsidTr="005D370D">
        <w:tblPrEx>
          <w:tblW w:w="9535" w:type="dxa"/>
          <w:tblInd w:w="360" w:type="dxa"/>
          <w:tblLayout w:type="fixed"/>
          <w:tblPrExChange w:id="862" w:author="Fontamillas, Romelia@DSS" w:date="2020-06-11T23:37:00Z">
            <w:tblPrEx>
              <w:tblW w:w="9487" w:type="dxa"/>
              <w:tblInd w:w="360" w:type="dxa"/>
              <w:tblLayout w:type="fixed"/>
            </w:tblPrEx>
          </w:tblPrExChange>
        </w:tblPrEx>
        <w:trPr>
          <w:trHeight w:val="144"/>
          <w:trPrChange w:id="863" w:author="Fontamillas, Romelia@DSS" w:date="2020-06-11T23:37:00Z">
            <w:trPr>
              <w:gridAfter w:val="0"/>
              <w:trHeight w:val="144"/>
            </w:trPr>
          </w:trPrChange>
        </w:trPr>
        <w:tc>
          <w:tcPr>
            <w:tcW w:w="7105" w:type="dxa"/>
            <w:tcPrChange w:id="864" w:author="Fontamillas, Romelia@DSS" w:date="2020-06-11T23:37:00Z">
              <w:tcPr>
                <w:tcW w:w="6858" w:type="dxa"/>
              </w:tcPr>
            </w:tcPrChange>
          </w:tcPr>
          <w:p w14:paraId="2490E320" w14:textId="77777777" w:rsidR="005A1111" w:rsidRPr="004A4965" w:rsidRDefault="005A1111" w:rsidP="005A1111">
            <w:pPr>
              <w:pStyle w:val="ListParagraph"/>
              <w:numPr>
                <w:ilvl w:val="0"/>
                <w:numId w:val="13"/>
              </w:numPr>
              <w:tabs>
                <w:tab w:val="left" w:pos="9540"/>
              </w:tabs>
              <w:jc w:val="both"/>
            </w:pPr>
            <w:r>
              <w:t>Services provided to find a permanent family for children ages 0-5</w:t>
            </w:r>
          </w:p>
        </w:tc>
        <w:tc>
          <w:tcPr>
            <w:tcW w:w="1350" w:type="dxa"/>
            <w:tcPrChange w:id="865" w:author="Fontamillas, Romelia@DSS" w:date="2020-06-11T23:37:00Z">
              <w:tcPr>
                <w:tcW w:w="1367" w:type="dxa"/>
                <w:gridSpan w:val="2"/>
              </w:tcPr>
            </w:tcPrChange>
          </w:tcPr>
          <w:p w14:paraId="6565FC3E"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866" w:author="Fontamillas, Romelia@DSS" w:date="2020-06-11T23:37:00Z">
              <w:tcPr>
                <w:tcW w:w="1262" w:type="dxa"/>
                <w:gridSpan w:val="2"/>
              </w:tcPr>
            </w:tcPrChange>
          </w:tcPr>
          <w:p w14:paraId="148ACA84" w14:textId="77777777" w:rsidR="005A1111" w:rsidRPr="00955A07" w:rsidRDefault="005A1111" w:rsidP="005A1111">
            <w:pPr>
              <w:tabs>
                <w:tab w:val="left" w:pos="9540"/>
              </w:tabs>
              <w:rPr>
                <w:rFonts w:ascii="Calibri" w:hAnsi="Calibri" w:cs="Calibri"/>
              </w:rPr>
            </w:pPr>
          </w:p>
        </w:tc>
      </w:tr>
      <w:tr w:rsidR="005A1111" w:rsidRPr="00955A07" w14:paraId="6AE4BD73" w14:textId="77777777" w:rsidTr="005D370D">
        <w:tblPrEx>
          <w:tblW w:w="9535" w:type="dxa"/>
          <w:tblInd w:w="360" w:type="dxa"/>
          <w:tblLayout w:type="fixed"/>
          <w:tblPrExChange w:id="867" w:author="Fontamillas, Romelia@DSS" w:date="2020-06-11T23:37:00Z">
            <w:tblPrEx>
              <w:tblW w:w="9487" w:type="dxa"/>
              <w:tblInd w:w="360" w:type="dxa"/>
              <w:tblLayout w:type="fixed"/>
            </w:tblPrEx>
          </w:tblPrExChange>
        </w:tblPrEx>
        <w:trPr>
          <w:trHeight w:val="144"/>
          <w:trPrChange w:id="868" w:author="Fontamillas, Romelia@DSS" w:date="2020-06-11T23:37:00Z">
            <w:trPr>
              <w:gridAfter w:val="0"/>
              <w:trHeight w:val="144"/>
            </w:trPr>
          </w:trPrChange>
        </w:trPr>
        <w:tc>
          <w:tcPr>
            <w:tcW w:w="7105" w:type="dxa"/>
            <w:tcPrChange w:id="869" w:author="Fontamillas, Romelia@DSS" w:date="2020-06-11T23:37:00Z">
              <w:tcPr>
                <w:tcW w:w="6858" w:type="dxa"/>
              </w:tcPr>
            </w:tcPrChange>
          </w:tcPr>
          <w:p w14:paraId="174F0ABD" w14:textId="77777777" w:rsidR="005A1111" w:rsidRPr="004A4965" w:rsidRDefault="005A1111" w:rsidP="005A1111">
            <w:pPr>
              <w:pStyle w:val="ListParagraph"/>
              <w:numPr>
                <w:ilvl w:val="0"/>
                <w:numId w:val="13"/>
              </w:numPr>
              <w:tabs>
                <w:tab w:val="left" w:pos="9540"/>
              </w:tabs>
              <w:jc w:val="both"/>
            </w:pPr>
            <w:r>
              <w:t>Services which address the developmental needs of infants, toddlers, and children</w:t>
            </w:r>
          </w:p>
        </w:tc>
        <w:tc>
          <w:tcPr>
            <w:tcW w:w="1350" w:type="dxa"/>
            <w:tcPrChange w:id="870" w:author="Fontamillas, Romelia@DSS" w:date="2020-06-11T23:37:00Z">
              <w:tcPr>
                <w:tcW w:w="1367" w:type="dxa"/>
                <w:gridSpan w:val="2"/>
              </w:tcPr>
            </w:tcPrChange>
          </w:tcPr>
          <w:p w14:paraId="4E5BAC2E"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871" w:author="Fontamillas, Romelia@DSS" w:date="2020-06-11T23:37:00Z">
              <w:tcPr>
                <w:tcW w:w="1262" w:type="dxa"/>
                <w:gridSpan w:val="2"/>
              </w:tcPr>
            </w:tcPrChange>
          </w:tcPr>
          <w:p w14:paraId="2DE95168" w14:textId="77777777" w:rsidR="005A1111" w:rsidRPr="00955A07" w:rsidRDefault="005A1111" w:rsidP="005A1111">
            <w:pPr>
              <w:tabs>
                <w:tab w:val="left" w:pos="9540"/>
              </w:tabs>
              <w:rPr>
                <w:rFonts w:ascii="Calibri" w:hAnsi="Calibri" w:cs="Calibri"/>
              </w:rPr>
            </w:pPr>
          </w:p>
        </w:tc>
      </w:tr>
      <w:tr w:rsidR="005A1111" w:rsidRPr="00955A07" w14:paraId="5C7F3FC9" w14:textId="77777777" w:rsidTr="005D370D">
        <w:tblPrEx>
          <w:tblW w:w="9535" w:type="dxa"/>
          <w:tblInd w:w="360" w:type="dxa"/>
          <w:tblLayout w:type="fixed"/>
          <w:tblPrExChange w:id="872" w:author="Fontamillas, Romelia@DSS" w:date="2020-06-11T23:37:00Z">
            <w:tblPrEx>
              <w:tblW w:w="9487" w:type="dxa"/>
              <w:tblInd w:w="360" w:type="dxa"/>
              <w:tblLayout w:type="fixed"/>
            </w:tblPrEx>
          </w:tblPrExChange>
        </w:tblPrEx>
        <w:trPr>
          <w:trHeight w:val="144"/>
          <w:trPrChange w:id="873" w:author="Fontamillas, Romelia@DSS" w:date="2020-06-11T23:37:00Z">
            <w:trPr>
              <w:gridAfter w:val="0"/>
              <w:trHeight w:val="144"/>
            </w:trPr>
          </w:trPrChange>
        </w:trPr>
        <w:tc>
          <w:tcPr>
            <w:tcW w:w="7105" w:type="dxa"/>
            <w:tcPrChange w:id="874" w:author="Fontamillas, Romelia@DSS" w:date="2020-06-11T23:37:00Z">
              <w:tcPr>
                <w:tcW w:w="6858" w:type="dxa"/>
              </w:tcPr>
            </w:tcPrChange>
          </w:tcPr>
          <w:p w14:paraId="6444C73B" w14:textId="77777777" w:rsidR="005A1111" w:rsidRPr="004A4965" w:rsidRDefault="005A1111" w:rsidP="005A1111">
            <w:pPr>
              <w:pStyle w:val="ListParagraph"/>
              <w:numPr>
                <w:ilvl w:val="0"/>
                <w:numId w:val="13"/>
              </w:numPr>
              <w:tabs>
                <w:tab w:val="left" w:pos="9540"/>
              </w:tabs>
              <w:jc w:val="both"/>
            </w:pPr>
            <w:r>
              <w:t>Services available to children and/or caregivers with physical, mental or other disabilities</w:t>
            </w:r>
          </w:p>
        </w:tc>
        <w:tc>
          <w:tcPr>
            <w:tcW w:w="1350" w:type="dxa"/>
            <w:tcPrChange w:id="875" w:author="Fontamillas, Romelia@DSS" w:date="2020-06-11T23:37:00Z">
              <w:tcPr>
                <w:tcW w:w="1367" w:type="dxa"/>
                <w:gridSpan w:val="2"/>
              </w:tcPr>
            </w:tcPrChange>
          </w:tcPr>
          <w:p w14:paraId="3D9C1659"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876" w:author="Fontamillas, Romelia@DSS" w:date="2020-06-11T23:37:00Z">
              <w:tcPr>
                <w:tcW w:w="1262" w:type="dxa"/>
                <w:gridSpan w:val="2"/>
              </w:tcPr>
            </w:tcPrChange>
          </w:tcPr>
          <w:p w14:paraId="28122E19" w14:textId="77777777" w:rsidR="005A1111" w:rsidRPr="00955A07" w:rsidRDefault="005A1111" w:rsidP="005A1111">
            <w:pPr>
              <w:tabs>
                <w:tab w:val="left" w:pos="9540"/>
              </w:tabs>
              <w:rPr>
                <w:rFonts w:ascii="Calibri" w:hAnsi="Calibri" w:cs="Calibri"/>
              </w:rPr>
            </w:pPr>
          </w:p>
        </w:tc>
      </w:tr>
      <w:tr w:rsidR="005A1111" w:rsidRPr="00955A07" w14:paraId="159AC0FC" w14:textId="77777777" w:rsidTr="005D370D">
        <w:tblPrEx>
          <w:tblW w:w="9535" w:type="dxa"/>
          <w:tblInd w:w="360" w:type="dxa"/>
          <w:tblLayout w:type="fixed"/>
          <w:tblPrExChange w:id="877" w:author="Fontamillas, Romelia@DSS" w:date="2020-06-11T23:37:00Z">
            <w:tblPrEx>
              <w:tblW w:w="9487" w:type="dxa"/>
              <w:tblInd w:w="360" w:type="dxa"/>
              <w:tblLayout w:type="fixed"/>
            </w:tblPrEx>
          </w:tblPrExChange>
        </w:tblPrEx>
        <w:trPr>
          <w:trHeight w:val="144"/>
          <w:trPrChange w:id="878" w:author="Fontamillas, Romelia@DSS" w:date="2020-06-11T23:37:00Z">
            <w:trPr>
              <w:gridAfter w:val="0"/>
              <w:trHeight w:val="144"/>
            </w:trPr>
          </w:trPrChange>
        </w:trPr>
        <w:tc>
          <w:tcPr>
            <w:tcW w:w="7105" w:type="dxa"/>
            <w:tcPrChange w:id="879" w:author="Fontamillas, Romelia@DSS" w:date="2020-06-11T23:37:00Z">
              <w:tcPr>
                <w:tcW w:w="6858" w:type="dxa"/>
              </w:tcPr>
            </w:tcPrChange>
          </w:tcPr>
          <w:p w14:paraId="18BEDF88" w14:textId="77777777" w:rsidR="005A1111" w:rsidRPr="004A4965" w:rsidRDefault="005A1111" w:rsidP="005A1111">
            <w:pPr>
              <w:pStyle w:val="ListParagraph"/>
              <w:numPr>
                <w:ilvl w:val="0"/>
                <w:numId w:val="13"/>
              </w:numPr>
              <w:tabs>
                <w:tab w:val="left" w:pos="9540"/>
              </w:tabs>
              <w:jc w:val="both"/>
            </w:pPr>
            <w:r>
              <w:t>Services available for Native American children and those children qualifying under the Indian Child Welfare Act (ICWA)</w:t>
            </w:r>
          </w:p>
        </w:tc>
        <w:tc>
          <w:tcPr>
            <w:tcW w:w="1350" w:type="dxa"/>
            <w:tcPrChange w:id="880" w:author="Fontamillas, Romelia@DSS" w:date="2020-06-11T23:37:00Z">
              <w:tcPr>
                <w:tcW w:w="1367" w:type="dxa"/>
                <w:gridSpan w:val="2"/>
              </w:tcPr>
            </w:tcPrChange>
          </w:tcPr>
          <w:p w14:paraId="6D923241"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881" w:author="Fontamillas, Romelia@DSS" w:date="2020-06-11T23:37:00Z">
              <w:tcPr>
                <w:tcW w:w="1262" w:type="dxa"/>
                <w:gridSpan w:val="2"/>
              </w:tcPr>
            </w:tcPrChange>
          </w:tcPr>
          <w:p w14:paraId="1C9EDD41" w14:textId="77777777" w:rsidR="005A1111" w:rsidRPr="00955A07" w:rsidRDefault="005A1111" w:rsidP="005A1111">
            <w:pPr>
              <w:tabs>
                <w:tab w:val="left" w:pos="9540"/>
              </w:tabs>
              <w:rPr>
                <w:rFonts w:ascii="Calibri" w:hAnsi="Calibri" w:cs="Calibri"/>
              </w:rPr>
            </w:pPr>
          </w:p>
        </w:tc>
      </w:tr>
      <w:tr w:rsidR="005A1111" w:rsidRPr="00955A07" w14:paraId="732AB1DF" w14:textId="77777777" w:rsidTr="005D370D">
        <w:trPr>
          <w:trHeight w:val="144"/>
        </w:trPr>
        <w:tc>
          <w:tcPr>
            <w:tcW w:w="7105" w:type="dxa"/>
          </w:tcPr>
          <w:p w14:paraId="6514BD13" w14:textId="77777777" w:rsidR="005A1111" w:rsidRPr="003B4824" w:rsidRDefault="005A1111" w:rsidP="005A1111">
            <w:pPr>
              <w:tabs>
                <w:tab w:val="left" w:pos="9540"/>
              </w:tabs>
              <w:rPr>
                <w:rFonts w:ascii="Calibri" w:hAnsi="Calibri" w:cs="Calibri"/>
              </w:rPr>
            </w:pPr>
            <w:r w:rsidRPr="003B4824">
              <w:rPr>
                <w:rFonts w:ascii="Calibri" w:hAnsi="Calibri" w:cs="Calibri"/>
              </w:rPr>
              <w:t>For the items above, each analysis includes the following information:</w:t>
            </w:r>
          </w:p>
        </w:tc>
        <w:tc>
          <w:tcPr>
            <w:tcW w:w="1350" w:type="dxa"/>
          </w:tcPr>
          <w:p w14:paraId="67A67C1C" w14:textId="77777777" w:rsidR="005A1111" w:rsidRPr="003B4824" w:rsidRDefault="005A1111" w:rsidP="005A1111">
            <w:pPr>
              <w:tabs>
                <w:tab w:val="left" w:pos="9540"/>
              </w:tabs>
              <w:rPr>
                <w:rFonts w:ascii="Calibri" w:hAnsi="Calibri" w:cs="Calibri"/>
              </w:rPr>
            </w:pPr>
          </w:p>
        </w:tc>
        <w:tc>
          <w:tcPr>
            <w:tcW w:w="1080" w:type="dxa"/>
          </w:tcPr>
          <w:p w14:paraId="6CEA4A20" w14:textId="24156D74" w:rsidR="005A1111" w:rsidRPr="003B4824" w:rsidRDefault="005A1111" w:rsidP="005A1111">
            <w:pPr>
              <w:tabs>
                <w:tab w:val="left" w:pos="9540"/>
              </w:tabs>
              <w:rPr>
                <w:rFonts w:ascii="Calibri" w:hAnsi="Calibri" w:cs="Calibri"/>
              </w:rPr>
            </w:pPr>
          </w:p>
        </w:tc>
      </w:tr>
      <w:tr w:rsidR="005A1111" w:rsidRPr="00955A07" w14:paraId="2E1CACCC" w14:textId="77777777" w:rsidTr="005D370D">
        <w:tblPrEx>
          <w:tblW w:w="9535" w:type="dxa"/>
          <w:tblInd w:w="360" w:type="dxa"/>
          <w:tblLayout w:type="fixed"/>
          <w:tblPrExChange w:id="882" w:author="Fontamillas, Romelia@DSS" w:date="2020-06-11T23:37:00Z">
            <w:tblPrEx>
              <w:tblW w:w="9487" w:type="dxa"/>
              <w:tblInd w:w="360" w:type="dxa"/>
              <w:tblLayout w:type="fixed"/>
            </w:tblPrEx>
          </w:tblPrExChange>
        </w:tblPrEx>
        <w:trPr>
          <w:trHeight w:val="144"/>
          <w:trPrChange w:id="883" w:author="Fontamillas, Romelia@DSS" w:date="2020-06-11T23:37:00Z">
            <w:trPr>
              <w:gridAfter w:val="0"/>
              <w:trHeight w:val="144"/>
            </w:trPr>
          </w:trPrChange>
        </w:trPr>
        <w:tc>
          <w:tcPr>
            <w:tcW w:w="7105" w:type="dxa"/>
            <w:tcPrChange w:id="884" w:author="Fontamillas, Romelia@DSS" w:date="2020-06-11T23:37:00Z">
              <w:tcPr>
                <w:tcW w:w="6858" w:type="dxa"/>
              </w:tcPr>
            </w:tcPrChange>
          </w:tcPr>
          <w:p w14:paraId="47F6A8C7" w14:textId="77777777" w:rsidR="005A1111" w:rsidRPr="00CA7BBA" w:rsidRDefault="005A1111" w:rsidP="005A1111">
            <w:pPr>
              <w:pStyle w:val="ListParagraph"/>
              <w:numPr>
                <w:ilvl w:val="0"/>
                <w:numId w:val="13"/>
              </w:numPr>
              <w:tabs>
                <w:tab w:val="left" w:pos="9540"/>
              </w:tabs>
              <w:rPr>
                <w:rFonts w:ascii="Calibri" w:hAnsi="Calibri" w:cs="Calibri"/>
              </w:rPr>
            </w:pPr>
            <w:r>
              <w:rPr>
                <w:rFonts w:ascii="Calibri" w:hAnsi="Calibri" w:cs="Calibri"/>
              </w:rPr>
              <w:t>The capacity of each program to serve families, children and caregivers/Availability of community-based services for families of probation youth</w:t>
            </w:r>
          </w:p>
        </w:tc>
        <w:tc>
          <w:tcPr>
            <w:tcW w:w="1350" w:type="dxa"/>
            <w:tcPrChange w:id="885" w:author="Fontamillas, Romelia@DSS" w:date="2020-06-11T23:37:00Z">
              <w:tcPr>
                <w:tcW w:w="1367" w:type="dxa"/>
                <w:gridSpan w:val="2"/>
              </w:tcPr>
            </w:tcPrChange>
          </w:tcPr>
          <w:p w14:paraId="5CB5C25E"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886" w:author="Fontamillas, Romelia@DSS" w:date="2020-06-11T23:37:00Z">
              <w:tcPr>
                <w:tcW w:w="1262" w:type="dxa"/>
                <w:gridSpan w:val="2"/>
              </w:tcPr>
            </w:tcPrChange>
          </w:tcPr>
          <w:p w14:paraId="43EE7574" w14:textId="77777777" w:rsidR="005A1111" w:rsidRDefault="005A1111" w:rsidP="005A1111">
            <w:pPr>
              <w:tabs>
                <w:tab w:val="left" w:pos="9540"/>
              </w:tabs>
              <w:rPr>
                <w:rFonts w:ascii="Calibri" w:hAnsi="Calibri" w:cs="Calibri"/>
              </w:rPr>
            </w:pPr>
          </w:p>
        </w:tc>
      </w:tr>
      <w:tr w:rsidR="005A1111" w:rsidRPr="00955A07" w14:paraId="62FDDCE9" w14:textId="77777777" w:rsidTr="005D370D">
        <w:tblPrEx>
          <w:tblW w:w="9535" w:type="dxa"/>
          <w:tblInd w:w="360" w:type="dxa"/>
          <w:tblLayout w:type="fixed"/>
          <w:tblPrExChange w:id="887" w:author="Fontamillas, Romelia@DSS" w:date="2020-06-11T23:37:00Z">
            <w:tblPrEx>
              <w:tblW w:w="9487" w:type="dxa"/>
              <w:tblInd w:w="360" w:type="dxa"/>
              <w:tblLayout w:type="fixed"/>
            </w:tblPrEx>
          </w:tblPrExChange>
        </w:tblPrEx>
        <w:trPr>
          <w:trHeight w:val="144"/>
          <w:trPrChange w:id="888" w:author="Fontamillas, Romelia@DSS" w:date="2020-06-11T23:37:00Z">
            <w:trPr>
              <w:gridAfter w:val="0"/>
              <w:trHeight w:val="144"/>
            </w:trPr>
          </w:trPrChange>
        </w:trPr>
        <w:tc>
          <w:tcPr>
            <w:tcW w:w="7105" w:type="dxa"/>
            <w:tcPrChange w:id="889" w:author="Fontamillas, Romelia@DSS" w:date="2020-06-11T23:37:00Z">
              <w:tcPr>
                <w:tcW w:w="6858" w:type="dxa"/>
              </w:tcPr>
            </w:tcPrChange>
          </w:tcPr>
          <w:p w14:paraId="1D1DD6CB" w14:textId="77777777" w:rsidR="005A1111" w:rsidRPr="00CA7BBA" w:rsidRDefault="005A1111" w:rsidP="005A1111">
            <w:pPr>
              <w:pStyle w:val="ListParagraph"/>
              <w:numPr>
                <w:ilvl w:val="0"/>
                <w:numId w:val="13"/>
              </w:numPr>
              <w:tabs>
                <w:tab w:val="left" w:pos="9540"/>
              </w:tabs>
              <w:rPr>
                <w:rFonts w:ascii="Calibri" w:hAnsi="Calibri" w:cs="Calibri"/>
              </w:rPr>
            </w:pPr>
            <w:r>
              <w:rPr>
                <w:rFonts w:ascii="Calibri" w:hAnsi="Calibri" w:cs="Calibri"/>
              </w:rPr>
              <w:t>Accessibility of services by geographic areas</w:t>
            </w:r>
          </w:p>
        </w:tc>
        <w:tc>
          <w:tcPr>
            <w:tcW w:w="1350" w:type="dxa"/>
            <w:tcPrChange w:id="890" w:author="Fontamillas, Romelia@DSS" w:date="2020-06-11T23:37:00Z">
              <w:tcPr>
                <w:tcW w:w="1367" w:type="dxa"/>
                <w:gridSpan w:val="2"/>
              </w:tcPr>
            </w:tcPrChange>
          </w:tcPr>
          <w:p w14:paraId="1CC5E491"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891" w:author="Fontamillas, Romelia@DSS" w:date="2020-06-11T23:37:00Z">
              <w:tcPr>
                <w:tcW w:w="1262" w:type="dxa"/>
                <w:gridSpan w:val="2"/>
              </w:tcPr>
            </w:tcPrChange>
          </w:tcPr>
          <w:p w14:paraId="6EDE58B4" w14:textId="77777777" w:rsidR="005A1111" w:rsidRDefault="005A1111" w:rsidP="005A1111">
            <w:pPr>
              <w:tabs>
                <w:tab w:val="left" w:pos="9540"/>
              </w:tabs>
              <w:rPr>
                <w:rFonts w:ascii="Calibri" w:hAnsi="Calibri" w:cs="Calibri"/>
              </w:rPr>
            </w:pPr>
          </w:p>
        </w:tc>
      </w:tr>
      <w:tr w:rsidR="005A1111" w:rsidRPr="00955A07" w14:paraId="3ABED227" w14:textId="77777777" w:rsidTr="005D370D">
        <w:tblPrEx>
          <w:tblW w:w="9535" w:type="dxa"/>
          <w:tblInd w:w="360" w:type="dxa"/>
          <w:tblLayout w:type="fixed"/>
          <w:tblPrExChange w:id="892" w:author="Fontamillas, Romelia@DSS" w:date="2020-06-11T23:37:00Z">
            <w:tblPrEx>
              <w:tblW w:w="9487" w:type="dxa"/>
              <w:tblInd w:w="360" w:type="dxa"/>
              <w:tblLayout w:type="fixed"/>
            </w:tblPrEx>
          </w:tblPrExChange>
        </w:tblPrEx>
        <w:trPr>
          <w:trHeight w:val="144"/>
          <w:trPrChange w:id="893" w:author="Fontamillas, Romelia@DSS" w:date="2020-06-11T23:37:00Z">
            <w:trPr>
              <w:gridAfter w:val="0"/>
              <w:trHeight w:val="144"/>
            </w:trPr>
          </w:trPrChange>
        </w:trPr>
        <w:tc>
          <w:tcPr>
            <w:tcW w:w="7105" w:type="dxa"/>
            <w:tcPrChange w:id="894" w:author="Fontamillas, Romelia@DSS" w:date="2020-06-11T23:37:00Z">
              <w:tcPr>
                <w:tcW w:w="6858" w:type="dxa"/>
              </w:tcPr>
            </w:tcPrChange>
          </w:tcPr>
          <w:p w14:paraId="4010C9A9" w14:textId="77777777" w:rsidR="005A1111" w:rsidRPr="00F8682F" w:rsidRDefault="005A1111" w:rsidP="005A1111">
            <w:pPr>
              <w:pStyle w:val="ListParagraph"/>
              <w:numPr>
                <w:ilvl w:val="0"/>
                <w:numId w:val="13"/>
              </w:numPr>
              <w:tabs>
                <w:tab w:val="left" w:pos="9540"/>
              </w:tabs>
              <w:rPr>
                <w:rFonts w:ascii="Calibri" w:hAnsi="Calibri" w:cs="Calibri"/>
              </w:rPr>
            </w:pPr>
            <w:r>
              <w:rPr>
                <w:rFonts w:ascii="Calibri" w:hAnsi="Calibri" w:cs="Calibri"/>
              </w:rPr>
              <w:t>Significant gaps in services</w:t>
            </w:r>
          </w:p>
        </w:tc>
        <w:tc>
          <w:tcPr>
            <w:tcW w:w="1350" w:type="dxa"/>
            <w:tcPrChange w:id="895" w:author="Fontamillas, Romelia@DSS" w:date="2020-06-11T23:37:00Z">
              <w:tcPr>
                <w:tcW w:w="1367" w:type="dxa"/>
                <w:gridSpan w:val="2"/>
              </w:tcPr>
            </w:tcPrChange>
          </w:tcPr>
          <w:p w14:paraId="5F152B43"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896" w:author="Fontamillas, Romelia@DSS" w:date="2020-06-11T23:37:00Z">
              <w:tcPr>
                <w:tcW w:w="1262" w:type="dxa"/>
                <w:gridSpan w:val="2"/>
              </w:tcPr>
            </w:tcPrChange>
          </w:tcPr>
          <w:p w14:paraId="4A29A57F" w14:textId="77777777" w:rsidR="005A1111" w:rsidRDefault="005A1111" w:rsidP="005A1111">
            <w:pPr>
              <w:tabs>
                <w:tab w:val="left" w:pos="9540"/>
              </w:tabs>
              <w:rPr>
                <w:rFonts w:ascii="Calibri" w:hAnsi="Calibri" w:cs="Calibri"/>
              </w:rPr>
            </w:pPr>
          </w:p>
        </w:tc>
      </w:tr>
      <w:tr w:rsidR="005A1111" w:rsidRPr="00955A07" w14:paraId="6057E1BD" w14:textId="77777777" w:rsidTr="005D370D">
        <w:tblPrEx>
          <w:tblW w:w="9535" w:type="dxa"/>
          <w:tblInd w:w="360" w:type="dxa"/>
          <w:tblLayout w:type="fixed"/>
          <w:tblPrExChange w:id="897" w:author="Fontamillas, Romelia@DSS" w:date="2020-06-11T23:37:00Z">
            <w:tblPrEx>
              <w:tblW w:w="9487" w:type="dxa"/>
              <w:tblInd w:w="360" w:type="dxa"/>
              <w:tblLayout w:type="fixed"/>
            </w:tblPrEx>
          </w:tblPrExChange>
        </w:tblPrEx>
        <w:trPr>
          <w:trHeight w:val="144"/>
          <w:trPrChange w:id="898" w:author="Fontamillas, Romelia@DSS" w:date="2020-06-11T23:37:00Z">
            <w:trPr>
              <w:gridAfter w:val="0"/>
              <w:trHeight w:val="144"/>
            </w:trPr>
          </w:trPrChange>
        </w:trPr>
        <w:tc>
          <w:tcPr>
            <w:tcW w:w="7105" w:type="dxa"/>
            <w:tcPrChange w:id="899" w:author="Fontamillas, Romelia@DSS" w:date="2020-06-11T23:37:00Z">
              <w:tcPr>
                <w:tcW w:w="6858" w:type="dxa"/>
              </w:tcPr>
            </w:tcPrChange>
          </w:tcPr>
          <w:p w14:paraId="4590F3EA" w14:textId="77777777" w:rsidR="005A1111" w:rsidRPr="00F8682F" w:rsidRDefault="005A1111" w:rsidP="005A1111">
            <w:pPr>
              <w:pStyle w:val="ListParagraph"/>
              <w:numPr>
                <w:ilvl w:val="0"/>
                <w:numId w:val="13"/>
              </w:numPr>
              <w:tabs>
                <w:tab w:val="left" w:pos="9540"/>
              </w:tabs>
              <w:rPr>
                <w:rFonts w:ascii="Calibri" w:hAnsi="Calibri" w:cs="Calibri"/>
              </w:rPr>
            </w:pPr>
            <w:r>
              <w:rPr>
                <w:rFonts w:ascii="Calibri" w:hAnsi="Calibri" w:cs="Calibri"/>
              </w:rPr>
              <w:t>Indication as to whether the program/service is funded by CAPIT, CBCAP, and/or PSSF funds</w:t>
            </w:r>
          </w:p>
        </w:tc>
        <w:tc>
          <w:tcPr>
            <w:tcW w:w="1350" w:type="dxa"/>
            <w:tcPrChange w:id="900" w:author="Fontamillas, Romelia@DSS" w:date="2020-06-11T23:37:00Z">
              <w:tcPr>
                <w:tcW w:w="1367" w:type="dxa"/>
                <w:gridSpan w:val="2"/>
              </w:tcPr>
            </w:tcPrChange>
          </w:tcPr>
          <w:p w14:paraId="64EA385D"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901" w:author="Fontamillas, Romelia@DSS" w:date="2020-06-11T23:37:00Z">
              <w:tcPr>
                <w:tcW w:w="1262" w:type="dxa"/>
                <w:gridSpan w:val="2"/>
              </w:tcPr>
            </w:tcPrChange>
          </w:tcPr>
          <w:p w14:paraId="08813842" w14:textId="77777777" w:rsidR="005A1111" w:rsidRDefault="005A1111" w:rsidP="005A1111">
            <w:pPr>
              <w:tabs>
                <w:tab w:val="left" w:pos="9540"/>
              </w:tabs>
              <w:rPr>
                <w:rFonts w:ascii="Calibri" w:hAnsi="Calibri" w:cs="Calibri"/>
              </w:rPr>
            </w:pPr>
          </w:p>
        </w:tc>
      </w:tr>
      <w:tr w:rsidR="005A1111" w:rsidRPr="00955A07" w14:paraId="74FC83F2" w14:textId="77777777" w:rsidTr="005D370D">
        <w:tblPrEx>
          <w:tblW w:w="9535" w:type="dxa"/>
          <w:tblInd w:w="360" w:type="dxa"/>
          <w:tblLayout w:type="fixed"/>
          <w:tblPrExChange w:id="902" w:author="Fontamillas, Romelia@DSS" w:date="2020-06-11T23:37:00Z">
            <w:tblPrEx>
              <w:tblW w:w="9487" w:type="dxa"/>
              <w:tblInd w:w="360" w:type="dxa"/>
              <w:tblLayout w:type="fixed"/>
            </w:tblPrEx>
          </w:tblPrExChange>
        </w:tblPrEx>
        <w:trPr>
          <w:trHeight w:val="144"/>
          <w:trPrChange w:id="903" w:author="Fontamillas, Romelia@DSS" w:date="2020-06-11T23:37:00Z">
            <w:trPr>
              <w:gridAfter w:val="0"/>
              <w:trHeight w:val="144"/>
            </w:trPr>
          </w:trPrChange>
        </w:trPr>
        <w:tc>
          <w:tcPr>
            <w:tcW w:w="7105" w:type="dxa"/>
            <w:tcPrChange w:id="904" w:author="Fontamillas, Romelia@DSS" w:date="2020-06-11T23:37:00Z">
              <w:tcPr>
                <w:tcW w:w="6858" w:type="dxa"/>
              </w:tcPr>
            </w:tcPrChange>
          </w:tcPr>
          <w:p w14:paraId="267BFE7B" w14:textId="77777777" w:rsidR="005A1111" w:rsidRPr="00F8682F" w:rsidRDefault="005A1111" w:rsidP="005A1111">
            <w:pPr>
              <w:pStyle w:val="ListParagraph"/>
              <w:numPr>
                <w:ilvl w:val="0"/>
                <w:numId w:val="13"/>
              </w:numPr>
              <w:tabs>
                <w:tab w:val="left" w:pos="9540"/>
              </w:tabs>
              <w:rPr>
                <w:rFonts w:ascii="Calibri" w:hAnsi="Calibri" w:cs="Calibri"/>
              </w:rPr>
            </w:pPr>
            <w:r>
              <w:rPr>
                <w:rFonts w:ascii="Calibri" w:hAnsi="Calibri" w:cs="Calibri"/>
              </w:rPr>
              <w:t>Programs with eligibility criteria and/or cost to families that constitutes a barrier to services</w:t>
            </w:r>
          </w:p>
        </w:tc>
        <w:tc>
          <w:tcPr>
            <w:tcW w:w="1350" w:type="dxa"/>
            <w:tcPrChange w:id="905" w:author="Fontamillas, Romelia@DSS" w:date="2020-06-11T23:37:00Z">
              <w:tcPr>
                <w:tcW w:w="1367" w:type="dxa"/>
                <w:gridSpan w:val="2"/>
              </w:tcPr>
            </w:tcPrChange>
          </w:tcPr>
          <w:p w14:paraId="7DDE80F5"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906" w:author="Fontamillas, Romelia@DSS" w:date="2020-06-11T23:37:00Z">
              <w:tcPr>
                <w:tcW w:w="1262" w:type="dxa"/>
                <w:gridSpan w:val="2"/>
              </w:tcPr>
            </w:tcPrChange>
          </w:tcPr>
          <w:p w14:paraId="5C0633C2" w14:textId="77777777" w:rsidR="005A1111" w:rsidRDefault="005A1111" w:rsidP="005A1111">
            <w:pPr>
              <w:tabs>
                <w:tab w:val="left" w:pos="9540"/>
              </w:tabs>
              <w:rPr>
                <w:rFonts w:ascii="Calibri" w:hAnsi="Calibri" w:cs="Calibri"/>
              </w:rPr>
            </w:pPr>
          </w:p>
        </w:tc>
      </w:tr>
      <w:tr w:rsidR="005A1111" w:rsidRPr="00955A07" w14:paraId="1EEECEBF" w14:textId="77777777" w:rsidTr="005D370D">
        <w:tblPrEx>
          <w:tblW w:w="9535" w:type="dxa"/>
          <w:tblInd w:w="360" w:type="dxa"/>
          <w:tblLayout w:type="fixed"/>
          <w:tblPrExChange w:id="907" w:author="Fontamillas, Romelia@DSS" w:date="2020-06-11T23:37:00Z">
            <w:tblPrEx>
              <w:tblW w:w="9487" w:type="dxa"/>
              <w:tblInd w:w="360" w:type="dxa"/>
              <w:tblLayout w:type="fixed"/>
            </w:tblPrEx>
          </w:tblPrExChange>
        </w:tblPrEx>
        <w:trPr>
          <w:trHeight w:val="144"/>
          <w:trPrChange w:id="908" w:author="Fontamillas, Romelia@DSS" w:date="2020-06-11T23:37:00Z">
            <w:trPr>
              <w:gridAfter w:val="0"/>
              <w:trHeight w:val="144"/>
            </w:trPr>
          </w:trPrChange>
        </w:trPr>
        <w:tc>
          <w:tcPr>
            <w:tcW w:w="7105" w:type="dxa"/>
            <w:tcPrChange w:id="909" w:author="Fontamillas, Romelia@DSS" w:date="2020-06-11T23:37:00Z">
              <w:tcPr>
                <w:tcW w:w="6858" w:type="dxa"/>
              </w:tcPr>
            </w:tcPrChange>
          </w:tcPr>
          <w:p w14:paraId="0187C4B2" w14:textId="77777777" w:rsidR="005A1111" w:rsidRDefault="005A1111" w:rsidP="005A1111">
            <w:pPr>
              <w:pStyle w:val="ListParagraph"/>
              <w:numPr>
                <w:ilvl w:val="0"/>
                <w:numId w:val="13"/>
              </w:numPr>
              <w:tabs>
                <w:tab w:val="left" w:pos="9540"/>
              </w:tabs>
              <w:rPr>
                <w:rFonts w:ascii="Calibri" w:hAnsi="Calibri" w:cs="Calibri"/>
              </w:rPr>
            </w:pPr>
            <w:r>
              <w:rPr>
                <w:rFonts w:ascii="Calibri" w:hAnsi="Calibri" w:cs="Calibri"/>
              </w:rPr>
              <w:t xml:space="preserve">Indication if the program is an evidenced-based, evidenced-informed prevention, early intervention or treatment </w:t>
            </w:r>
          </w:p>
          <w:p w14:paraId="165EDF64" w14:textId="0E4ED681" w:rsidR="005A1111" w:rsidRPr="00F8682F" w:rsidRDefault="005A1111" w:rsidP="005A1111">
            <w:pPr>
              <w:pStyle w:val="ListParagraph"/>
              <w:tabs>
                <w:tab w:val="left" w:pos="9540"/>
              </w:tabs>
              <w:rPr>
                <w:rFonts w:ascii="Calibri" w:hAnsi="Calibri" w:cs="Calibri"/>
              </w:rPr>
            </w:pPr>
            <w:r>
              <w:rPr>
                <w:rFonts w:ascii="Calibri" w:hAnsi="Calibri" w:cs="Calibri"/>
              </w:rPr>
              <w:t>program</w:t>
            </w:r>
          </w:p>
        </w:tc>
        <w:tc>
          <w:tcPr>
            <w:tcW w:w="1350" w:type="dxa"/>
            <w:tcPrChange w:id="910" w:author="Fontamillas, Romelia@DSS" w:date="2020-06-11T23:37:00Z">
              <w:tcPr>
                <w:tcW w:w="1367" w:type="dxa"/>
                <w:gridSpan w:val="2"/>
              </w:tcPr>
            </w:tcPrChange>
          </w:tcPr>
          <w:p w14:paraId="50ACB833"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911" w:author="Fontamillas, Romelia@DSS" w:date="2020-06-11T23:37:00Z">
              <w:tcPr>
                <w:tcW w:w="1262" w:type="dxa"/>
                <w:gridSpan w:val="2"/>
              </w:tcPr>
            </w:tcPrChange>
          </w:tcPr>
          <w:p w14:paraId="0D235133" w14:textId="77777777" w:rsidR="005A1111" w:rsidRDefault="005A1111" w:rsidP="005A1111">
            <w:pPr>
              <w:tabs>
                <w:tab w:val="left" w:pos="9540"/>
              </w:tabs>
              <w:rPr>
                <w:rFonts w:ascii="Calibri" w:hAnsi="Calibri" w:cs="Calibri"/>
              </w:rPr>
            </w:pPr>
          </w:p>
        </w:tc>
      </w:tr>
      <w:tr w:rsidR="005A1111" w:rsidRPr="00955A07" w14:paraId="08D3E97D" w14:textId="77777777" w:rsidTr="005D370D">
        <w:tblPrEx>
          <w:tblW w:w="9535" w:type="dxa"/>
          <w:tblInd w:w="360" w:type="dxa"/>
          <w:tblLayout w:type="fixed"/>
          <w:tblPrExChange w:id="912" w:author="Fontamillas, Romelia@DSS" w:date="2020-06-11T23:37:00Z">
            <w:tblPrEx>
              <w:tblW w:w="9487" w:type="dxa"/>
              <w:tblInd w:w="360" w:type="dxa"/>
              <w:tblLayout w:type="fixed"/>
            </w:tblPrEx>
          </w:tblPrExChange>
        </w:tblPrEx>
        <w:trPr>
          <w:trHeight w:val="144"/>
          <w:trPrChange w:id="913" w:author="Fontamillas, Romelia@DSS" w:date="2020-06-11T23:37:00Z">
            <w:trPr>
              <w:gridAfter w:val="0"/>
              <w:trHeight w:val="144"/>
            </w:trPr>
          </w:trPrChange>
        </w:trPr>
        <w:tc>
          <w:tcPr>
            <w:tcW w:w="7105" w:type="dxa"/>
            <w:tcPrChange w:id="914" w:author="Fontamillas, Romelia@DSS" w:date="2020-06-11T23:37:00Z">
              <w:tcPr>
                <w:tcW w:w="6858" w:type="dxa"/>
              </w:tcPr>
            </w:tcPrChange>
          </w:tcPr>
          <w:p w14:paraId="4A7E3839" w14:textId="77777777" w:rsidR="005A1111" w:rsidRPr="005F2606" w:rsidRDefault="005A1111" w:rsidP="005A1111">
            <w:pPr>
              <w:pStyle w:val="ListParagraph"/>
              <w:numPr>
                <w:ilvl w:val="0"/>
                <w:numId w:val="13"/>
              </w:numPr>
              <w:tabs>
                <w:tab w:val="left" w:pos="9540"/>
              </w:tabs>
              <w:rPr>
                <w:rFonts w:ascii="Calibri" w:hAnsi="Calibri" w:cs="Calibri"/>
              </w:rPr>
            </w:pPr>
            <w:r>
              <w:rPr>
                <w:rFonts w:ascii="Calibri" w:hAnsi="Calibri" w:cs="Calibri"/>
              </w:rPr>
              <w:t>Description of whether the program or service can be individualized to meet the unique needs of children and families served by the county</w:t>
            </w:r>
          </w:p>
        </w:tc>
        <w:tc>
          <w:tcPr>
            <w:tcW w:w="1350" w:type="dxa"/>
            <w:tcPrChange w:id="915" w:author="Fontamillas, Romelia@DSS" w:date="2020-06-11T23:37:00Z">
              <w:tcPr>
                <w:tcW w:w="1367" w:type="dxa"/>
                <w:gridSpan w:val="2"/>
              </w:tcPr>
            </w:tcPrChange>
          </w:tcPr>
          <w:p w14:paraId="673FBD71" w14:textId="77777777" w:rsidR="005A1111" w:rsidRPr="00DD2FFB" w:rsidRDefault="005A1111" w:rsidP="005A1111">
            <w:pPr>
              <w:tabs>
                <w:tab w:val="left" w:pos="9540"/>
              </w:tabs>
              <w:rPr>
                <w:rFonts w:ascii="Calibri" w:hAnsi="Calibri" w:cs="Calibri"/>
                <w:color w:val="FF0000"/>
                <w:highlight w:val="yellow"/>
              </w:rPr>
            </w:pPr>
            <w:r w:rsidRPr="003B4824">
              <w:rPr>
                <w:rFonts w:ascii="Calibri" w:hAnsi="Calibri" w:cs="Calibri"/>
              </w:rPr>
              <w:t>p. 36</w:t>
            </w:r>
          </w:p>
        </w:tc>
        <w:tc>
          <w:tcPr>
            <w:tcW w:w="1080" w:type="dxa"/>
            <w:tcPrChange w:id="916" w:author="Fontamillas, Romelia@DSS" w:date="2020-06-11T23:37:00Z">
              <w:tcPr>
                <w:tcW w:w="1262" w:type="dxa"/>
                <w:gridSpan w:val="2"/>
              </w:tcPr>
            </w:tcPrChange>
          </w:tcPr>
          <w:p w14:paraId="135396FB" w14:textId="77777777" w:rsidR="005A1111" w:rsidRDefault="005A1111" w:rsidP="005A1111">
            <w:pPr>
              <w:tabs>
                <w:tab w:val="left" w:pos="9540"/>
              </w:tabs>
              <w:rPr>
                <w:rFonts w:ascii="Calibri" w:hAnsi="Calibri" w:cs="Calibri"/>
              </w:rPr>
            </w:pPr>
          </w:p>
        </w:tc>
      </w:tr>
      <w:tr w:rsidR="005A1111" w:rsidRPr="00955A07" w14:paraId="53F333C5" w14:textId="77777777" w:rsidTr="005D370D">
        <w:tblPrEx>
          <w:tblW w:w="9535" w:type="dxa"/>
          <w:tblInd w:w="360" w:type="dxa"/>
          <w:tblLayout w:type="fixed"/>
          <w:tblPrExChange w:id="917" w:author="Fontamillas, Romelia@DSS" w:date="2020-06-11T23:37:00Z">
            <w:tblPrEx>
              <w:tblW w:w="9487" w:type="dxa"/>
              <w:tblInd w:w="360" w:type="dxa"/>
              <w:tblLayout w:type="fixed"/>
            </w:tblPrEx>
          </w:tblPrExChange>
        </w:tblPrEx>
        <w:trPr>
          <w:trHeight w:val="144"/>
          <w:trPrChange w:id="918" w:author="Fontamillas, Romelia@DSS" w:date="2020-06-11T23:37:00Z">
            <w:trPr>
              <w:gridAfter w:val="0"/>
              <w:trHeight w:val="144"/>
            </w:trPr>
          </w:trPrChange>
        </w:trPr>
        <w:tc>
          <w:tcPr>
            <w:tcW w:w="7105" w:type="dxa"/>
            <w:tcPrChange w:id="919" w:author="Fontamillas, Romelia@DSS" w:date="2020-06-11T23:37:00Z">
              <w:tcPr>
                <w:tcW w:w="6858" w:type="dxa"/>
              </w:tcPr>
            </w:tcPrChange>
          </w:tcPr>
          <w:p w14:paraId="44B10CC5" w14:textId="77777777" w:rsidR="005A1111" w:rsidRDefault="005A1111" w:rsidP="005A1111">
            <w:pPr>
              <w:pStyle w:val="ListParagraph"/>
              <w:numPr>
                <w:ilvl w:val="0"/>
                <w:numId w:val="13"/>
              </w:numPr>
              <w:tabs>
                <w:tab w:val="left" w:pos="9540"/>
              </w:tabs>
              <w:rPr>
                <w:rFonts w:ascii="Calibri" w:hAnsi="Calibri" w:cs="Calibri"/>
              </w:rPr>
            </w:pPr>
            <w:r>
              <w:rPr>
                <w:rFonts w:ascii="Calibri" w:hAnsi="Calibri" w:cs="Calibri"/>
              </w:rPr>
              <w:t>Identify any discontinued services or programs</w:t>
            </w:r>
          </w:p>
        </w:tc>
        <w:tc>
          <w:tcPr>
            <w:tcW w:w="1350" w:type="dxa"/>
            <w:tcPrChange w:id="920" w:author="Fontamillas, Romelia@DSS" w:date="2020-06-11T23:37:00Z">
              <w:tcPr>
                <w:tcW w:w="1367" w:type="dxa"/>
                <w:gridSpan w:val="2"/>
              </w:tcPr>
            </w:tcPrChange>
          </w:tcPr>
          <w:p w14:paraId="5743A96C"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36</w:t>
            </w:r>
          </w:p>
        </w:tc>
        <w:tc>
          <w:tcPr>
            <w:tcW w:w="1080" w:type="dxa"/>
            <w:tcPrChange w:id="921" w:author="Fontamillas, Romelia@DSS" w:date="2020-06-11T23:37:00Z">
              <w:tcPr>
                <w:tcW w:w="1262" w:type="dxa"/>
                <w:gridSpan w:val="2"/>
              </w:tcPr>
            </w:tcPrChange>
          </w:tcPr>
          <w:p w14:paraId="59C7757D" w14:textId="77777777" w:rsidR="005A1111" w:rsidRDefault="005A1111" w:rsidP="005A1111">
            <w:pPr>
              <w:tabs>
                <w:tab w:val="left" w:pos="9540"/>
              </w:tabs>
              <w:rPr>
                <w:rFonts w:ascii="Calibri" w:hAnsi="Calibri" w:cs="Calibri"/>
              </w:rPr>
            </w:pPr>
          </w:p>
        </w:tc>
      </w:tr>
    </w:tbl>
    <w:p w14:paraId="77FB42C2"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922">
          <w:tblGrid>
            <w:gridCol w:w="6858"/>
            <w:gridCol w:w="247"/>
            <w:gridCol w:w="1120"/>
            <w:gridCol w:w="230"/>
            <w:gridCol w:w="1032"/>
            <w:gridCol w:w="48"/>
          </w:tblGrid>
        </w:tblGridChange>
      </w:tblGrid>
      <w:tr w:rsidR="0085716F" w:rsidRPr="00955A07" w14:paraId="493D3E0B" w14:textId="77777777" w:rsidTr="00FF507D">
        <w:trPr>
          <w:trHeight w:val="144"/>
          <w:tblHeader/>
        </w:trPr>
        <w:tc>
          <w:tcPr>
            <w:tcW w:w="7105" w:type="dxa"/>
          </w:tcPr>
          <w:p w14:paraId="6ED12E54" w14:textId="77777777" w:rsidR="0085716F" w:rsidRPr="00DD2FFB" w:rsidRDefault="0085716F" w:rsidP="0085716F">
            <w:pPr>
              <w:tabs>
                <w:tab w:val="left" w:pos="9540"/>
              </w:tabs>
              <w:rPr>
                <w:rFonts w:ascii="Calibri" w:hAnsi="Calibri" w:cs="Calibri"/>
                <w:color w:val="FF0000"/>
                <w:highlight w:val="yellow"/>
              </w:rPr>
            </w:pPr>
            <w:r w:rsidRPr="00087B60">
              <w:rPr>
                <w:rFonts w:ascii="Calibri" w:hAnsi="Calibri" w:cs="Calibri"/>
              </w:rPr>
              <w:t xml:space="preserve">In addition, describe prevention education provided to the public and outreach activities undertaken by the county in order to maximize participation of services for the following populations:  </w:t>
            </w:r>
          </w:p>
        </w:tc>
        <w:tc>
          <w:tcPr>
            <w:tcW w:w="1350" w:type="dxa"/>
          </w:tcPr>
          <w:p w14:paraId="69EB2C46" w14:textId="68AC46B4" w:rsidR="0085716F" w:rsidRPr="00DD2FFB" w:rsidRDefault="0085716F" w:rsidP="0085716F">
            <w:pPr>
              <w:tabs>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
          <w:p w14:paraId="3415F3F8" w14:textId="3421583C" w:rsidR="0085716F" w:rsidRPr="00DD2FFB" w:rsidRDefault="0085716F" w:rsidP="0085716F">
            <w:pPr>
              <w:tabs>
                <w:tab w:val="left" w:pos="9540"/>
              </w:tabs>
              <w:rPr>
                <w:rFonts w:ascii="Calibri" w:hAnsi="Calibri" w:cs="Calibri"/>
                <w:color w:val="FF0000"/>
                <w:highlight w:val="yellow"/>
              </w:rPr>
            </w:pPr>
            <w:r w:rsidRPr="00955A07">
              <w:rPr>
                <w:rFonts w:ascii="Calibri" w:hAnsi="Calibri" w:cs="Calibri"/>
              </w:rPr>
              <w:t>Location in CSA (Page #)</w:t>
            </w:r>
          </w:p>
        </w:tc>
      </w:tr>
      <w:tr w:rsidR="0085716F" w:rsidRPr="00955A07" w14:paraId="5DD3F15A" w14:textId="77777777" w:rsidTr="005D370D">
        <w:tblPrEx>
          <w:tblW w:w="9535" w:type="dxa"/>
          <w:tblInd w:w="360" w:type="dxa"/>
          <w:tblLayout w:type="fixed"/>
          <w:tblPrExChange w:id="923" w:author="Fontamillas, Romelia@DSS" w:date="2020-06-11T23:37:00Z">
            <w:tblPrEx>
              <w:tblW w:w="9487" w:type="dxa"/>
              <w:tblInd w:w="360" w:type="dxa"/>
              <w:tblLayout w:type="fixed"/>
            </w:tblPrEx>
          </w:tblPrExChange>
        </w:tblPrEx>
        <w:trPr>
          <w:trHeight w:val="144"/>
          <w:trPrChange w:id="924" w:author="Fontamillas, Romelia@DSS" w:date="2020-06-11T23:37:00Z">
            <w:trPr>
              <w:gridAfter w:val="0"/>
              <w:trHeight w:val="144"/>
            </w:trPr>
          </w:trPrChange>
        </w:trPr>
        <w:tc>
          <w:tcPr>
            <w:tcW w:w="7105" w:type="dxa"/>
            <w:tcPrChange w:id="925" w:author="Fontamillas, Romelia@DSS" w:date="2020-06-11T23:37:00Z">
              <w:tcPr>
                <w:tcW w:w="6858" w:type="dxa"/>
              </w:tcPr>
            </w:tcPrChange>
          </w:tcPr>
          <w:p w14:paraId="4D821ABD" w14:textId="77777777" w:rsidR="0085716F" w:rsidRPr="00955A07" w:rsidRDefault="0085716F" w:rsidP="0085716F">
            <w:pPr>
              <w:pStyle w:val="ListParagraph"/>
              <w:numPr>
                <w:ilvl w:val="0"/>
                <w:numId w:val="15"/>
              </w:numPr>
              <w:tabs>
                <w:tab w:val="left" w:pos="9540"/>
              </w:tabs>
              <w:rPr>
                <w:rFonts w:ascii="Calibri" w:hAnsi="Calibri" w:cs="Calibri"/>
              </w:rPr>
            </w:pPr>
            <w:r>
              <w:rPr>
                <w:rFonts w:ascii="Calibri" w:hAnsi="Calibri" w:cs="Calibri"/>
              </w:rPr>
              <w:t>Children and adults with disabilities</w:t>
            </w:r>
          </w:p>
        </w:tc>
        <w:tc>
          <w:tcPr>
            <w:tcW w:w="1350" w:type="dxa"/>
            <w:tcPrChange w:id="926" w:author="Fontamillas, Romelia@DSS" w:date="2020-06-11T23:37:00Z">
              <w:tcPr>
                <w:tcW w:w="1367" w:type="dxa"/>
                <w:gridSpan w:val="2"/>
              </w:tcPr>
            </w:tcPrChange>
          </w:tcPr>
          <w:p w14:paraId="1348B056" w14:textId="77777777" w:rsidR="0085716F" w:rsidRPr="00DD2FFB" w:rsidRDefault="0085716F" w:rsidP="0085716F">
            <w:pPr>
              <w:tabs>
                <w:tab w:val="left" w:pos="9540"/>
              </w:tabs>
              <w:rPr>
                <w:rFonts w:ascii="Calibri" w:hAnsi="Calibri" w:cs="Calibri"/>
                <w:color w:val="FF0000"/>
                <w:highlight w:val="yellow"/>
              </w:rPr>
            </w:pPr>
            <w:r>
              <w:rPr>
                <w:rFonts w:ascii="Calibri" w:hAnsi="Calibri" w:cs="Calibri"/>
              </w:rPr>
              <w:t>p. 36</w:t>
            </w:r>
          </w:p>
        </w:tc>
        <w:tc>
          <w:tcPr>
            <w:tcW w:w="1080" w:type="dxa"/>
            <w:tcPrChange w:id="927" w:author="Fontamillas, Romelia@DSS" w:date="2020-06-11T23:37:00Z">
              <w:tcPr>
                <w:tcW w:w="1262" w:type="dxa"/>
                <w:gridSpan w:val="2"/>
              </w:tcPr>
            </w:tcPrChange>
          </w:tcPr>
          <w:p w14:paraId="66A18764" w14:textId="77777777" w:rsidR="0085716F" w:rsidRPr="00955A07" w:rsidRDefault="0085716F" w:rsidP="0085716F">
            <w:pPr>
              <w:tabs>
                <w:tab w:val="left" w:pos="9540"/>
              </w:tabs>
              <w:rPr>
                <w:rFonts w:ascii="Calibri" w:hAnsi="Calibri" w:cs="Calibri"/>
              </w:rPr>
            </w:pPr>
          </w:p>
        </w:tc>
      </w:tr>
      <w:tr w:rsidR="0085716F" w:rsidRPr="00955A07" w14:paraId="547D2781" w14:textId="77777777" w:rsidTr="005D370D">
        <w:tblPrEx>
          <w:tblW w:w="9535" w:type="dxa"/>
          <w:tblInd w:w="360" w:type="dxa"/>
          <w:tblLayout w:type="fixed"/>
          <w:tblPrExChange w:id="928" w:author="Fontamillas, Romelia@DSS" w:date="2020-06-11T23:37:00Z">
            <w:tblPrEx>
              <w:tblW w:w="9487" w:type="dxa"/>
              <w:tblInd w:w="360" w:type="dxa"/>
              <w:tblLayout w:type="fixed"/>
            </w:tblPrEx>
          </w:tblPrExChange>
        </w:tblPrEx>
        <w:trPr>
          <w:trHeight w:val="144"/>
          <w:trPrChange w:id="929" w:author="Fontamillas, Romelia@DSS" w:date="2020-06-11T23:37:00Z">
            <w:trPr>
              <w:gridAfter w:val="0"/>
              <w:trHeight w:val="144"/>
            </w:trPr>
          </w:trPrChange>
        </w:trPr>
        <w:tc>
          <w:tcPr>
            <w:tcW w:w="7105" w:type="dxa"/>
            <w:tcPrChange w:id="930" w:author="Fontamillas, Romelia@DSS" w:date="2020-06-11T23:37:00Z">
              <w:tcPr>
                <w:tcW w:w="6858" w:type="dxa"/>
              </w:tcPr>
            </w:tcPrChange>
          </w:tcPr>
          <w:p w14:paraId="26DEE45C" w14:textId="77777777" w:rsidR="0085716F" w:rsidRPr="00955A07" w:rsidRDefault="0085716F" w:rsidP="0085716F">
            <w:pPr>
              <w:pStyle w:val="ListParagraph"/>
              <w:numPr>
                <w:ilvl w:val="0"/>
                <w:numId w:val="15"/>
              </w:numPr>
              <w:tabs>
                <w:tab w:val="left" w:pos="9540"/>
              </w:tabs>
              <w:rPr>
                <w:rFonts w:ascii="Calibri" w:hAnsi="Calibri" w:cs="Calibri"/>
              </w:rPr>
            </w:pPr>
            <w:r>
              <w:rPr>
                <w:rFonts w:ascii="Calibri" w:hAnsi="Calibri" w:cs="Calibri"/>
              </w:rPr>
              <w:t>Homeless families, those at risk of homelessness and unaccompanied homeless youth</w:t>
            </w:r>
          </w:p>
        </w:tc>
        <w:tc>
          <w:tcPr>
            <w:tcW w:w="1350" w:type="dxa"/>
            <w:tcPrChange w:id="931" w:author="Fontamillas, Romelia@DSS" w:date="2020-06-11T23:37:00Z">
              <w:tcPr>
                <w:tcW w:w="1367" w:type="dxa"/>
                <w:gridSpan w:val="2"/>
              </w:tcPr>
            </w:tcPrChange>
          </w:tcPr>
          <w:p w14:paraId="4FEB6F05" w14:textId="77777777" w:rsidR="0085716F" w:rsidRPr="00DD2FFB" w:rsidRDefault="0085716F" w:rsidP="0085716F">
            <w:pPr>
              <w:tabs>
                <w:tab w:val="left" w:pos="9540"/>
              </w:tabs>
              <w:rPr>
                <w:rFonts w:ascii="Calibri" w:hAnsi="Calibri" w:cs="Calibri"/>
                <w:color w:val="FF0000"/>
                <w:highlight w:val="yellow"/>
              </w:rPr>
            </w:pPr>
            <w:r>
              <w:rPr>
                <w:rFonts w:ascii="Calibri" w:hAnsi="Calibri" w:cs="Calibri"/>
              </w:rPr>
              <w:t>p. 36</w:t>
            </w:r>
          </w:p>
        </w:tc>
        <w:tc>
          <w:tcPr>
            <w:tcW w:w="1080" w:type="dxa"/>
            <w:tcPrChange w:id="932" w:author="Fontamillas, Romelia@DSS" w:date="2020-06-11T23:37:00Z">
              <w:tcPr>
                <w:tcW w:w="1262" w:type="dxa"/>
                <w:gridSpan w:val="2"/>
              </w:tcPr>
            </w:tcPrChange>
          </w:tcPr>
          <w:p w14:paraId="160EE53E" w14:textId="77777777" w:rsidR="0085716F" w:rsidRPr="00955A07" w:rsidRDefault="0085716F" w:rsidP="0085716F">
            <w:pPr>
              <w:tabs>
                <w:tab w:val="left" w:pos="9540"/>
              </w:tabs>
              <w:rPr>
                <w:rFonts w:ascii="Calibri" w:hAnsi="Calibri" w:cs="Calibri"/>
              </w:rPr>
            </w:pPr>
          </w:p>
        </w:tc>
      </w:tr>
      <w:tr w:rsidR="0085716F" w:rsidRPr="00955A07" w14:paraId="419C8CCC" w14:textId="77777777" w:rsidTr="005D370D">
        <w:tblPrEx>
          <w:tblW w:w="9535" w:type="dxa"/>
          <w:tblInd w:w="360" w:type="dxa"/>
          <w:tblLayout w:type="fixed"/>
          <w:tblPrExChange w:id="933" w:author="Fontamillas, Romelia@DSS" w:date="2020-06-11T23:37:00Z">
            <w:tblPrEx>
              <w:tblW w:w="9487" w:type="dxa"/>
              <w:tblInd w:w="360" w:type="dxa"/>
              <w:tblLayout w:type="fixed"/>
            </w:tblPrEx>
          </w:tblPrExChange>
        </w:tblPrEx>
        <w:trPr>
          <w:trHeight w:val="144"/>
          <w:trPrChange w:id="934" w:author="Fontamillas, Romelia@DSS" w:date="2020-06-11T23:37:00Z">
            <w:trPr>
              <w:gridAfter w:val="0"/>
              <w:trHeight w:val="144"/>
            </w:trPr>
          </w:trPrChange>
        </w:trPr>
        <w:tc>
          <w:tcPr>
            <w:tcW w:w="7105" w:type="dxa"/>
            <w:tcPrChange w:id="935" w:author="Fontamillas, Romelia@DSS" w:date="2020-06-11T23:37:00Z">
              <w:tcPr>
                <w:tcW w:w="6858" w:type="dxa"/>
              </w:tcPr>
            </w:tcPrChange>
          </w:tcPr>
          <w:p w14:paraId="6061719A" w14:textId="77777777" w:rsidR="0085716F" w:rsidRPr="00955A07" w:rsidRDefault="0085716F" w:rsidP="0085716F">
            <w:pPr>
              <w:pStyle w:val="ListParagraph"/>
              <w:numPr>
                <w:ilvl w:val="0"/>
                <w:numId w:val="15"/>
              </w:numPr>
              <w:tabs>
                <w:tab w:val="left" w:pos="9540"/>
              </w:tabs>
              <w:rPr>
                <w:rFonts w:ascii="Calibri" w:hAnsi="Calibri" w:cs="Calibri"/>
              </w:rPr>
            </w:pPr>
            <w:r>
              <w:rPr>
                <w:rFonts w:ascii="Calibri" w:hAnsi="Calibri" w:cs="Calibri"/>
              </w:rPr>
              <w:t>Former adult victims of child abuse and neglect or domestic violence</w:t>
            </w:r>
          </w:p>
        </w:tc>
        <w:tc>
          <w:tcPr>
            <w:tcW w:w="1350" w:type="dxa"/>
            <w:tcPrChange w:id="936" w:author="Fontamillas, Romelia@DSS" w:date="2020-06-11T23:37:00Z">
              <w:tcPr>
                <w:tcW w:w="1367" w:type="dxa"/>
                <w:gridSpan w:val="2"/>
              </w:tcPr>
            </w:tcPrChange>
          </w:tcPr>
          <w:p w14:paraId="155016CF" w14:textId="77777777" w:rsidR="0085716F" w:rsidRPr="00DD2FFB" w:rsidRDefault="0085716F" w:rsidP="0085716F">
            <w:pPr>
              <w:tabs>
                <w:tab w:val="left" w:pos="9540"/>
              </w:tabs>
              <w:rPr>
                <w:rFonts w:ascii="Calibri" w:hAnsi="Calibri" w:cs="Calibri"/>
                <w:color w:val="FF0000"/>
                <w:highlight w:val="yellow"/>
              </w:rPr>
            </w:pPr>
            <w:r>
              <w:rPr>
                <w:rFonts w:ascii="Calibri" w:hAnsi="Calibri" w:cs="Calibri"/>
              </w:rPr>
              <w:t>p. 36</w:t>
            </w:r>
          </w:p>
        </w:tc>
        <w:tc>
          <w:tcPr>
            <w:tcW w:w="1080" w:type="dxa"/>
            <w:tcPrChange w:id="937" w:author="Fontamillas, Romelia@DSS" w:date="2020-06-11T23:37:00Z">
              <w:tcPr>
                <w:tcW w:w="1262" w:type="dxa"/>
                <w:gridSpan w:val="2"/>
              </w:tcPr>
            </w:tcPrChange>
          </w:tcPr>
          <w:p w14:paraId="3C87D253" w14:textId="77777777" w:rsidR="0085716F" w:rsidRPr="00955A07" w:rsidRDefault="0085716F" w:rsidP="0085716F">
            <w:pPr>
              <w:tabs>
                <w:tab w:val="left" w:pos="9540"/>
              </w:tabs>
              <w:rPr>
                <w:rFonts w:ascii="Calibri" w:hAnsi="Calibri" w:cs="Calibri"/>
              </w:rPr>
            </w:pPr>
          </w:p>
        </w:tc>
      </w:tr>
      <w:tr w:rsidR="0085716F" w:rsidRPr="00955A07" w14:paraId="03238FA5" w14:textId="77777777" w:rsidTr="005D370D">
        <w:tblPrEx>
          <w:tblW w:w="9535" w:type="dxa"/>
          <w:tblInd w:w="360" w:type="dxa"/>
          <w:tblLayout w:type="fixed"/>
          <w:tblPrExChange w:id="938" w:author="Fontamillas, Romelia@DSS" w:date="2020-06-11T23:37:00Z">
            <w:tblPrEx>
              <w:tblW w:w="9487" w:type="dxa"/>
              <w:tblInd w:w="360" w:type="dxa"/>
              <w:tblLayout w:type="fixed"/>
            </w:tblPrEx>
          </w:tblPrExChange>
        </w:tblPrEx>
        <w:trPr>
          <w:trHeight w:val="144"/>
          <w:trPrChange w:id="939" w:author="Fontamillas, Romelia@DSS" w:date="2020-06-11T23:37:00Z">
            <w:trPr>
              <w:gridAfter w:val="0"/>
              <w:trHeight w:val="144"/>
            </w:trPr>
          </w:trPrChange>
        </w:trPr>
        <w:tc>
          <w:tcPr>
            <w:tcW w:w="7105" w:type="dxa"/>
            <w:tcPrChange w:id="940" w:author="Fontamillas, Romelia@DSS" w:date="2020-06-11T23:37:00Z">
              <w:tcPr>
                <w:tcW w:w="6858" w:type="dxa"/>
              </w:tcPr>
            </w:tcPrChange>
          </w:tcPr>
          <w:p w14:paraId="2DD2555D" w14:textId="77777777" w:rsidR="0085716F" w:rsidRPr="00955A07" w:rsidRDefault="0085716F" w:rsidP="0085716F">
            <w:pPr>
              <w:pStyle w:val="ListParagraph"/>
              <w:numPr>
                <w:ilvl w:val="0"/>
                <w:numId w:val="15"/>
              </w:numPr>
              <w:tabs>
                <w:tab w:val="left" w:pos="9540"/>
              </w:tabs>
              <w:rPr>
                <w:rFonts w:ascii="Calibri" w:hAnsi="Calibri" w:cs="Calibri"/>
              </w:rPr>
            </w:pPr>
            <w:r>
              <w:rPr>
                <w:rFonts w:ascii="Calibri" w:hAnsi="Calibri" w:cs="Calibri"/>
              </w:rPr>
              <w:t>Parents</w:t>
            </w:r>
          </w:p>
        </w:tc>
        <w:tc>
          <w:tcPr>
            <w:tcW w:w="1350" w:type="dxa"/>
            <w:tcPrChange w:id="941" w:author="Fontamillas, Romelia@DSS" w:date="2020-06-11T23:37:00Z">
              <w:tcPr>
                <w:tcW w:w="1367" w:type="dxa"/>
                <w:gridSpan w:val="2"/>
              </w:tcPr>
            </w:tcPrChange>
          </w:tcPr>
          <w:p w14:paraId="79218FCC" w14:textId="77777777" w:rsidR="0085716F" w:rsidRPr="00DD2FFB" w:rsidRDefault="0085716F" w:rsidP="0085716F">
            <w:pPr>
              <w:tabs>
                <w:tab w:val="left" w:pos="9540"/>
              </w:tabs>
              <w:rPr>
                <w:rFonts w:ascii="Calibri" w:hAnsi="Calibri" w:cs="Calibri"/>
                <w:color w:val="FF0000"/>
                <w:highlight w:val="yellow"/>
              </w:rPr>
            </w:pPr>
            <w:r>
              <w:rPr>
                <w:rFonts w:ascii="Calibri" w:hAnsi="Calibri" w:cs="Calibri"/>
              </w:rPr>
              <w:t>p. 36</w:t>
            </w:r>
          </w:p>
        </w:tc>
        <w:tc>
          <w:tcPr>
            <w:tcW w:w="1080" w:type="dxa"/>
            <w:tcPrChange w:id="942" w:author="Fontamillas, Romelia@DSS" w:date="2020-06-11T23:37:00Z">
              <w:tcPr>
                <w:tcW w:w="1262" w:type="dxa"/>
                <w:gridSpan w:val="2"/>
              </w:tcPr>
            </w:tcPrChange>
          </w:tcPr>
          <w:p w14:paraId="17967C19" w14:textId="77777777" w:rsidR="0085716F" w:rsidRPr="00955A07" w:rsidRDefault="0085716F" w:rsidP="0085716F">
            <w:pPr>
              <w:tabs>
                <w:tab w:val="left" w:pos="9540"/>
              </w:tabs>
              <w:rPr>
                <w:rFonts w:ascii="Calibri" w:hAnsi="Calibri" w:cs="Calibri"/>
              </w:rPr>
            </w:pPr>
          </w:p>
        </w:tc>
      </w:tr>
      <w:tr w:rsidR="0085716F" w:rsidRPr="00955A07" w14:paraId="644C16EF" w14:textId="77777777" w:rsidTr="005D370D">
        <w:tblPrEx>
          <w:tblW w:w="9535" w:type="dxa"/>
          <w:tblInd w:w="360" w:type="dxa"/>
          <w:tblLayout w:type="fixed"/>
          <w:tblPrExChange w:id="943" w:author="Fontamillas, Romelia@DSS" w:date="2020-06-11T23:37:00Z">
            <w:tblPrEx>
              <w:tblW w:w="9487" w:type="dxa"/>
              <w:tblInd w:w="360" w:type="dxa"/>
              <w:tblLayout w:type="fixed"/>
            </w:tblPrEx>
          </w:tblPrExChange>
        </w:tblPrEx>
        <w:trPr>
          <w:trHeight w:val="144"/>
          <w:trPrChange w:id="944" w:author="Fontamillas, Romelia@DSS" w:date="2020-06-11T23:37:00Z">
            <w:trPr>
              <w:gridAfter w:val="0"/>
              <w:trHeight w:val="144"/>
            </w:trPr>
          </w:trPrChange>
        </w:trPr>
        <w:tc>
          <w:tcPr>
            <w:tcW w:w="7105" w:type="dxa"/>
            <w:tcPrChange w:id="945" w:author="Fontamillas, Romelia@DSS" w:date="2020-06-11T23:37:00Z">
              <w:tcPr>
                <w:tcW w:w="6858" w:type="dxa"/>
              </w:tcPr>
            </w:tcPrChange>
          </w:tcPr>
          <w:p w14:paraId="064A6823" w14:textId="77777777" w:rsidR="0085716F" w:rsidRPr="00955A07" w:rsidRDefault="0085716F" w:rsidP="0085716F">
            <w:pPr>
              <w:pStyle w:val="ListParagraph"/>
              <w:numPr>
                <w:ilvl w:val="0"/>
                <w:numId w:val="15"/>
              </w:numPr>
              <w:tabs>
                <w:tab w:val="left" w:pos="9540"/>
              </w:tabs>
              <w:rPr>
                <w:rFonts w:ascii="Calibri" w:hAnsi="Calibri" w:cs="Calibri"/>
              </w:rPr>
            </w:pPr>
            <w:r>
              <w:rPr>
                <w:rFonts w:ascii="Calibri" w:hAnsi="Calibri" w:cs="Calibri"/>
              </w:rPr>
              <w:t>Racial and ethnic minorities</w:t>
            </w:r>
          </w:p>
        </w:tc>
        <w:tc>
          <w:tcPr>
            <w:tcW w:w="1350" w:type="dxa"/>
            <w:tcPrChange w:id="946" w:author="Fontamillas, Romelia@DSS" w:date="2020-06-11T23:37:00Z">
              <w:tcPr>
                <w:tcW w:w="1367" w:type="dxa"/>
                <w:gridSpan w:val="2"/>
              </w:tcPr>
            </w:tcPrChange>
          </w:tcPr>
          <w:p w14:paraId="6F89CD39" w14:textId="77777777" w:rsidR="0085716F" w:rsidRPr="00DD2FFB" w:rsidRDefault="0085716F" w:rsidP="0085716F">
            <w:pPr>
              <w:tabs>
                <w:tab w:val="left" w:pos="9540"/>
              </w:tabs>
              <w:rPr>
                <w:rFonts w:ascii="Calibri" w:hAnsi="Calibri" w:cs="Calibri"/>
                <w:color w:val="FF0000"/>
                <w:highlight w:val="yellow"/>
              </w:rPr>
            </w:pPr>
            <w:r>
              <w:rPr>
                <w:rFonts w:ascii="Calibri" w:hAnsi="Calibri" w:cs="Calibri"/>
              </w:rPr>
              <w:t>p. 36</w:t>
            </w:r>
          </w:p>
        </w:tc>
        <w:tc>
          <w:tcPr>
            <w:tcW w:w="1080" w:type="dxa"/>
            <w:tcPrChange w:id="947" w:author="Fontamillas, Romelia@DSS" w:date="2020-06-11T23:37:00Z">
              <w:tcPr>
                <w:tcW w:w="1262" w:type="dxa"/>
                <w:gridSpan w:val="2"/>
              </w:tcPr>
            </w:tcPrChange>
          </w:tcPr>
          <w:p w14:paraId="1492F19F" w14:textId="77777777" w:rsidR="0085716F" w:rsidRPr="00955A07" w:rsidRDefault="0085716F" w:rsidP="0085716F">
            <w:pPr>
              <w:tabs>
                <w:tab w:val="left" w:pos="9540"/>
              </w:tabs>
              <w:rPr>
                <w:rFonts w:ascii="Calibri" w:hAnsi="Calibri" w:cs="Calibri"/>
              </w:rPr>
            </w:pPr>
          </w:p>
        </w:tc>
      </w:tr>
      <w:tr w:rsidR="0085716F" w:rsidRPr="00955A07" w14:paraId="6B53A8C8" w14:textId="77777777" w:rsidTr="005D370D">
        <w:tblPrEx>
          <w:tblW w:w="9535" w:type="dxa"/>
          <w:tblInd w:w="360" w:type="dxa"/>
          <w:tblLayout w:type="fixed"/>
          <w:tblPrExChange w:id="948" w:author="Fontamillas, Romelia@DSS" w:date="2020-06-11T23:37:00Z">
            <w:tblPrEx>
              <w:tblW w:w="9487" w:type="dxa"/>
              <w:tblInd w:w="360" w:type="dxa"/>
              <w:tblLayout w:type="fixed"/>
            </w:tblPrEx>
          </w:tblPrExChange>
        </w:tblPrEx>
        <w:trPr>
          <w:trHeight w:val="144"/>
          <w:trPrChange w:id="949" w:author="Fontamillas, Romelia@DSS" w:date="2020-06-11T23:37:00Z">
            <w:trPr>
              <w:gridAfter w:val="0"/>
              <w:trHeight w:val="144"/>
            </w:trPr>
          </w:trPrChange>
        </w:trPr>
        <w:tc>
          <w:tcPr>
            <w:tcW w:w="7105" w:type="dxa"/>
            <w:tcPrChange w:id="950" w:author="Fontamillas, Romelia@DSS" w:date="2020-06-11T23:37:00Z">
              <w:tcPr>
                <w:tcW w:w="6858" w:type="dxa"/>
              </w:tcPr>
            </w:tcPrChange>
          </w:tcPr>
          <w:p w14:paraId="5618B52D" w14:textId="77777777" w:rsidR="0085716F" w:rsidRPr="00955A07" w:rsidRDefault="0085716F" w:rsidP="0085716F">
            <w:pPr>
              <w:pStyle w:val="ListParagraph"/>
              <w:numPr>
                <w:ilvl w:val="0"/>
                <w:numId w:val="15"/>
              </w:numPr>
              <w:tabs>
                <w:tab w:val="left" w:pos="9540"/>
              </w:tabs>
              <w:rPr>
                <w:rFonts w:ascii="Calibri" w:hAnsi="Calibri" w:cs="Calibri"/>
              </w:rPr>
            </w:pPr>
            <w:r>
              <w:rPr>
                <w:rFonts w:ascii="Calibri" w:hAnsi="Calibri" w:cs="Calibri"/>
              </w:rPr>
              <w:t>Families with young children, 0-5</w:t>
            </w:r>
          </w:p>
        </w:tc>
        <w:tc>
          <w:tcPr>
            <w:tcW w:w="1350" w:type="dxa"/>
            <w:tcPrChange w:id="951" w:author="Fontamillas, Romelia@DSS" w:date="2020-06-11T23:37:00Z">
              <w:tcPr>
                <w:tcW w:w="1367" w:type="dxa"/>
                <w:gridSpan w:val="2"/>
              </w:tcPr>
            </w:tcPrChange>
          </w:tcPr>
          <w:p w14:paraId="0CEB5DD6" w14:textId="77777777" w:rsidR="0085716F" w:rsidRPr="00DD2FFB" w:rsidRDefault="0085716F" w:rsidP="0085716F">
            <w:pPr>
              <w:tabs>
                <w:tab w:val="left" w:pos="9540"/>
              </w:tabs>
              <w:rPr>
                <w:rFonts w:ascii="Calibri" w:hAnsi="Calibri" w:cs="Calibri"/>
                <w:color w:val="FF0000"/>
                <w:highlight w:val="yellow"/>
              </w:rPr>
            </w:pPr>
            <w:r>
              <w:rPr>
                <w:rFonts w:ascii="Calibri" w:hAnsi="Calibri" w:cs="Calibri"/>
              </w:rPr>
              <w:t>p. 36</w:t>
            </w:r>
          </w:p>
        </w:tc>
        <w:tc>
          <w:tcPr>
            <w:tcW w:w="1080" w:type="dxa"/>
            <w:tcPrChange w:id="952" w:author="Fontamillas, Romelia@DSS" w:date="2020-06-11T23:37:00Z">
              <w:tcPr>
                <w:tcW w:w="1262" w:type="dxa"/>
                <w:gridSpan w:val="2"/>
              </w:tcPr>
            </w:tcPrChange>
          </w:tcPr>
          <w:p w14:paraId="3C7B9017" w14:textId="77777777" w:rsidR="0085716F" w:rsidRPr="00955A07" w:rsidRDefault="0085716F" w:rsidP="0085716F">
            <w:pPr>
              <w:tabs>
                <w:tab w:val="left" w:pos="9540"/>
              </w:tabs>
              <w:rPr>
                <w:rFonts w:ascii="Calibri" w:hAnsi="Calibri" w:cs="Calibri"/>
              </w:rPr>
            </w:pPr>
          </w:p>
        </w:tc>
      </w:tr>
    </w:tbl>
    <w:p w14:paraId="7D3D0D93" w14:textId="77777777" w:rsidR="00674FBF" w:rsidRDefault="00674FB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953">
          <w:tblGrid>
            <w:gridCol w:w="6858"/>
            <w:gridCol w:w="247"/>
            <w:gridCol w:w="1120"/>
            <w:gridCol w:w="230"/>
            <w:gridCol w:w="1032"/>
            <w:gridCol w:w="48"/>
          </w:tblGrid>
        </w:tblGridChange>
      </w:tblGrid>
      <w:tr w:rsidR="005A1111" w:rsidRPr="00087B60" w14:paraId="364E97EA" w14:textId="77777777" w:rsidTr="00FF507D">
        <w:trPr>
          <w:trHeight w:val="144"/>
          <w:tblHeader/>
        </w:trPr>
        <w:tc>
          <w:tcPr>
            <w:tcW w:w="7105" w:type="dxa"/>
            <w:shd w:val="clear" w:color="auto" w:fill="D9D9D9" w:themeFill="background1" w:themeFillShade="D9"/>
          </w:tcPr>
          <w:p w14:paraId="4643715A" w14:textId="77777777" w:rsidR="005A1111" w:rsidRPr="00087B60" w:rsidRDefault="005A1111" w:rsidP="005A1111">
            <w:pPr>
              <w:pStyle w:val="ListParagraph"/>
              <w:numPr>
                <w:ilvl w:val="0"/>
                <w:numId w:val="24"/>
              </w:numPr>
              <w:tabs>
                <w:tab w:val="left" w:pos="9540"/>
              </w:tabs>
              <w:rPr>
                <w:rFonts w:ascii="Calibri" w:hAnsi="Calibri" w:cs="Calibri"/>
              </w:rPr>
            </w:pPr>
            <w:r w:rsidRPr="00087B60">
              <w:rPr>
                <w:rFonts w:ascii="Calibri" w:hAnsi="Calibri" w:cs="Calibri"/>
                <w:i/>
              </w:rPr>
              <w:t>Quality Assurance System</w:t>
            </w:r>
          </w:p>
        </w:tc>
        <w:tc>
          <w:tcPr>
            <w:tcW w:w="1350" w:type="dxa"/>
            <w:shd w:val="clear" w:color="auto" w:fill="D9D9D9" w:themeFill="background1" w:themeFillShade="D9"/>
          </w:tcPr>
          <w:p w14:paraId="24607478" w14:textId="1515DD9F" w:rsidR="005A1111" w:rsidRPr="00087B60" w:rsidRDefault="005A1111" w:rsidP="005A1111">
            <w:pPr>
              <w:pStyle w:val="ListParagraph"/>
              <w:tabs>
                <w:tab w:val="left" w:pos="9540"/>
              </w:tabs>
              <w:ind w:left="-14" w:firstLine="14"/>
              <w:rPr>
                <w:rFonts w:ascii="Calibri" w:hAnsi="Calibri" w:cs="Calibri"/>
              </w:rPr>
            </w:pPr>
            <w:r w:rsidRPr="00AC22D1">
              <w:rPr>
                <w:rFonts w:ascii="Calibri" w:hAnsi="Calibri" w:cs="Calibri"/>
              </w:rPr>
              <w:t>Location in Instruction Manual</w:t>
            </w:r>
          </w:p>
        </w:tc>
        <w:tc>
          <w:tcPr>
            <w:tcW w:w="1080" w:type="dxa"/>
            <w:shd w:val="clear" w:color="auto" w:fill="D9D9D9" w:themeFill="background1" w:themeFillShade="D9"/>
          </w:tcPr>
          <w:p w14:paraId="037EE61D" w14:textId="02E3CF7F" w:rsidR="005A1111" w:rsidRPr="00087B60" w:rsidRDefault="005A1111" w:rsidP="005A1111">
            <w:pPr>
              <w:pStyle w:val="ListParagraph"/>
              <w:tabs>
                <w:tab w:val="left" w:pos="9540"/>
              </w:tabs>
              <w:ind w:left="-38" w:firstLine="24"/>
              <w:rPr>
                <w:rFonts w:ascii="Calibri" w:hAnsi="Calibri" w:cs="Calibri"/>
              </w:rPr>
            </w:pPr>
            <w:r w:rsidRPr="00955A07">
              <w:rPr>
                <w:rFonts w:ascii="Calibri" w:hAnsi="Calibri" w:cs="Calibri"/>
              </w:rPr>
              <w:t>Location in CSA (Page #)</w:t>
            </w:r>
          </w:p>
        </w:tc>
      </w:tr>
      <w:tr w:rsidR="005A1111" w:rsidRPr="00955A07" w14:paraId="68C91B4A" w14:textId="77777777" w:rsidTr="005D370D">
        <w:trPr>
          <w:trHeight w:val="144"/>
        </w:trPr>
        <w:tc>
          <w:tcPr>
            <w:tcW w:w="7105" w:type="dxa"/>
          </w:tcPr>
          <w:p w14:paraId="197047C0"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Description and analysis of the following:</w:t>
            </w:r>
          </w:p>
        </w:tc>
        <w:tc>
          <w:tcPr>
            <w:tcW w:w="1350" w:type="dxa"/>
          </w:tcPr>
          <w:p w14:paraId="037D47C0" w14:textId="635EAF5F" w:rsidR="005A1111" w:rsidRPr="00DD2FFB" w:rsidRDefault="005A1111" w:rsidP="005A1111">
            <w:pPr>
              <w:tabs>
                <w:tab w:val="left" w:pos="9540"/>
              </w:tabs>
              <w:rPr>
                <w:rFonts w:ascii="Calibri" w:hAnsi="Calibri" w:cs="Calibri"/>
                <w:color w:val="FF0000"/>
                <w:highlight w:val="yellow"/>
              </w:rPr>
            </w:pPr>
          </w:p>
        </w:tc>
        <w:tc>
          <w:tcPr>
            <w:tcW w:w="1080" w:type="dxa"/>
          </w:tcPr>
          <w:p w14:paraId="0026BA63" w14:textId="5C1D1941" w:rsidR="005A1111" w:rsidRPr="00DD2FFB" w:rsidRDefault="005A1111" w:rsidP="005A1111">
            <w:pPr>
              <w:tabs>
                <w:tab w:val="left" w:pos="9540"/>
              </w:tabs>
              <w:rPr>
                <w:rFonts w:ascii="Calibri" w:hAnsi="Calibri" w:cs="Calibri"/>
                <w:color w:val="FF0000"/>
                <w:highlight w:val="yellow"/>
              </w:rPr>
            </w:pPr>
          </w:p>
        </w:tc>
      </w:tr>
      <w:tr w:rsidR="005A1111" w:rsidRPr="00955A07" w14:paraId="7CBBE938" w14:textId="77777777" w:rsidTr="005D370D">
        <w:tblPrEx>
          <w:tblW w:w="9535" w:type="dxa"/>
          <w:tblInd w:w="360" w:type="dxa"/>
          <w:tblLayout w:type="fixed"/>
          <w:tblPrExChange w:id="954" w:author="Fontamillas, Romelia@DSS" w:date="2020-06-11T23:37:00Z">
            <w:tblPrEx>
              <w:tblW w:w="9487" w:type="dxa"/>
              <w:tblInd w:w="360" w:type="dxa"/>
              <w:tblLayout w:type="fixed"/>
            </w:tblPrEx>
          </w:tblPrExChange>
        </w:tblPrEx>
        <w:trPr>
          <w:trHeight w:val="144"/>
          <w:trPrChange w:id="955" w:author="Fontamillas, Romelia@DSS" w:date="2020-06-11T23:37:00Z">
            <w:trPr>
              <w:gridAfter w:val="0"/>
              <w:trHeight w:val="144"/>
            </w:trPr>
          </w:trPrChange>
        </w:trPr>
        <w:tc>
          <w:tcPr>
            <w:tcW w:w="7105" w:type="dxa"/>
            <w:tcPrChange w:id="956" w:author="Fontamillas, Romelia@DSS" w:date="2020-06-11T23:37:00Z">
              <w:tcPr>
                <w:tcW w:w="6858" w:type="dxa"/>
              </w:tcPr>
            </w:tcPrChange>
          </w:tcPr>
          <w:p w14:paraId="7AB96896" w14:textId="77777777" w:rsidR="005A1111" w:rsidRDefault="005A1111" w:rsidP="005A1111">
            <w:pPr>
              <w:numPr>
                <w:ilvl w:val="0"/>
                <w:numId w:val="14"/>
              </w:numPr>
              <w:tabs>
                <w:tab w:val="left" w:pos="9540"/>
              </w:tabs>
              <w:ind w:left="720"/>
              <w:rPr>
                <w:rFonts w:ascii="Calibri" w:hAnsi="Calibri" w:cs="Calibri"/>
              </w:rPr>
            </w:pPr>
            <w:r w:rsidRPr="00955A07">
              <w:rPr>
                <w:rFonts w:ascii="Calibri" w:hAnsi="Calibri" w:cs="Calibri"/>
              </w:rPr>
              <w:t>The</w:t>
            </w:r>
            <w:r>
              <w:rPr>
                <w:rFonts w:ascii="Calibri" w:hAnsi="Calibri" w:cs="Calibri"/>
              </w:rPr>
              <w:t xml:space="preserve"> quality assurance system that Child Welfare and </w:t>
            </w:r>
          </w:p>
          <w:p w14:paraId="0F3F86E6" w14:textId="77777777" w:rsidR="005A1111" w:rsidRDefault="005A1111" w:rsidP="005A1111">
            <w:pPr>
              <w:tabs>
                <w:tab w:val="left" w:pos="9540"/>
              </w:tabs>
              <w:ind w:left="720"/>
              <w:rPr>
                <w:rFonts w:ascii="Calibri" w:hAnsi="Calibri" w:cs="Calibri"/>
              </w:rPr>
            </w:pPr>
            <w:r>
              <w:rPr>
                <w:rFonts w:ascii="Calibri" w:hAnsi="Calibri" w:cs="Calibri"/>
              </w:rPr>
              <w:t>Probation Placement A</w:t>
            </w:r>
            <w:r w:rsidRPr="00955A07">
              <w:rPr>
                <w:rFonts w:ascii="Calibri" w:hAnsi="Calibri" w:cs="Calibri"/>
              </w:rPr>
              <w:t xml:space="preserve">gencies utilize to evaluate the </w:t>
            </w:r>
          </w:p>
          <w:p w14:paraId="0628CFFD" w14:textId="35EE3A4E" w:rsidR="005A1111" w:rsidRPr="00955A07" w:rsidRDefault="005A1111" w:rsidP="005A1111">
            <w:pPr>
              <w:tabs>
                <w:tab w:val="left" w:pos="9540"/>
              </w:tabs>
              <w:ind w:left="720"/>
              <w:rPr>
                <w:rFonts w:ascii="Calibri" w:hAnsi="Calibri" w:cs="Calibri"/>
              </w:rPr>
            </w:pPr>
            <w:r w:rsidRPr="00955A07">
              <w:rPr>
                <w:rFonts w:ascii="Calibri" w:hAnsi="Calibri" w:cs="Calibri"/>
              </w:rPr>
              <w:t>adequacy and quality of the systems throughout the continuum of care</w:t>
            </w:r>
          </w:p>
        </w:tc>
        <w:tc>
          <w:tcPr>
            <w:tcW w:w="1350" w:type="dxa"/>
            <w:tcPrChange w:id="957" w:author="Fontamillas, Romelia@DSS" w:date="2020-06-11T23:37:00Z">
              <w:tcPr>
                <w:tcW w:w="1367" w:type="dxa"/>
                <w:gridSpan w:val="2"/>
              </w:tcPr>
            </w:tcPrChange>
          </w:tcPr>
          <w:p w14:paraId="66BFC033"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37</w:t>
            </w:r>
          </w:p>
        </w:tc>
        <w:tc>
          <w:tcPr>
            <w:tcW w:w="1080" w:type="dxa"/>
            <w:tcPrChange w:id="958" w:author="Fontamillas, Romelia@DSS" w:date="2020-06-11T23:37:00Z">
              <w:tcPr>
                <w:tcW w:w="1262" w:type="dxa"/>
                <w:gridSpan w:val="2"/>
              </w:tcPr>
            </w:tcPrChange>
          </w:tcPr>
          <w:p w14:paraId="653D5392" w14:textId="77777777" w:rsidR="005A1111" w:rsidRPr="00955A07" w:rsidRDefault="005A1111" w:rsidP="005A1111">
            <w:pPr>
              <w:tabs>
                <w:tab w:val="left" w:pos="9540"/>
              </w:tabs>
              <w:rPr>
                <w:rFonts w:ascii="Calibri" w:hAnsi="Calibri" w:cs="Calibri"/>
              </w:rPr>
            </w:pPr>
          </w:p>
        </w:tc>
      </w:tr>
      <w:tr w:rsidR="005A1111" w:rsidRPr="00955A07" w14:paraId="5BCBB08D" w14:textId="77777777" w:rsidTr="005D370D">
        <w:tblPrEx>
          <w:tblW w:w="9535" w:type="dxa"/>
          <w:tblInd w:w="360" w:type="dxa"/>
          <w:tblLayout w:type="fixed"/>
          <w:tblPrExChange w:id="959" w:author="Fontamillas, Romelia@DSS" w:date="2020-06-11T23:37:00Z">
            <w:tblPrEx>
              <w:tblW w:w="9487" w:type="dxa"/>
              <w:tblInd w:w="360" w:type="dxa"/>
              <w:tblLayout w:type="fixed"/>
            </w:tblPrEx>
          </w:tblPrExChange>
        </w:tblPrEx>
        <w:trPr>
          <w:trHeight w:val="144"/>
          <w:trPrChange w:id="960" w:author="Fontamillas, Romelia@DSS" w:date="2020-06-11T23:37:00Z">
            <w:trPr>
              <w:gridAfter w:val="0"/>
              <w:trHeight w:val="144"/>
            </w:trPr>
          </w:trPrChange>
        </w:trPr>
        <w:tc>
          <w:tcPr>
            <w:tcW w:w="7105" w:type="dxa"/>
            <w:tcPrChange w:id="961" w:author="Fontamillas, Romelia@DSS" w:date="2020-06-11T23:37:00Z">
              <w:tcPr>
                <w:tcW w:w="6858" w:type="dxa"/>
              </w:tcPr>
            </w:tcPrChange>
          </w:tcPr>
          <w:p w14:paraId="4FEEF9BC" w14:textId="77777777" w:rsidR="005A1111" w:rsidRPr="00955A07" w:rsidRDefault="005A1111" w:rsidP="005A1111">
            <w:pPr>
              <w:numPr>
                <w:ilvl w:val="0"/>
                <w:numId w:val="14"/>
              </w:numPr>
              <w:tabs>
                <w:tab w:val="left" w:pos="9540"/>
              </w:tabs>
              <w:ind w:left="720"/>
              <w:rPr>
                <w:rFonts w:ascii="Calibri" w:hAnsi="Calibri" w:cs="Calibri"/>
              </w:rPr>
            </w:pPr>
            <w:r>
              <w:rPr>
                <w:rFonts w:ascii="Calibri" w:hAnsi="Calibri" w:cs="Calibri"/>
              </w:rPr>
              <w:t>The child welfare and probation p</w:t>
            </w:r>
            <w:r w:rsidRPr="00955A07">
              <w:rPr>
                <w:rFonts w:ascii="Calibri" w:hAnsi="Calibri" w:cs="Calibri"/>
              </w:rPr>
              <w:t xml:space="preserve">lacement policies for evaluating achievement of the performance measures identified in the county Quarterly </w:t>
            </w:r>
            <w:r>
              <w:rPr>
                <w:rFonts w:ascii="Calibri" w:hAnsi="Calibri" w:cs="Calibri"/>
              </w:rPr>
              <w:t>Data</w:t>
            </w:r>
            <w:r w:rsidRPr="00955A07">
              <w:rPr>
                <w:rFonts w:ascii="Calibri" w:hAnsi="Calibri" w:cs="Calibri"/>
              </w:rPr>
              <w:t xml:space="preserve"> Reports</w:t>
            </w:r>
          </w:p>
        </w:tc>
        <w:tc>
          <w:tcPr>
            <w:tcW w:w="1350" w:type="dxa"/>
            <w:tcPrChange w:id="962" w:author="Fontamillas, Romelia@DSS" w:date="2020-06-11T23:37:00Z">
              <w:tcPr>
                <w:tcW w:w="1367" w:type="dxa"/>
                <w:gridSpan w:val="2"/>
              </w:tcPr>
            </w:tcPrChange>
          </w:tcPr>
          <w:p w14:paraId="1DEF8CD2"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37</w:t>
            </w:r>
          </w:p>
        </w:tc>
        <w:tc>
          <w:tcPr>
            <w:tcW w:w="1080" w:type="dxa"/>
            <w:tcPrChange w:id="963" w:author="Fontamillas, Romelia@DSS" w:date="2020-06-11T23:37:00Z">
              <w:tcPr>
                <w:tcW w:w="1262" w:type="dxa"/>
                <w:gridSpan w:val="2"/>
              </w:tcPr>
            </w:tcPrChange>
          </w:tcPr>
          <w:p w14:paraId="09FA20DF" w14:textId="77777777" w:rsidR="005A1111" w:rsidRPr="00955A07" w:rsidRDefault="005A1111" w:rsidP="005A1111">
            <w:pPr>
              <w:tabs>
                <w:tab w:val="left" w:pos="9540"/>
              </w:tabs>
              <w:rPr>
                <w:rFonts w:ascii="Calibri" w:hAnsi="Calibri" w:cs="Calibri"/>
              </w:rPr>
            </w:pPr>
          </w:p>
        </w:tc>
      </w:tr>
      <w:tr w:rsidR="005A1111" w:rsidRPr="00955A07" w14:paraId="0092A31F" w14:textId="77777777" w:rsidTr="005D370D">
        <w:tblPrEx>
          <w:tblW w:w="9535" w:type="dxa"/>
          <w:tblInd w:w="360" w:type="dxa"/>
          <w:tblLayout w:type="fixed"/>
          <w:tblPrExChange w:id="964" w:author="Fontamillas, Romelia@DSS" w:date="2020-06-11T23:37:00Z">
            <w:tblPrEx>
              <w:tblW w:w="9487" w:type="dxa"/>
              <w:tblInd w:w="360" w:type="dxa"/>
              <w:tblLayout w:type="fixed"/>
            </w:tblPrEx>
          </w:tblPrExChange>
        </w:tblPrEx>
        <w:trPr>
          <w:trHeight w:val="144"/>
          <w:trPrChange w:id="965" w:author="Fontamillas, Romelia@DSS" w:date="2020-06-11T23:37:00Z">
            <w:trPr>
              <w:gridAfter w:val="0"/>
              <w:trHeight w:val="144"/>
            </w:trPr>
          </w:trPrChange>
        </w:trPr>
        <w:tc>
          <w:tcPr>
            <w:tcW w:w="7105" w:type="dxa"/>
            <w:tcPrChange w:id="966" w:author="Fontamillas, Romelia@DSS" w:date="2020-06-11T23:37:00Z">
              <w:tcPr>
                <w:tcW w:w="6858" w:type="dxa"/>
              </w:tcPr>
            </w:tcPrChange>
          </w:tcPr>
          <w:p w14:paraId="5588EC42" w14:textId="77777777" w:rsidR="005A1111" w:rsidRDefault="005A1111" w:rsidP="005A1111">
            <w:pPr>
              <w:numPr>
                <w:ilvl w:val="0"/>
                <w:numId w:val="14"/>
              </w:numPr>
              <w:tabs>
                <w:tab w:val="left" w:pos="9540"/>
              </w:tabs>
              <w:ind w:left="720"/>
              <w:rPr>
                <w:rFonts w:ascii="Calibri" w:hAnsi="Calibri" w:cs="Calibri"/>
              </w:rPr>
            </w:pPr>
            <w:r w:rsidRPr="00955A07">
              <w:rPr>
                <w:rFonts w:ascii="Calibri" w:hAnsi="Calibri" w:cs="Calibri"/>
              </w:rPr>
              <w:t xml:space="preserve">The effectiveness of county policies for monitoring </w:t>
            </w:r>
          </w:p>
          <w:p w14:paraId="3040EB23" w14:textId="1326E0C0" w:rsidR="005A1111" w:rsidRPr="00955A07" w:rsidRDefault="005A1111" w:rsidP="005A1111">
            <w:pPr>
              <w:tabs>
                <w:tab w:val="left" w:pos="9540"/>
              </w:tabs>
              <w:ind w:left="720"/>
              <w:rPr>
                <w:rFonts w:ascii="Calibri" w:hAnsi="Calibri" w:cs="Calibri"/>
              </w:rPr>
            </w:pPr>
            <w:r w:rsidRPr="00955A07">
              <w:rPr>
                <w:rFonts w:ascii="Calibri" w:hAnsi="Calibri" w:cs="Calibri"/>
              </w:rPr>
              <w:t xml:space="preserve">compliance with the </w:t>
            </w:r>
            <w:r>
              <w:rPr>
                <w:rFonts w:ascii="Calibri" w:hAnsi="Calibri" w:cs="Calibri"/>
              </w:rPr>
              <w:t xml:space="preserve">ICWA </w:t>
            </w:r>
            <w:r w:rsidRPr="00955A07">
              <w:rPr>
                <w:rFonts w:ascii="Calibri" w:hAnsi="Calibri" w:cs="Calibri"/>
              </w:rPr>
              <w:t>and Multiethnic Placement Act (MEPA)</w:t>
            </w:r>
          </w:p>
        </w:tc>
        <w:tc>
          <w:tcPr>
            <w:tcW w:w="1350" w:type="dxa"/>
            <w:tcPrChange w:id="967" w:author="Fontamillas, Romelia@DSS" w:date="2020-06-11T23:37:00Z">
              <w:tcPr>
                <w:tcW w:w="1367" w:type="dxa"/>
                <w:gridSpan w:val="2"/>
              </w:tcPr>
            </w:tcPrChange>
          </w:tcPr>
          <w:p w14:paraId="4589765B"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37</w:t>
            </w:r>
          </w:p>
        </w:tc>
        <w:tc>
          <w:tcPr>
            <w:tcW w:w="1080" w:type="dxa"/>
            <w:tcPrChange w:id="968" w:author="Fontamillas, Romelia@DSS" w:date="2020-06-11T23:37:00Z">
              <w:tcPr>
                <w:tcW w:w="1262" w:type="dxa"/>
                <w:gridSpan w:val="2"/>
              </w:tcPr>
            </w:tcPrChange>
          </w:tcPr>
          <w:p w14:paraId="458E5654" w14:textId="77777777" w:rsidR="005A1111" w:rsidRPr="00955A07" w:rsidRDefault="005A1111" w:rsidP="005A1111">
            <w:pPr>
              <w:tabs>
                <w:tab w:val="left" w:pos="9540"/>
              </w:tabs>
              <w:rPr>
                <w:rFonts w:ascii="Calibri" w:hAnsi="Calibri" w:cs="Calibri"/>
              </w:rPr>
            </w:pPr>
          </w:p>
        </w:tc>
      </w:tr>
      <w:tr w:rsidR="005A1111" w:rsidRPr="00955A07" w14:paraId="3C964EC1" w14:textId="77777777" w:rsidTr="005D370D">
        <w:tblPrEx>
          <w:tblW w:w="9535" w:type="dxa"/>
          <w:tblInd w:w="360" w:type="dxa"/>
          <w:tblLayout w:type="fixed"/>
          <w:tblPrExChange w:id="969" w:author="Fontamillas, Romelia@DSS" w:date="2020-06-11T23:37:00Z">
            <w:tblPrEx>
              <w:tblW w:w="9487" w:type="dxa"/>
              <w:tblInd w:w="360" w:type="dxa"/>
              <w:tblLayout w:type="fixed"/>
            </w:tblPrEx>
          </w:tblPrExChange>
        </w:tblPrEx>
        <w:trPr>
          <w:trHeight w:val="144"/>
          <w:trPrChange w:id="970" w:author="Fontamillas, Romelia@DSS" w:date="2020-06-11T23:37:00Z">
            <w:trPr>
              <w:gridAfter w:val="0"/>
              <w:trHeight w:val="144"/>
            </w:trPr>
          </w:trPrChange>
        </w:trPr>
        <w:tc>
          <w:tcPr>
            <w:tcW w:w="7105" w:type="dxa"/>
            <w:tcPrChange w:id="971" w:author="Fontamillas, Romelia@DSS" w:date="2020-06-11T23:37:00Z">
              <w:tcPr>
                <w:tcW w:w="6858" w:type="dxa"/>
              </w:tcPr>
            </w:tcPrChange>
          </w:tcPr>
          <w:p w14:paraId="14887E22" w14:textId="77777777" w:rsidR="005A1111" w:rsidRPr="00955A07" w:rsidRDefault="005A1111" w:rsidP="005A1111">
            <w:pPr>
              <w:numPr>
                <w:ilvl w:val="0"/>
                <w:numId w:val="14"/>
              </w:numPr>
              <w:tabs>
                <w:tab w:val="left" w:pos="9540"/>
              </w:tabs>
              <w:ind w:left="720"/>
              <w:rPr>
                <w:rFonts w:ascii="Calibri" w:hAnsi="Calibri" w:cs="Calibri"/>
              </w:rPr>
            </w:pPr>
            <w:r w:rsidRPr="00955A07">
              <w:rPr>
                <w:rFonts w:ascii="Calibri" w:hAnsi="Calibri" w:cs="Calibri"/>
              </w:rPr>
              <w:t xml:space="preserve">The agency’s process for ensuring a comprehensive and coordinated screening, assessment and treatment plan to identify children’s mental health and trauma needs </w:t>
            </w:r>
          </w:p>
        </w:tc>
        <w:tc>
          <w:tcPr>
            <w:tcW w:w="1350" w:type="dxa"/>
            <w:tcPrChange w:id="972" w:author="Fontamillas, Romelia@DSS" w:date="2020-06-11T23:37:00Z">
              <w:tcPr>
                <w:tcW w:w="1367" w:type="dxa"/>
                <w:gridSpan w:val="2"/>
              </w:tcPr>
            </w:tcPrChange>
          </w:tcPr>
          <w:p w14:paraId="535B95B9"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37</w:t>
            </w:r>
          </w:p>
        </w:tc>
        <w:tc>
          <w:tcPr>
            <w:tcW w:w="1080" w:type="dxa"/>
            <w:tcPrChange w:id="973" w:author="Fontamillas, Romelia@DSS" w:date="2020-06-11T23:37:00Z">
              <w:tcPr>
                <w:tcW w:w="1262" w:type="dxa"/>
                <w:gridSpan w:val="2"/>
              </w:tcPr>
            </w:tcPrChange>
          </w:tcPr>
          <w:p w14:paraId="7B8BC876" w14:textId="77777777" w:rsidR="005A1111" w:rsidRPr="00955A07" w:rsidRDefault="005A1111" w:rsidP="005A1111">
            <w:pPr>
              <w:tabs>
                <w:tab w:val="left" w:pos="9540"/>
              </w:tabs>
              <w:rPr>
                <w:rFonts w:ascii="Calibri" w:hAnsi="Calibri" w:cs="Calibri"/>
              </w:rPr>
            </w:pPr>
          </w:p>
        </w:tc>
      </w:tr>
      <w:tr w:rsidR="005A1111" w:rsidRPr="00955A07" w14:paraId="4FA2002D" w14:textId="77777777" w:rsidTr="005D370D">
        <w:tblPrEx>
          <w:tblW w:w="9535" w:type="dxa"/>
          <w:tblInd w:w="360" w:type="dxa"/>
          <w:tblLayout w:type="fixed"/>
          <w:tblPrExChange w:id="974" w:author="Fontamillas, Romelia@DSS" w:date="2020-06-11T23:37:00Z">
            <w:tblPrEx>
              <w:tblW w:w="9487" w:type="dxa"/>
              <w:tblInd w:w="360" w:type="dxa"/>
              <w:tblLayout w:type="fixed"/>
            </w:tblPrEx>
          </w:tblPrExChange>
        </w:tblPrEx>
        <w:trPr>
          <w:trHeight w:val="144"/>
          <w:trPrChange w:id="975" w:author="Fontamillas, Romelia@DSS" w:date="2020-06-11T23:37:00Z">
            <w:trPr>
              <w:gridAfter w:val="0"/>
              <w:trHeight w:val="144"/>
            </w:trPr>
          </w:trPrChange>
        </w:trPr>
        <w:tc>
          <w:tcPr>
            <w:tcW w:w="7105" w:type="dxa"/>
            <w:tcPrChange w:id="976" w:author="Fontamillas, Romelia@DSS" w:date="2020-06-11T23:37:00Z">
              <w:tcPr>
                <w:tcW w:w="6858" w:type="dxa"/>
              </w:tcPr>
            </w:tcPrChange>
          </w:tcPr>
          <w:p w14:paraId="6D580D90" w14:textId="77777777" w:rsidR="005A1111" w:rsidRPr="00955A07" w:rsidRDefault="005A1111" w:rsidP="005A1111">
            <w:pPr>
              <w:numPr>
                <w:ilvl w:val="0"/>
                <w:numId w:val="14"/>
              </w:numPr>
              <w:tabs>
                <w:tab w:val="left" w:pos="9540"/>
              </w:tabs>
              <w:ind w:left="720"/>
              <w:rPr>
                <w:rFonts w:ascii="Calibri" w:hAnsi="Calibri" w:cs="Calibri"/>
              </w:rPr>
            </w:pPr>
            <w:r w:rsidRPr="00955A07">
              <w:rPr>
                <w:rFonts w:ascii="Calibri" w:hAnsi="Calibri" w:cs="Calibri"/>
              </w:rPr>
              <w:t xml:space="preserve">How the agency monitors </w:t>
            </w:r>
            <w:r>
              <w:rPr>
                <w:rFonts w:ascii="Calibri" w:hAnsi="Calibri" w:cs="Calibri"/>
              </w:rPr>
              <w:t xml:space="preserve">the appropriate administration of </w:t>
            </w:r>
            <w:r w:rsidRPr="00955A07">
              <w:rPr>
                <w:rFonts w:ascii="Calibri" w:hAnsi="Calibri" w:cs="Calibri"/>
              </w:rPr>
              <w:t>prescription medications, including psychotropic medications, for children in foster care</w:t>
            </w:r>
          </w:p>
        </w:tc>
        <w:tc>
          <w:tcPr>
            <w:tcW w:w="1350" w:type="dxa"/>
            <w:tcPrChange w:id="977" w:author="Fontamillas, Romelia@DSS" w:date="2020-06-11T23:37:00Z">
              <w:tcPr>
                <w:tcW w:w="1367" w:type="dxa"/>
                <w:gridSpan w:val="2"/>
              </w:tcPr>
            </w:tcPrChange>
          </w:tcPr>
          <w:p w14:paraId="660D4A24"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37</w:t>
            </w:r>
          </w:p>
        </w:tc>
        <w:tc>
          <w:tcPr>
            <w:tcW w:w="1080" w:type="dxa"/>
            <w:tcPrChange w:id="978" w:author="Fontamillas, Romelia@DSS" w:date="2020-06-11T23:37:00Z">
              <w:tcPr>
                <w:tcW w:w="1262" w:type="dxa"/>
                <w:gridSpan w:val="2"/>
              </w:tcPr>
            </w:tcPrChange>
          </w:tcPr>
          <w:p w14:paraId="26E23899" w14:textId="77777777" w:rsidR="005A1111" w:rsidRPr="00955A07" w:rsidRDefault="005A1111" w:rsidP="005A1111">
            <w:pPr>
              <w:tabs>
                <w:tab w:val="left" w:pos="9540"/>
              </w:tabs>
              <w:rPr>
                <w:rFonts w:ascii="Calibri" w:hAnsi="Calibri" w:cs="Calibri"/>
              </w:rPr>
            </w:pPr>
          </w:p>
        </w:tc>
      </w:tr>
      <w:tr w:rsidR="005A1111" w:rsidRPr="00955A07" w14:paraId="55D59913" w14:textId="77777777" w:rsidTr="005D370D">
        <w:tblPrEx>
          <w:tblW w:w="9535" w:type="dxa"/>
          <w:tblInd w:w="360" w:type="dxa"/>
          <w:tblLayout w:type="fixed"/>
          <w:tblPrExChange w:id="979" w:author="Fontamillas, Romelia@DSS" w:date="2020-06-11T23:37:00Z">
            <w:tblPrEx>
              <w:tblW w:w="9487" w:type="dxa"/>
              <w:tblInd w:w="360" w:type="dxa"/>
              <w:tblLayout w:type="fixed"/>
            </w:tblPrEx>
          </w:tblPrExChange>
        </w:tblPrEx>
        <w:trPr>
          <w:trHeight w:val="144"/>
          <w:trPrChange w:id="980" w:author="Fontamillas, Romelia@DSS" w:date="2020-06-11T23:37:00Z">
            <w:trPr>
              <w:gridAfter w:val="0"/>
              <w:trHeight w:val="144"/>
            </w:trPr>
          </w:trPrChange>
        </w:trPr>
        <w:tc>
          <w:tcPr>
            <w:tcW w:w="7105" w:type="dxa"/>
            <w:tcPrChange w:id="981" w:author="Fontamillas, Romelia@DSS" w:date="2020-06-11T23:37:00Z">
              <w:tcPr>
                <w:tcW w:w="6858" w:type="dxa"/>
              </w:tcPr>
            </w:tcPrChange>
          </w:tcPr>
          <w:p w14:paraId="14ED99D7" w14:textId="77777777" w:rsidR="005A1111" w:rsidRPr="003E45A1" w:rsidRDefault="005A1111" w:rsidP="005A1111">
            <w:pPr>
              <w:numPr>
                <w:ilvl w:val="0"/>
                <w:numId w:val="14"/>
              </w:numPr>
              <w:tabs>
                <w:tab w:val="left" w:pos="9540"/>
              </w:tabs>
              <w:ind w:left="720"/>
              <w:rPr>
                <w:rFonts w:ascii="Calibri" w:hAnsi="Calibri" w:cs="Calibri"/>
              </w:rPr>
            </w:pPr>
            <w:r w:rsidRPr="00955A07">
              <w:rPr>
                <w:rFonts w:ascii="Calibri" w:hAnsi="Calibri" w:cs="Calibri"/>
              </w:rPr>
              <w:t>The effectiveness of the county’s policies for monitoring how a child’s physical health and education</w:t>
            </w:r>
            <w:r>
              <w:rPr>
                <w:rFonts w:ascii="Calibri" w:hAnsi="Calibri" w:cs="Calibri"/>
              </w:rPr>
              <w:t>al</w:t>
            </w:r>
            <w:r w:rsidRPr="00955A07">
              <w:rPr>
                <w:rFonts w:ascii="Calibri" w:hAnsi="Calibri" w:cs="Calibri"/>
              </w:rPr>
              <w:t xml:space="preserve"> needs have been adequately identified and addressed </w:t>
            </w:r>
          </w:p>
        </w:tc>
        <w:tc>
          <w:tcPr>
            <w:tcW w:w="1350" w:type="dxa"/>
            <w:tcPrChange w:id="982" w:author="Fontamillas, Romelia@DSS" w:date="2020-06-11T23:37:00Z">
              <w:tcPr>
                <w:tcW w:w="1367" w:type="dxa"/>
                <w:gridSpan w:val="2"/>
              </w:tcPr>
            </w:tcPrChange>
          </w:tcPr>
          <w:p w14:paraId="7A337843"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37</w:t>
            </w:r>
          </w:p>
        </w:tc>
        <w:tc>
          <w:tcPr>
            <w:tcW w:w="1080" w:type="dxa"/>
            <w:tcPrChange w:id="983" w:author="Fontamillas, Romelia@DSS" w:date="2020-06-11T23:37:00Z">
              <w:tcPr>
                <w:tcW w:w="1262" w:type="dxa"/>
                <w:gridSpan w:val="2"/>
              </w:tcPr>
            </w:tcPrChange>
          </w:tcPr>
          <w:p w14:paraId="23999428" w14:textId="77777777" w:rsidR="005A1111" w:rsidRPr="00955A07" w:rsidRDefault="005A1111" w:rsidP="005A1111">
            <w:pPr>
              <w:tabs>
                <w:tab w:val="left" w:pos="9540"/>
              </w:tabs>
              <w:rPr>
                <w:rFonts w:ascii="Calibri" w:hAnsi="Calibri" w:cs="Calibri"/>
              </w:rPr>
            </w:pPr>
          </w:p>
        </w:tc>
      </w:tr>
      <w:tr w:rsidR="005A1111" w:rsidRPr="00955A07" w14:paraId="25610CE5" w14:textId="77777777" w:rsidTr="005D370D">
        <w:tblPrEx>
          <w:tblW w:w="9535" w:type="dxa"/>
          <w:tblInd w:w="360" w:type="dxa"/>
          <w:tblLayout w:type="fixed"/>
          <w:tblPrExChange w:id="984" w:author="Fontamillas, Romelia@DSS" w:date="2020-06-11T23:37:00Z">
            <w:tblPrEx>
              <w:tblW w:w="9487" w:type="dxa"/>
              <w:tblInd w:w="360" w:type="dxa"/>
              <w:tblLayout w:type="fixed"/>
            </w:tblPrEx>
          </w:tblPrExChange>
        </w:tblPrEx>
        <w:trPr>
          <w:trHeight w:val="144"/>
          <w:trPrChange w:id="985" w:author="Fontamillas, Romelia@DSS" w:date="2020-06-11T23:37:00Z">
            <w:trPr>
              <w:gridAfter w:val="0"/>
              <w:trHeight w:val="144"/>
            </w:trPr>
          </w:trPrChange>
        </w:trPr>
        <w:tc>
          <w:tcPr>
            <w:tcW w:w="7105" w:type="dxa"/>
            <w:tcPrChange w:id="986" w:author="Fontamillas, Romelia@DSS" w:date="2020-06-11T23:37:00Z">
              <w:tcPr>
                <w:tcW w:w="6858" w:type="dxa"/>
              </w:tcPr>
            </w:tcPrChange>
          </w:tcPr>
          <w:p w14:paraId="7E5E3FDF" w14:textId="77777777" w:rsidR="005A1111" w:rsidRPr="00955A07" w:rsidRDefault="005A1111" w:rsidP="005A1111">
            <w:pPr>
              <w:numPr>
                <w:ilvl w:val="0"/>
                <w:numId w:val="14"/>
              </w:numPr>
              <w:tabs>
                <w:tab w:val="left" w:pos="9540"/>
              </w:tabs>
              <w:ind w:left="720"/>
              <w:rPr>
                <w:rFonts w:ascii="Calibri" w:hAnsi="Calibri" w:cs="Calibri"/>
              </w:rPr>
            </w:pPr>
            <w:r w:rsidRPr="00955A07">
              <w:rPr>
                <w:rFonts w:ascii="Calibri" w:hAnsi="Calibri" w:cs="Calibri"/>
              </w:rPr>
              <w:t>The system used to ensure children with special needs and their families receive effective services</w:t>
            </w:r>
          </w:p>
        </w:tc>
        <w:tc>
          <w:tcPr>
            <w:tcW w:w="1350" w:type="dxa"/>
            <w:tcPrChange w:id="987" w:author="Fontamillas, Romelia@DSS" w:date="2020-06-11T23:37:00Z">
              <w:tcPr>
                <w:tcW w:w="1367" w:type="dxa"/>
                <w:gridSpan w:val="2"/>
              </w:tcPr>
            </w:tcPrChange>
          </w:tcPr>
          <w:p w14:paraId="00C54347"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37</w:t>
            </w:r>
          </w:p>
        </w:tc>
        <w:tc>
          <w:tcPr>
            <w:tcW w:w="1080" w:type="dxa"/>
            <w:tcPrChange w:id="988" w:author="Fontamillas, Romelia@DSS" w:date="2020-06-11T23:37:00Z">
              <w:tcPr>
                <w:tcW w:w="1262" w:type="dxa"/>
                <w:gridSpan w:val="2"/>
              </w:tcPr>
            </w:tcPrChange>
          </w:tcPr>
          <w:p w14:paraId="2AB2B89C" w14:textId="77777777" w:rsidR="005A1111" w:rsidRPr="00955A07" w:rsidRDefault="005A1111" w:rsidP="005A1111">
            <w:pPr>
              <w:tabs>
                <w:tab w:val="left" w:pos="9540"/>
              </w:tabs>
              <w:rPr>
                <w:rFonts w:ascii="Calibri" w:hAnsi="Calibri" w:cs="Calibri"/>
              </w:rPr>
            </w:pPr>
          </w:p>
        </w:tc>
      </w:tr>
      <w:tr w:rsidR="005A1111" w:rsidRPr="00955A07" w14:paraId="560A1F35" w14:textId="77777777" w:rsidTr="005D370D">
        <w:tblPrEx>
          <w:tblW w:w="9535" w:type="dxa"/>
          <w:tblInd w:w="360" w:type="dxa"/>
          <w:tblLayout w:type="fixed"/>
          <w:tblPrExChange w:id="989" w:author="Fontamillas, Romelia@DSS" w:date="2020-06-11T23:37:00Z">
            <w:tblPrEx>
              <w:tblW w:w="9487" w:type="dxa"/>
              <w:tblInd w:w="360" w:type="dxa"/>
              <w:tblLayout w:type="fixed"/>
            </w:tblPrEx>
          </w:tblPrExChange>
        </w:tblPrEx>
        <w:trPr>
          <w:trHeight w:val="144"/>
          <w:trPrChange w:id="990" w:author="Fontamillas, Romelia@DSS" w:date="2020-06-11T23:37:00Z">
            <w:trPr>
              <w:gridAfter w:val="0"/>
              <w:trHeight w:val="144"/>
            </w:trPr>
          </w:trPrChange>
        </w:trPr>
        <w:tc>
          <w:tcPr>
            <w:tcW w:w="7105" w:type="dxa"/>
            <w:tcPrChange w:id="991" w:author="Fontamillas, Romelia@DSS" w:date="2020-06-11T23:37:00Z">
              <w:tcPr>
                <w:tcW w:w="6858" w:type="dxa"/>
              </w:tcPr>
            </w:tcPrChange>
          </w:tcPr>
          <w:p w14:paraId="17387277" w14:textId="77777777" w:rsidR="005A1111" w:rsidRPr="00955A07" w:rsidRDefault="005A1111" w:rsidP="005A1111">
            <w:pPr>
              <w:numPr>
                <w:ilvl w:val="0"/>
                <w:numId w:val="14"/>
              </w:numPr>
              <w:tabs>
                <w:tab w:val="left" w:pos="9540"/>
              </w:tabs>
              <w:ind w:left="720"/>
              <w:rPr>
                <w:rFonts w:ascii="Calibri" w:hAnsi="Calibri" w:cs="Calibri"/>
              </w:rPr>
            </w:pPr>
            <w:r w:rsidRPr="00955A07">
              <w:rPr>
                <w:rFonts w:ascii="Calibri" w:hAnsi="Calibri" w:cs="Calibri"/>
              </w:rPr>
              <w:t xml:space="preserve">The county’s policies and procedures for documenting and monitoring compliance with child and family involvement in </w:t>
            </w:r>
            <w:r>
              <w:rPr>
                <w:rFonts w:ascii="Calibri" w:hAnsi="Calibri" w:cs="Calibri"/>
              </w:rPr>
              <w:t xml:space="preserve">the </w:t>
            </w:r>
            <w:r w:rsidRPr="00955A07">
              <w:rPr>
                <w:rFonts w:ascii="Calibri" w:hAnsi="Calibri" w:cs="Calibri"/>
              </w:rPr>
              <w:t xml:space="preserve">case planning process, including: </w:t>
            </w:r>
          </w:p>
        </w:tc>
        <w:tc>
          <w:tcPr>
            <w:tcW w:w="1350" w:type="dxa"/>
            <w:tcPrChange w:id="992" w:author="Fontamillas, Romelia@DSS" w:date="2020-06-11T23:37:00Z">
              <w:tcPr>
                <w:tcW w:w="1367" w:type="dxa"/>
                <w:gridSpan w:val="2"/>
              </w:tcPr>
            </w:tcPrChange>
          </w:tcPr>
          <w:p w14:paraId="6B8C0313"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37</w:t>
            </w:r>
          </w:p>
        </w:tc>
        <w:tc>
          <w:tcPr>
            <w:tcW w:w="1080" w:type="dxa"/>
            <w:tcPrChange w:id="993" w:author="Fontamillas, Romelia@DSS" w:date="2020-06-11T23:37:00Z">
              <w:tcPr>
                <w:tcW w:w="1262" w:type="dxa"/>
                <w:gridSpan w:val="2"/>
              </w:tcPr>
            </w:tcPrChange>
          </w:tcPr>
          <w:p w14:paraId="755EEF2A" w14:textId="77777777" w:rsidR="005A1111" w:rsidRPr="00955A07" w:rsidRDefault="005A1111" w:rsidP="005A1111">
            <w:pPr>
              <w:tabs>
                <w:tab w:val="left" w:pos="9540"/>
              </w:tabs>
              <w:rPr>
                <w:rFonts w:ascii="Calibri" w:hAnsi="Calibri" w:cs="Calibri"/>
              </w:rPr>
            </w:pPr>
          </w:p>
        </w:tc>
      </w:tr>
      <w:tr w:rsidR="005A1111" w:rsidRPr="00955A07" w14:paraId="502D60ED" w14:textId="77777777" w:rsidTr="005D370D">
        <w:tblPrEx>
          <w:tblW w:w="9535" w:type="dxa"/>
          <w:tblInd w:w="360" w:type="dxa"/>
          <w:tblLayout w:type="fixed"/>
          <w:tblPrExChange w:id="994" w:author="Fontamillas, Romelia@DSS" w:date="2020-06-11T23:37:00Z">
            <w:tblPrEx>
              <w:tblW w:w="9487" w:type="dxa"/>
              <w:tblInd w:w="360" w:type="dxa"/>
              <w:tblLayout w:type="fixed"/>
            </w:tblPrEx>
          </w:tblPrExChange>
        </w:tblPrEx>
        <w:trPr>
          <w:trHeight w:val="144"/>
          <w:trPrChange w:id="995" w:author="Fontamillas, Romelia@DSS" w:date="2020-06-11T23:37:00Z">
            <w:trPr>
              <w:gridAfter w:val="0"/>
              <w:trHeight w:val="144"/>
            </w:trPr>
          </w:trPrChange>
        </w:trPr>
        <w:tc>
          <w:tcPr>
            <w:tcW w:w="7105" w:type="dxa"/>
            <w:tcPrChange w:id="996" w:author="Fontamillas, Romelia@DSS" w:date="2020-06-11T23:37:00Z">
              <w:tcPr>
                <w:tcW w:w="6858" w:type="dxa"/>
              </w:tcPr>
            </w:tcPrChange>
          </w:tcPr>
          <w:p w14:paraId="5D5C2552" w14:textId="77777777" w:rsidR="005A1111" w:rsidRPr="00955A07" w:rsidRDefault="005A1111" w:rsidP="005A1111">
            <w:pPr>
              <w:numPr>
                <w:ilvl w:val="0"/>
                <w:numId w:val="16"/>
              </w:numPr>
              <w:tabs>
                <w:tab w:val="left" w:pos="9540"/>
              </w:tabs>
              <w:ind w:left="1080"/>
              <w:rPr>
                <w:rFonts w:ascii="Calibri" w:hAnsi="Calibri" w:cs="Calibri"/>
              </w:rPr>
            </w:pPr>
            <w:r w:rsidRPr="00955A07">
              <w:rPr>
                <w:rFonts w:ascii="Calibri" w:hAnsi="Calibri" w:cs="Calibri"/>
              </w:rPr>
              <w:t>Concurrent planning in every case r</w:t>
            </w:r>
            <w:r>
              <w:rPr>
                <w:rFonts w:ascii="Calibri" w:hAnsi="Calibri" w:cs="Calibri"/>
              </w:rPr>
              <w:t>eceiving reunification services</w:t>
            </w:r>
          </w:p>
        </w:tc>
        <w:tc>
          <w:tcPr>
            <w:tcW w:w="1350" w:type="dxa"/>
            <w:tcPrChange w:id="997" w:author="Fontamillas, Romelia@DSS" w:date="2020-06-11T23:37:00Z">
              <w:tcPr>
                <w:tcW w:w="1367" w:type="dxa"/>
                <w:gridSpan w:val="2"/>
              </w:tcPr>
            </w:tcPrChange>
          </w:tcPr>
          <w:p w14:paraId="3310984D"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37</w:t>
            </w:r>
          </w:p>
        </w:tc>
        <w:tc>
          <w:tcPr>
            <w:tcW w:w="1080" w:type="dxa"/>
            <w:tcPrChange w:id="998" w:author="Fontamillas, Romelia@DSS" w:date="2020-06-11T23:37:00Z">
              <w:tcPr>
                <w:tcW w:w="1262" w:type="dxa"/>
                <w:gridSpan w:val="2"/>
              </w:tcPr>
            </w:tcPrChange>
          </w:tcPr>
          <w:p w14:paraId="1EAF8FD3" w14:textId="77777777" w:rsidR="005A1111" w:rsidRPr="00955A07" w:rsidRDefault="005A1111" w:rsidP="005A1111">
            <w:pPr>
              <w:tabs>
                <w:tab w:val="left" w:pos="9540"/>
              </w:tabs>
              <w:rPr>
                <w:rFonts w:ascii="Calibri" w:hAnsi="Calibri" w:cs="Calibri"/>
              </w:rPr>
            </w:pPr>
          </w:p>
        </w:tc>
      </w:tr>
      <w:tr w:rsidR="005A1111" w:rsidRPr="00955A07" w14:paraId="33D2238A" w14:textId="77777777" w:rsidTr="005D370D">
        <w:tblPrEx>
          <w:tblW w:w="9535" w:type="dxa"/>
          <w:tblInd w:w="360" w:type="dxa"/>
          <w:tblLayout w:type="fixed"/>
          <w:tblPrExChange w:id="999" w:author="Fontamillas, Romelia@DSS" w:date="2020-06-11T23:37:00Z">
            <w:tblPrEx>
              <w:tblW w:w="9487" w:type="dxa"/>
              <w:tblInd w:w="360" w:type="dxa"/>
              <w:tblLayout w:type="fixed"/>
            </w:tblPrEx>
          </w:tblPrExChange>
        </w:tblPrEx>
        <w:trPr>
          <w:trHeight w:val="144"/>
          <w:trPrChange w:id="1000" w:author="Fontamillas, Romelia@DSS" w:date="2020-06-11T23:37:00Z">
            <w:trPr>
              <w:gridAfter w:val="0"/>
              <w:trHeight w:val="144"/>
            </w:trPr>
          </w:trPrChange>
        </w:trPr>
        <w:tc>
          <w:tcPr>
            <w:tcW w:w="7105" w:type="dxa"/>
            <w:tcPrChange w:id="1001" w:author="Fontamillas, Romelia@DSS" w:date="2020-06-11T23:37:00Z">
              <w:tcPr>
                <w:tcW w:w="6858" w:type="dxa"/>
              </w:tcPr>
            </w:tcPrChange>
          </w:tcPr>
          <w:p w14:paraId="77EC44AD" w14:textId="77777777" w:rsidR="005A1111" w:rsidRPr="00955A07" w:rsidRDefault="005A1111" w:rsidP="005A1111">
            <w:pPr>
              <w:numPr>
                <w:ilvl w:val="0"/>
                <w:numId w:val="16"/>
              </w:numPr>
              <w:tabs>
                <w:tab w:val="left" w:pos="9540"/>
              </w:tabs>
              <w:ind w:left="1080"/>
              <w:rPr>
                <w:rFonts w:ascii="Calibri" w:hAnsi="Calibri" w:cs="Calibri"/>
              </w:rPr>
            </w:pPr>
            <w:r w:rsidRPr="00955A07">
              <w:rPr>
                <w:rFonts w:ascii="Calibri" w:hAnsi="Calibri" w:cs="Calibri"/>
              </w:rPr>
              <w:t xml:space="preserve">Meeting TPR timelines and documentation of compelling reasons </w:t>
            </w:r>
            <w:r>
              <w:rPr>
                <w:rFonts w:ascii="Calibri" w:hAnsi="Calibri" w:cs="Calibri"/>
              </w:rPr>
              <w:t xml:space="preserve">as to why timelines were not met </w:t>
            </w:r>
            <w:r w:rsidRPr="00955A07">
              <w:rPr>
                <w:rFonts w:ascii="Calibri" w:hAnsi="Calibri" w:cs="Calibri"/>
              </w:rPr>
              <w:t>(may not be applicable to probation)</w:t>
            </w:r>
          </w:p>
        </w:tc>
        <w:tc>
          <w:tcPr>
            <w:tcW w:w="1350" w:type="dxa"/>
            <w:tcPrChange w:id="1002" w:author="Fontamillas, Romelia@DSS" w:date="2020-06-11T23:37:00Z">
              <w:tcPr>
                <w:tcW w:w="1367" w:type="dxa"/>
                <w:gridSpan w:val="2"/>
              </w:tcPr>
            </w:tcPrChange>
          </w:tcPr>
          <w:p w14:paraId="3E13A638"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37</w:t>
            </w:r>
          </w:p>
        </w:tc>
        <w:tc>
          <w:tcPr>
            <w:tcW w:w="1080" w:type="dxa"/>
            <w:tcPrChange w:id="1003" w:author="Fontamillas, Romelia@DSS" w:date="2020-06-11T23:37:00Z">
              <w:tcPr>
                <w:tcW w:w="1262" w:type="dxa"/>
                <w:gridSpan w:val="2"/>
              </w:tcPr>
            </w:tcPrChange>
          </w:tcPr>
          <w:p w14:paraId="12DC9879" w14:textId="77777777" w:rsidR="005A1111" w:rsidRPr="00955A07" w:rsidRDefault="005A1111" w:rsidP="005A1111">
            <w:pPr>
              <w:tabs>
                <w:tab w:val="left" w:pos="9540"/>
              </w:tabs>
              <w:rPr>
                <w:rFonts w:ascii="Calibri" w:hAnsi="Calibri" w:cs="Calibri"/>
              </w:rPr>
            </w:pPr>
          </w:p>
        </w:tc>
      </w:tr>
      <w:tr w:rsidR="005A1111" w:rsidRPr="00955A07" w14:paraId="62F11D2C" w14:textId="77777777" w:rsidTr="005D370D">
        <w:tblPrEx>
          <w:tblW w:w="9535" w:type="dxa"/>
          <w:tblInd w:w="360" w:type="dxa"/>
          <w:tblLayout w:type="fixed"/>
          <w:tblPrExChange w:id="1004" w:author="Fontamillas, Romelia@DSS" w:date="2020-06-11T23:37:00Z">
            <w:tblPrEx>
              <w:tblW w:w="9487" w:type="dxa"/>
              <w:tblInd w:w="360" w:type="dxa"/>
              <w:tblLayout w:type="fixed"/>
            </w:tblPrEx>
          </w:tblPrExChange>
        </w:tblPrEx>
        <w:trPr>
          <w:trHeight w:val="144"/>
          <w:trPrChange w:id="1005" w:author="Fontamillas, Romelia@DSS" w:date="2020-06-11T23:37:00Z">
            <w:trPr>
              <w:gridAfter w:val="0"/>
              <w:trHeight w:val="144"/>
            </w:trPr>
          </w:trPrChange>
        </w:trPr>
        <w:tc>
          <w:tcPr>
            <w:tcW w:w="7105" w:type="dxa"/>
            <w:tcPrChange w:id="1006" w:author="Fontamillas, Romelia@DSS" w:date="2020-06-11T23:37:00Z">
              <w:tcPr>
                <w:tcW w:w="6858" w:type="dxa"/>
              </w:tcPr>
            </w:tcPrChange>
          </w:tcPr>
          <w:p w14:paraId="1FAA26D9" w14:textId="77777777" w:rsidR="005A1111" w:rsidRPr="00955A07" w:rsidRDefault="005A1111" w:rsidP="005A1111">
            <w:pPr>
              <w:numPr>
                <w:ilvl w:val="0"/>
                <w:numId w:val="16"/>
              </w:numPr>
              <w:tabs>
                <w:tab w:val="left" w:pos="9540"/>
              </w:tabs>
              <w:ind w:left="1080"/>
              <w:rPr>
                <w:rFonts w:ascii="Calibri" w:hAnsi="Calibri" w:cs="Calibri"/>
              </w:rPr>
            </w:pPr>
            <w:r w:rsidRPr="00955A07">
              <w:rPr>
                <w:rFonts w:ascii="Calibri" w:hAnsi="Calibri" w:cs="Calibri"/>
              </w:rPr>
              <w:t>Development of a Transitional Independent Living Plan for each child age 16 or over</w:t>
            </w:r>
          </w:p>
        </w:tc>
        <w:tc>
          <w:tcPr>
            <w:tcW w:w="1350" w:type="dxa"/>
            <w:tcPrChange w:id="1007" w:author="Fontamillas, Romelia@DSS" w:date="2020-06-11T23:37:00Z">
              <w:tcPr>
                <w:tcW w:w="1367" w:type="dxa"/>
                <w:gridSpan w:val="2"/>
              </w:tcPr>
            </w:tcPrChange>
          </w:tcPr>
          <w:p w14:paraId="5DA111C5" w14:textId="77777777" w:rsidR="005A1111" w:rsidRPr="00DD2FFB" w:rsidRDefault="005A1111" w:rsidP="005A1111">
            <w:pPr>
              <w:tabs>
                <w:tab w:val="left" w:pos="9540"/>
              </w:tabs>
              <w:rPr>
                <w:rFonts w:ascii="Calibri" w:hAnsi="Calibri" w:cs="Calibri"/>
                <w:color w:val="FF0000"/>
                <w:highlight w:val="yellow"/>
              </w:rPr>
            </w:pPr>
            <w:r w:rsidRPr="00087B60">
              <w:rPr>
                <w:rFonts w:ascii="Calibri" w:hAnsi="Calibri" w:cs="Calibri"/>
              </w:rPr>
              <w:t>p. 38</w:t>
            </w:r>
          </w:p>
        </w:tc>
        <w:tc>
          <w:tcPr>
            <w:tcW w:w="1080" w:type="dxa"/>
            <w:tcPrChange w:id="1008" w:author="Fontamillas, Romelia@DSS" w:date="2020-06-11T23:37:00Z">
              <w:tcPr>
                <w:tcW w:w="1262" w:type="dxa"/>
                <w:gridSpan w:val="2"/>
              </w:tcPr>
            </w:tcPrChange>
          </w:tcPr>
          <w:p w14:paraId="0733A297" w14:textId="77777777" w:rsidR="005A1111" w:rsidRPr="00955A07" w:rsidRDefault="005A1111" w:rsidP="005A1111">
            <w:pPr>
              <w:tabs>
                <w:tab w:val="left" w:pos="9540"/>
              </w:tabs>
              <w:rPr>
                <w:rFonts w:ascii="Calibri" w:hAnsi="Calibri" w:cs="Calibri"/>
              </w:rPr>
            </w:pPr>
          </w:p>
        </w:tc>
      </w:tr>
      <w:tr w:rsidR="005A1111" w:rsidRPr="00955A07" w14:paraId="701EAD97" w14:textId="77777777" w:rsidTr="005D370D">
        <w:tblPrEx>
          <w:tblW w:w="9535" w:type="dxa"/>
          <w:tblInd w:w="360" w:type="dxa"/>
          <w:tblLayout w:type="fixed"/>
          <w:tblPrExChange w:id="1009" w:author="Fontamillas, Romelia@DSS" w:date="2020-06-11T23:37:00Z">
            <w:tblPrEx>
              <w:tblW w:w="9487" w:type="dxa"/>
              <w:tblInd w:w="360" w:type="dxa"/>
              <w:tblLayout w:type="fixed"/>
            </w:tblPrEx>
          </w:tblPrExChange>
        </w:tblPrEx>
        <w:trPr>
          <w:trHeight w:val="144"/>
          <w:trPrChange w:id="1010" w:author="Fontamillas, Romelia@DSS" w:date="2020-06-11T23:37:00Z">
            <w:trPr>
              <w:gridAfter w:val="0"/>
              <w:trHeight w:val="144"/>
            </w:trPr>
          </w:trPrChange>
        </w:trPr>
        <w:tc>
          <w:tcPr>
            <w:tcW w:w="7105" w:type="dxa"/>
            <w:tcPrChange w:id="1011" w:author="Fontamillas, Romelia@DSS" w:date="2020-06-11T23:37:00Z">
              <w:tcPr>
                <w:tcW w:w="6858" w:type="dxa"/>
              </w:tcPr>
            </w:tcPrChange>
          </w:tcPr>
          <w:p w14:paraId="56F9022A" w14:textId="77777777" w:rsidR="005A1111" w:rsidRPr="00955A07" w:rsidRDefault="005A1111" w:rsidP="005A1111">
            <w:pPr>
              <w:numPr>
                <w:ilvl w:val="0"/>
                <w:numId w:val="14"/>
              </w:numPr>
              <w:tabs>
                <w:tab w:val="left" w:pos="9540"/>
              </w:tabs>
              <w:ind w:left="720"/>
              <w:rPr>
                <w:rFonts w:ascii="Calibri" w:hAnsi="Calibri" w:cs="Calibri"/>
              </w:rPr>
            </w:pPr>
            <w:r w:rsidRPr="00955A07">
              <w:rPr>
                <w:rFonts w:ascii="Calibri" w:hAnsi="Calibri" w:cs="Calibri"/>
              </w:rPr>
              <w:t>How the county addresses the needs of infa</w:t>
            </w:r>
            <w:r>
              <w:rPr>
                <w:rFonts w:ascii="Calibri" w:hAnsi="Calibri" w:cs="Calibri"/>
              </w:rPr>
              <w:t>nts, toddlers, children and youth (i.e.</w:t>
            </w:r>
            <w:r w:rsidRPr="00955A07">
              <w:rPr>
                <w:rFonts w:ascii="Calibri" w:hAnsi="Calibri" w:cs="Calibri"/>
              </w:rPr>
              <w:t>, priorities for safety assessments, service delivery for reunification, and standards regarding the foster parent-to-child ratio</w:t>
            </w:r>
          </w:p>
        </w:tc>
        <w:tc>
          <w:tcPr>
            <w:tcW w:w="1350" w:type="dxa"/>
            <w:tcPrChange w:id="1012" w:author="Fontamillas, Romelia@DSS" w:date="2020-06-11T23:37:00Z">
              <w:tcPr>
                <w:tcW w:w="1367" w:type="dxa"/>
                <w:gridSpan w:val="2"/>
              </w:tcPr>
            </w:tcPrChange>
          </w:tcPr>
          <w:p w14:paraId="29D4F5A7" w14:textId="77777777" w:rsidR="005A1111" w:rsidRPr="00DD2FFB" w:rsidRDefault="005A1111" w:rsidP="005A1111">
            <w:pPr>
              <w:tabs>
                <w:tab w:val="left" w:pos="9540"/>
              </w:tabs>
              <w:rPr>
                <w:rFonts w:ascii="Calibri" w:hAnsi="Calibri" w:cs="Calibri"/>
                <w:color w:val="FF0000"/>
                <w:highlight w:val="yellow"/>
              </w:rPr>
            </w:pPr>
            <w:r w:rsidRPr="00C715BB">
              <w:rPr>
                <w:rFonts w:ascii="Calibri" w:hAnsi="Calibri" w:cs="Calibri"/>
              </w:rPr>
              <w:t>p. 38</w:t>
            </w:r>
          </w:p>
        </w:tc>
        <w:tc>
          <w:tcPr>
            <w:tcW w:w="1080" w:type="dxa"/>
            <w:tcPrChange w:id="1013" w:author="Fontamillas, Romelia@DSS" w:date="2020-06-11T23:37:00Z">
              <w:tcPr>
                <w:tcW w:w="1262" w:type="dxa"/>
                <w:gridSpan w:val="2"/>
              </w:tcPr>
            </w:tcPrChange>
          </w:tcPr>
          <w:p w14:paraId="69E0CCD3" w14:textId="77777777" w:rsidR="005A1111" w:rsidRPr="00955A07" w:rsidRDefault="005A1111" w:rsidP="005A1111">
            <w:pPr>
              <w:tabs>
                <w:tab w:val="left" w:pos="9540"/>
              </w:tabs>
              <w:rPr>
                <w:rFonts w:ascii="Calibri" w:hAnsi="Calibri" w:cs="Calibri"/>
              </w:rPr>
            </w:pPr>
          </w:p>
        </w:tc>
      </w:tr>
      <w:tr w:rsidR="005A1111" w:rsidRPr="00955A07" w14:paraId="308A7A12" w14:textId="77777777" w:rsidTr="005D370D">
        <w:tblPrEx>
          <w:tblW w:w="9535" w:type="dxa"/>
          <w:tblInd w:w="360" w:type="dxa"/>
          <w:tblLayout w:type="fixed"/>
          <w:tblPrExChange w:id="1014" w:author="Fontamillas, Romelia@DSS" w:date="2020-06-11T23:37:00Z">
            <w:tblPrEx>
              <w:tblW w:w="9487" w:type="dxa"/>
              <w:tblInd w:w="360" w:type="dxa"/>
              <w:tblLayout w:type="fixed"/>
            </w:tblPrEx>
          </w:tblPrExChange>
        </w:tblPrEx>
        <w:trPr>
          <w:trHeight w:val="144"/>
          <w:trPrChange w:id="1015" w:author="Fontamillas, Romelia@DSS" w:date="2020-06-11T23:37:00Z">
            <w:trPr>
              <w:gridAfter w:val="0"/>
              <w:trHeight w:val="144"/>
            </w:trPr>
          </w:trPrChange>
        </w:trPr>
        <w:tc>
          <w:tcPr>
            <w:tcW w:w="7105" w:type="dxa"/>
            <w:tcPrChange w:id="1016" w:author="Fontamillas, Romelia@DSS" w:date="2020-06-11T23:37:00Z">
              <w:tcPr>
                <w:tcW w:w="6858" w:type="dxa"/>
              </w:tcPr>
            </w:tcPrChange>
          </w:tcPr>
          <w:p w14:paraId="63F66C1F" w14:textId="77777777" w:rsidR="005A1111" w:rsidRPr="00955A07" w:rsidRDefault="005A1111" w:rsidP="005A1111">
            <w:pPr>
              <w:numPr>
                <w:ilvl w:val="0"/>
                <w:numId w:val="14"/>
              </w:numPr>
              <w:tabs>
                <w:tab w:val="left" w:pos="9540"/>
              </w:tabs>
              <w:ind w:left="720"/>
              <w:rPr>
                <w:rFonts w:ascii="Calibri" w:hAnsi="Calibri" w:cs="Calibri"/>
              </w:rPr>
            </w:pPr>
            <w:r w:rsidRPr="00955A07">
              <w:rPr>
                <w:rFonts w:ascii="Calibri" w:hAnsi="Calibri" w:cs="Calibri"/>
              </w:rPr>
              <w:t xml:space="preserve">The process the county uses to capture participation and evaluation data for programs supported with CAPIT/CBCAP/PSSF funds. </w:t>
            </w:r>
            <w:r>
              <w:rPr>
                <w:rFonts w:ascii="Calibri" w:hAnsi="Calibri" w:cs="Calibri"/>
              </w:rPr>
              <w:t>Describe h</w:t>
            </w:r>
            <w:r w:rsidRPr="00955A07">
              <w:rPr>
                <w:rFonts w:ascii="Calibri" w:hAnsi="Calibri" w:cs="Calibri"/>
              </w:rPr>
              <w:t>ow the service provider reports</w:t>
            </w:r>
            <w:r>
              <w:rPr>
                <w:rFonts w:ascii="Calibri" w:hAnsi="Calibri" w:cs="Calibri"/>
              </w:rPr>
              <w:t xml:space="preserve"> this information to the county</w:t>
            </w:r>
          </w:p>
        </w:tc>
        <w:tc>
          <w:tcPr>
            <w:tcW w:w="1350" w:type="dxa"/>
            <w:tcPrChange w:id="1017" w:author="Fontamillas, Romelia@DSS" w:date="2020-06-11T23:37:00Z">
              <w:tcPr>
                <w:tcW w:w="1367" w:type="dxa"/>
                <w:gridSpan w:val="2"/>
              </w:tcPr>
            </w:tcPrChange>
          </w:tcPr>
          <w:p w14:paraId="7F9EBB3F" w14:textId="77777777" w:rsidR="005A1111" w:rsidRPr="00DD2FFB" w:rsidRDefault="005A1111" w:rsidP="005A1111">
            <w:pPr>
              <w:tabs>
                <w:tab w:val="left" w:pos="9540"/>
              </w:tabs>
              <w:rPr>
                <w:rFonts w:ascii="Calibri" w:hAnsi="Calibri" w:cs="Calibri"/>
                <w:color w:val="FF0000"/>
                <w:highlight w:val="yellow"/>
              </w:rPr>
            </w:pPr>
            <w:r w:rsidRPr="00C715BB">
              <w:rPr>
                <w:rFonts w:ascii="Calibri" w:hAnsi="Calibri" w:cs="Calibri"/>
                <w:color w:val="FF0000"/>
              </w:rPr>
              <w:t xml:space="preserve"> </w:t>
            </w:r>
            <w:r w:rsidRPr="00C715BB">
              <w:rPr>
                <w:rFonts w:ascii="Calibri" w:hAnsi="Calibri" w:cs="Calibri"/>
              </w:rPr>
              <w:t>p. 38</w:t>
            </w:r>
          </w:p>
        </w:tc>
        <w:tc>
          <w:tcPr>
            <w:tcW w:w="1080" w:type="dxa"/>
            <w:tcPrChange w:id="1018" w:author="Fontamillas, Romelia@DSS" w:date="2020-06-11T23:37:00Z">
              <w:tcPr>
                <w:tcW w:w="1262" w:type="dxa"/>
                <w:gridSpan w:val="2"/>
              </w:tcPr>
            </w:tcPrChange>
          </w:tcPr>
          <w:p w14:paraId="078265DD" w14:textId="77777777" w:rsidR="005A1111" w:rsidRPr="00955A07" w:rsidRDefault="005A1111" w:rsidP="005A1111">
            <w:pPr>
              <w:tabs>
                <w:tab w:val="left" w:pos="9540"/>
              </w:tabs>
              <w:rPr>
                <w:rFonts w:ascii="Calibri" w:hAnsi="Calibri" w:cs="Calibri"/>
              </w:rPr>
            </w:pPr>
          </w:p>
        </w:tc>
      </w:tr>
      <w:tr w:rsidR="005A1111" w:rsidRPr="00955A07" w14:paraId="7D03EE17" w14:textId="77777777" w:rsidTr="005D370D">
        <w:tblPrEx>
          <w:tblW w:w="9535" w:type="dxa"/>
          <w:tblInd w:w="360" w:type="dxa"/>
          <w:tblLayout w:type="fixed"/>
          <w:tblPrExChange w:id="1019" w:author="Fontamillas, Romelia@DSS" w:date="2020-06-11T23:37:00Z">
            <w:tblPrEx>
              <w:tblW w:w="9487" w:type="dxa"/>
              <w:tblInd w:w="360" w:type="dxa"/>
              <w:tblLayout w:type="fixed"/>
            </w:tblPrEx>
          </w:tblPrExChange>
        </w:tblPrEx>
        <w:trPr>
          <w:trHeight w:val="144"/>
          <w:trPrChange w:id="1020" w:author="Fontamillas, Romelia@DSS" w:date="2020-06-11T23:37:00Z">
            <w:trPr>
              <w:gridAfter w:val="0"/>
              <w:trHeight w:val="144"/>
            </w:trPr>
          </w:trPrChange>
        </w:trPr>
        <w:tc>
          <w:tcPr>
            <w:tcW w:w="7105" w:type="dxa"/>
            <w:tcPrChange w:id="1021" w:author="Fontamillas, Romelia@DSS" w:date="2020-06-11T23:37:00Z">
              <w:tcPr>
                <w:tcW w:w="6858" w:type="dxa"/>
              </w:tcPr>
            </w:tcPrChange>
          </w:tcPr>
          <w:p w14:paraId="4B79D383" w14:textId="77777777" w:rsidR="005A1111" w:rsidRPr="00955A07" w:rsidRDefault="005A1111" w:rsidP="005A1111">
            <w:pPr>
              <w:numPr>
                <w:ilvl w:val="0"/>
                <w:numId w:val="14"/>
              </w:numPr>
              <w:tabs>
                <w:tab w:val="left" w:pos="9540"/>
              </w:tabs>
              <w:ind w:left="720"/>
              <w:rPr>
                <w:rFonts w:ascii="Calibri" w:hAnsi="Calibri" w:cs="Calibri"/>
              </w:rPr>
            </w:pPr>
            <w:r w:rsidRPr="00955A07">
              <w:rPr>
                <w:rFonts w:ascii="Calibri" w:hAnsi="Calibri" w:cs="Calibri"/>
              </w:rPr>
              <w:t>How the county monitors the provision and quality of services funded by CAPIT/CBCAP/PSSF</w:t>
            </w:r>
          </w:p>
        </w:tc>
        <w:tc>
          <w:tcPr>
            <w:tcW w:w="1350" w:type="dxa"/>
            <w:tcPrChange w:id="1022" w:author="Fontamillas, Romelia@DSS" w:date="2020-06-11T23:37:00Z">
              <w:tcPr>
                <w:tcW w:w="1367" w:type="dxa"/>
                <w:gridSpan w:val="2"/>
              </w:tcPr>
            </w:tcPrChange>
          </w:tcPr>
          <w:p w14:paraId="1BB433AA" w14:textId="77777777" w:rsidR="005A1111" w:rsidRPr="00DD2FFB" w:rsidRDefault="005A1111" w:rsidP="005A1111">
            <w:pPr>
              <w:tabs>
                <w:tab w:val="left" w:pos="9540"/>
              </w:tabs>
              <w:rPr>
                <w:rFonts w:ascii="Calibri" w:hAnsi="Calibri" w:cs="Calibri"/>
                <w:color w:val="FF0000"/>
                <w:highlight w:val="yellow"/>
              </w:rPr>
            </w:pPr>
            <w:r w:rsidRPr="00C715BB">
              <w:rPr>
                <w:rFonts w:ascii="Calibri" w:hAnsi="Calibri" w:cs="Calibri"/>
              </w:rPr>
              <w:t>p. 38</w:t>
            </w:r>
          </w:p>
        </w:tc>
        <w:tc>
          <w:tcPr>
            <w:tcW w:w="1080" w:type="dxa"/>
            <w:tcPrChange w:id="1023" w:author="Fontamillas, Romelia@DSS" w:date="2020-06-11T23:37:00Z">
              <w:tcPr>
                <w:tcW w:w="1262" w:type="dxa"/>
                <w:gridSpan w:val="2"/>
              </w:tcPr>
            </w:tcPrChange>
          </w:tcPr>
          <w:p w14:paraId="6B2EC9E3" w14:textId="77777777" w:rsidR="005A1111" w:rsidRPr="00955A07" w:rsidRDefault="005A1111" w:rsidP="005A1111">
            <w:pPr>
              <w:tabs>
                <w:tab w:val="left" w:pos="9540"/>
              </w:tabs>
              <w:rPr>
                <w:rFonts w:ascii="Calibri" w:hAnsi="Calibri" w:cs="Calibri"/>
              </w:rPr>
            </w:pPr>
          </w:p>
        </w:tc>
      </w:tr>
      <w:tr w:rsidR="005A1111" w:rsidRPr="00955A07" w14:paraId="4DC1229B" w14:textId="77777777" w:rsidTr="005D370D">
        <w:tblPrEx>
          <w:tblW w:w="9535" w:type="dxa"/>
          <w:tblInd w:w="360" w:type="dxa"/>
          <w:tblLayout w:type="fixed"/>
          <w:tblPrExChange w:id="1024" w:author="Fontamillas, Romelia@DSS" w:date="2020-06-11T23:37:00Z">
            <w:tblPrEx>
              <w:tblW w:w="9487" w:type="dxa"/>
              <w:tblInd w:w="360" w:type="dxa"/>
              <w:tblLayout w:type="fixed"/>
            </w:tblPrEx>
          </w:tblPrExChange>
        </w:tblPrEx>
        <w:trPr>
          <w:trHeight w:val="144"/>
          <w:trPrChange w:id="1025" w:author="Fontamillas, Romelia@DSS" w:date="2020-06-11T23:37:00Z">
            <w:trPr>
              <w:gridAfter w:val="0"/>
              <w:trHeight w:val="144"/>
            </w:trPr>
          </w:trPrChange>
        </w:trPr>
        <w:tc>
          <w:tcPr>
            <w:tcW w:w="7105" w:type="dxa"/>
            <w:tcPrChange w:id="1026" w:author="Fontamillas, Romelia@DSS" w:date="2020-06-11T23:37:00Z">
              <w:tcPr>
                <w:tcW w:w="6858" w:type="dxa"/>
              </w:tcPr>
            </w:tcPrChange>
          </w:tcPr>
          <w:p w14:paraId="1AD1E676" w14:textId="77777777" w:rsidR="005A1111" w:rsidRPr="00955A07" w:rsidRDefault="005A1111" w:rsidP="005A1111">
            <w:pPr>
              <w:numPr>
                <w:ilvl w:val="0"/>
                <w:numId w:val="14"/>
              </w:numPr>
              <w:tabs>
                <w:tab w:val="left" w:pos="9540"/>
              </w:tabs>
              <w:ind w:left="720"/>
              <w:rPr>
                <w:rFonts w:ascii="Calibri" w:hAnsi="Calibri" w:cs="Calibri"/>
              </w:rPr>
            </w:pPr>
            <w:r w:rsidRPr="00955A07">
              <w:rPr>
                <w:rFonts w:ascii="Calibri" w:hAnsi="Calibri" w:cs="Calibri"/>
              </w:rPr>
              <w:t xml:space="preserve">The corrective action </w:t>
            </w:r>
            <w:proofErr w:type="gramStart"/>
            <w:r w:rsidRPr="00955A07">
              <w:rPr>
                <w:rFonts w:ascii="Calibri" w:hAnsi="Calibri" w:cs="Calibri"/>
              </w:rPr>
              <w:t>process</w:t>
            </w:r>
            <w:proofErr w:type="gramEnd"/>
            <w:r w:rsidRPr="00955A07">
              <w:rPr>
                <w:rFonts w:ascii="Calibri" w:hAnsi="Calibri" w:cs="Calibri"/>
              </w:rPr>
              <w:t xml:space="preserve"> the county utilizes to ensure that service providers or subcontractors are held accountable, including service providers receiving CAPIT/CBCAP/PSSF funds</w:t>
            </w:r>
          </w:p>
        </w:tc>
        <w:tc>
          <w:tcPr>
            <w:tcW w:w="1350" w:type="dxa"/>
            <w:tcPrChange w:id="1027" w:author="Fontamillas, Romelia@DSS" w:date="2020-06-11T23:37:00Z">
              <w:tcPr>
                <w:tcW w:w="1367" w:type="dxa"/>
                <w:gridSpan w:val="2"/>
              </w:tcPr>
            </w:tcPrChange>
          </w:tcPr>
          <w:p w14:paraId="01830B52" w14:textId="77777777" w:rsidR="005A1111" w:rsidRPr="00DD2FFB" w:rsidRDefault="005A1111" w:rsidP="005A1111">
            <w:pPr>
              <w:tabs>
                <w:tab w:val="left" w:pos="9540"/>
              </w:tabs>
              <w:rPr>
                <w:rFonts w:ascii="Calibri" w:hAnsi="Calibri" w:cs="Calibri"/>
                <w:color w:val="FF0000"/>
                <w:highlight w:val="yellow"/>
              </w:rPr>
            </w:pPr>
            <w:r w:rsidRPr="00C715BB">
              <w:rPr>
                <w:rFonts w:ascii="Calibri" w:hAnsi="Calibri" w:cs="Calibri"/>
              </w:rPr>
              <w:t>P. 38</w:t>
            </w:r>
          </w:p>
        </w:tc>
        <w:tc>
          <w:tcPr>
            <w:tcW w:w="1080" w:type="dxa"/>
            <w:tcPrChange w:id="1028" w:author="Fontamillas, Romelia@DSS" w:date="2020-06-11T23:37:00Z">
              <w:tcPr>
                <w:tcW w:w="1262" w:type="dxa"/>
                <w:gridSpan w:val="2"/>
              </w:tcPr>
            </w:tcPrChange>
          </w:tcPr>
          <w:p w14:paraId="1B560316" w14:textId="77777777" w:rsidR="005A1111" w:rsidRPr="00955A07" w:rsidRDefault="005A1111" w:rsidP="005A1111">
            <w:pPr>
              <w:tabs>
                <w:tab w:val="left" w:pos="9540"/>
              </w:tabs>
              <w:rPr>
                <w:rFonts w:ascii="Calibri" w:hAnsi="Calibri" w:cs="Calibri"/>
              </w:rPr>
            </w:pPr>
          </w:p>
        </w:tc>
      </w:tr>
      <w:tr w:rsidR="005A1111" w:rsidRPr="00955A07" w14:paraId="4AE91A9F" w14:textId="77777777" w:rsidTr="005D370D">
        <w:tblPrEx>
          <w:tblW w:w="9535" w:type="dxa"/>
          <w:tblInd w:w="360" w:type="dxa"/>
          <w:tblLayout w:type="fixed"/>
          <w:tblPrExChange w:id="1029" w:author="Fontamillas, Romelia@DSS" w:date="2020-06-11T23:37:00Z">
            <w:tblPrEx>
              <w:tblW w:w="9487" w:type="dxa"/>
              <w:tblInd w:w="360" w:type="dxa"/>
              <w:tblLayout w:type="fixed"/>
            </w:tblPrEx>
          </w:tblPrExChange>
        </w:tblPrEx>
        <w:trPr>
          <w:trHeight w:val="144"/>
          <w:trPrChange w:id="1030" w:author="Fontamillas, Romelia@DSS" w:date="2020-06-11T23:37:00Z">
            <w:trPr>
              <w:gridAfter w:val="0"/>
              <w:trHeight w:val="144"/>
            </w:trPr>
          </w:trPrChange>
        </w:trPr>
        <w:tc>
          <w:tcPr>
            <w:tcW w:w="7105" w:type="dxa"/>
            <w:tcPrChange w:id="1031" w:author="Fontamillas, Romelia@DSS" w:date="2020-06-11T23:37:00Z">
              <w:tcPr>
                <w:tcW w:w="6858" w:type="dxa"/>
              </w:tcPr>
            </w:tcPrChange>
          </w:tcPr>
          <w:p w14:paraId="055981D2" w14:textId="77777777" w:rsidR="005A1111" w:rsidRPr="00955A07" w:rsidRDefault="005A1111" w:rsidP="005A1111">
            <w:pPr>
              <w:numPr>
                <w:ilvl w:val="0"/>
                <w:numId w:val="14"/>
              </w:numPr>
              <w:tabs>
                <w:tab w:val="left" w:pos="9540"/>
              </w:tabs>
              <w:ind w:left="720"/>
              <w:rPr>
                <w:rFonts w:ascii="Calibri" w:hAnsi="Calibri" w:cs="Calibri"/>
              </w:rPr>
            </w:pPr>
            <w:r w:rsidRPr="00955A07">
              <w:rPr>
                <w:rFonts w:ascii="Calibri" w:hAnsi="Calibri" w:cs="Calibri"/>
              </w:rPr>
              <w:t>The county’s process for ensuring that service providers are expending CAPIT/CBCAP/PSSF funds on allowable services and populations</w:t>
            </w:r>
          </w:p>
        </w:tc>
        <w:tc>
          <w:tcPr>
            <w:tcW w:w="1350" w:type="dxa"/>
            <w:tcPrChange w:id="1032" w:author="Fontamillas, Romelia@DSS" w:date="2020-06-11T23:37:00Z">
              <w:tcPr>
                <w:tcW w:w="1367" w:type="dxa"/>
                <w:gridSpan w:val="2"/>
              </w:tcPr>
            </w:tcPrChange>
          </w:tcPr>
          <w:p w14:paraId="55D6077D" w14:textId="77777777" w:rsidR="005A1111" w:rsidRPr="00DD2FFB" w:rsidRDefault="005A1111" w:rsidP="005A1111">
            <w:pPr>
              <w:tabs>
                <w:tab w:val="left" w:pos="9540"/>
              </w:tabs>
              <w:rPr>
                <w:rFonts w:ascii="Calibri" w:hAnsi="Calibri" w:cs="Calibri"/>
                <w:color w:val="FF0000"/>
                <w:highlight w:val="yellow"/>
              </w:rPr>
            </w:pPr>
            <w:r w:rsidRPr="00C715BB">
              <w:rPr>
                <w:rFonts w:ascii="Calibri" w:hAnsi="Calibri" w:cs="Calibri"/>
              </w:rPr>
              <w:t>p. 38</w:t>
            </w:r>
          </w:p>
        </w:tc>
        <w:tc>
          <w:tcPr>
            <w:tcW w:w="1080" w:type="dxa"/>
            <w:tcPrChange w:id="1033" w:author="Fontamillas, Romelia@DSS" w:date="2020-06-11T23:37:00Z">
              <w:tcPr>
                <w:tcW w:w="1262" w:type="dxa"/>
                <w:gridSpan w:val="2"/>
              </w:tcPr>
            </w:tcPrChange>
          </w:tcPr>
          <w:p w14:paraId="0EEA3B14" w14:textId="77777777" w:rsidR="005A1111" w:rsidRPr="00955A07" w:rsidRDefault="005A1111" w:rsidP="005A1111">
            <w:pPr>
              <w:tabs>
                <w:tab w:val="left" w:pos="9540"/>
              </w:tabs>
              <w:rPr>
                <w:rFonts w:ascii="Calibri" w:hAnsi="Calibri" w:cs="Calibri"/>
              </w:rPr>
            </w:pPr>
          </w:p>
        </w:tc>
      </w:tr>
      <w:tr w:rsidR="005A1111" w:rsidRPr="00955A07" w14:paraId="06522081" w14:textId="77777777" w:rsidTr="005D370D">
        <w:tblPrEx>
          <w:tblW w:w="9535" w:type="dxa"/>
          <w:tblInd w:w="360" w:type="dxa"/>
          <w:tblLayout w:type="fixed"/>
          <w:tblPrExChange w:id="1034" w:author="Fontamillas, Romelia@DSS" w:date="2020-06-11T23:37:00Z">
            <w:tblPrEx>
              <w:tblW w:w="9487" w:type="dxa"/>
              <w:tblInd w:w="360" w:type="dxa"/>
              <w:tblLayout w:type="fixed"/>
            </w:tblPrEx>
          </w:tblPrExChange>
        </w:tblPrEx>
        <w:trPr>
          <w:trHeight w:val="144"/>
          <w:trPrChange w:id="1035" w:author="Fontamillas, Romelia@DSS" w:date="2020-06-11T23:37:00Z">
            <w:trPr>
              <w:gridAfter w:val="0"/>
              <w:trHeight w:val="144"/>
            </w:trPr>
          </w:trPrChange>
        </w:trPr>
        <w:tc>
          <w:tcPr>
            <w:tcW w:w="7105" w:type="dxa"/>
            <w:tcPrChange w:id="1036" w:author="Fontamillas, Romelia@DSS" w:date="2020-06-11T23:37:00Z">
              <w:tcPr>
                <w:tcW w:w="6858" w:type="dxa"/>
              </w:tcPr>
            </w:tcPrChange>
          </w:tcPr>
          <w:p w14:paraId="6BAF33FB" w14:textId="77777777" w:rsidR="005A1111" w:rsidRPr="00955A07" w:rsidRDefault="005A1111" w:rsidP="005A1111">
            <w:pPr>
              <w:numPr>
                <w:ilvl w:val="0"/>
                <w:numId w:val="14"/>
              </w:numPr>
              <w:tabs>
                <w:tab w:val="left" w:pos="9540"/>
              </w:tabs>
              <w:ind w:left="720"/>
              <w:rPr>
                <w:rFonts w:ascii="Calibri" w:hAnsi="Calibri" w:cs="Calibri"/>
              </w:rPr>
            </w:pPr>
            <w:r>
              <w:rPr>
                <w:rFonts w:ascii="Calibri" w:hAnsi="Calibri" w:cs="Calibri"/>
              </w:rPr>
              <w:t>The county’s process to ensure service providers are properly tracking participation rates for separate funding sources</w:t>
            </w:r>
          </w:p>
        </w:tc>
        <w:tc>
          <w:tcPr>
            <w:tcW w:w="1350" w:type="dxa"/>
            <w:tcPrChange w:id="1037" w:author="Fontamillas, Romelia@DSS" w:date="2020-06-11T23:37:00Z">
              <w:tcPr>
                <w:tcW w:w="1367" w:type="dxa"/>
                <w:gridSpan w:val="2"/>
              </w:tcPr>
            </w:tcPrChange>
          </w:tcPr>
          <w:p w14:paraId="3B6A0571" w14:textId="77777777" w:rsidR="005A1111" w:rsidRPr="00DD2FFB" w:rsidRDefault="005A1111" w:rsidP="005A1111">
            <w:pPr>
              <w:tabs>
                <w:tab w:val="left" w:pos="9540"/>
              </w:tabs>
              <w:rPr>
                <w:rFonts w:ascii="Calibri" w:hAnsi="Calibri" w:cs="Calibri"/>
                <w:color w:val="FF0000"/>
                <w:highlight w:val="yellow"/>
              </w:rPr>
            </w:pPr>
            <w:r w:rsidRPr="00C715BB">
              <w:rPr>
                <w:rFonts w:ascii="Calibri" w:hAnsi="Calibri" w:cs="Calibri"/>
              </w:rPr>
              <w:t>p. 38</w:t>
            </w:r>
          </w:p>
        </w:tc>
        <w:tc>
          <w:tcPr>
            <w:tcW w:w="1080" w:type="dxa"/>
            <w:tcPrChange w:id="1038" w:author="Fontamillas, Romelia@DSS" w:date="2020-06-11T23:37:00Z">
              <w:tcPr>
                <w:tcW w:w="1262" w:type="dxa"/>
                <w:gridSpan w:val="2"/>
              </w:tcPr>
            </w:tcPrChange>
          </w:tcPr>
          <w:p w14:paraId="6D5F9132" w14:textId="77777777" w:rsidR="005A1111" w:rsidRPr="00955A07" w:rsidRDefault="005A1111" w:rsidP="005A1111">
            <w:pPr>
              <w:tabs>
                <w:tab w:val="left" w:pos="9540"/>
              </w:tabs>
              <w:rPr>
                <w:rFonts w:ascii="Calibri" w:hAnsi="Calibri" w:cs="Calibri"/>
              </w:rPr>
            </w:pPr>
          </w:p>
        </w:tc>
      </w:tr>
    </w:tbl>
    <w:p w14:paraId="711F1276" w14:textId="77777777" w:rsidR="0085716F" w:rsidRDefault="0085716F" w:rsidP="0085716F">
      <w:pPr>
        <w:tabs>
          <w:tab w:val="left" w:pos="9540"/>
        </w:tabs>
      </w:pPr>
    </w:p>
    <w:p w14:paraId="50143A7E" w14:textId="26DE98C6" w:rsidR="0085716F" w:rsidRPr="005A1111" w:rsidRDefault="005A1111" w:rsidP="005A1111">
      <w:pPr>
        <w:pStyle w:val="Heading2"/>
      </w:pPr>
      <w:r w:rsidRPr="005A1111">
        <w:t xml:space="preserve"> </w:t>
      </w:r>
      <w:r w:rsidRPr="005A1111">
        <w:rPr>
          <w:rStyle w:val="Heading2Char"/>
          <w:b/>
          <w:i/>
        </w:rPr>
        <w:t>Critical Incident Review Process</w:t>
      </w:r>
    </w:p>
    <w:tbl>
      <w:tblPr>
        <w:tblStyle w:val="TableGrid"/>
        <w:tblW w:w="9535" w:type="dxa"/>
        <w:tblInd w:w="360" w:type="dxa"/>
        <w:tblLayout w:type="fixed"/>
        <w:tblLook w:val="04A0" w:firstRow="1" w:lastRow="0" w:firstColumn="1" w:lastColumn="0" w:noHBand="0" w:noVBand="1"/>
      </w:tblPr>
      <w:tblGrid>
        <w:gridCol w:w="7105"/>
        <w:gridCol w:w="1350"/>
        <w:gridCol w:w="1080"/>
        <w:tblGridChange w:id="1039">
          <w:tblGrid>
            <w:gridCol w:w="6858"/>
            <w:gridCol w:w="247"/>
            <w:gridCol w:w="1120"/>
            <w:gridCol w:w="230"/>
            <w:gridCol w:w="1032"/>
            <w:gridCol w:w="48"/>
          </w:tblGrid>
        </w:tblGridChange>
      </w:tblGrid>
      <w:tr w:rsidR="0085716F" w:rsidRPr="00955A07" w14:paraId="091B2C58" w14:textId="77777777" w:rsidTr="00FF507D">
        <w:trPr>
          <w:trHeight w:val="144"/>
          <w:tblHeader/>
        </w:trPr>
        <w:tc>
          <w:tcPr>
            <w:tcW w:w="7105" w:type="dxa"/>
            <w:shd w:val="clear" w:color="auto" w:fill="auto"/>
          </w:tcPr>
          <w:p w14:paraId="4A64A74D" w14:textId="77777777" w:rsidR="0085716F" w:rsidRPr="00DD2FFB" w:rsidRDefault="0085716F" w:rsidP="0085716F">
            <w:pPr>
              <w:tabs>
                <w:tab w:val="left" w:pos="9540"/>
              </w:tabs>
              <w:rPr>
                <w:rFonts w:ascii="Calibri" w:hAnsi="Calibri" w:cs="Calibri"/>
                <w:b/>
                <w:color w:val="FF0000"/>
                <w:highlight w:val="yellow"/>
              </w:rPr>
            </w:pPr>
            <w:r w:rsidRPr="00C715BB">
              <w:rPr>
                <w:rFonts w:ascii="Calibri" w:hAnsi="Calibri" w:cs="Calibri"/>
              </w:rPr>
              <w:t>When applicable, a description of the process by which the county reviews and responds to critical incidents such as fatalities and near fatalities:</w:t>
            </w:r>
          </w:p>
        </w:tc>
        <w:tc>
          <w:tcPr>
            <w:tcW w:w="1350" w:type="dxa"/>
            <w:shd w:val="clear" w:color="auto" w:fill="auto"/>
          </w:tcPr>
          <w:p w14:paraId="1273090C" w14:textId="42BFD135" w:rsidR="0085716F" w:rsidRPr="00DD2FFB" w:rsidRDefault="0085716F" w:rsidP="0085716F">
            <w:pPr>
              <w:tabs>
                <w:tab w:val="left" w:pos="9540"/>
              </w:tabs>
              <w:rPr>
                <w:rFonts w:ascii="Calibri" w:hAnsi="Calibri" w:cs="Calibri"/>
                <w:b/>
                <w:color w:val="FF0000"/>
                <w:highlight w:val="yellow"/>
              </w:rPr>
            </w:pPr>
            <w:r w:rsidRPr="00AC22D1">
              <w:rPr>
                <w:rFonts w:ascii="Calibri" w:hAnsi="Calibri" w:cs="Calibri"/>
              </w:rPr>
              <w:t>Location in Instruction Manual</w:t>
            </w:r>
          </w:p>
        </w:tc>
        <w:tc>
          <w:tcPr>
            <w:tcW w:w="1080" w:type="dxa"/>
            <w:shd w:val="clear" w:color="auto" w:fill="auto"/>
          </w:tcPr>
          <w:p w14:paraId="4C76EAD1" w14:textId="53C9C73A" w:rsidR="0085716F" w:rsidRPr="00DD2FFB" w:rsidRDefault="0085716F" w:rsidP="0085716F">
            <w:pPr>
              <w:tabs>
                <w:tab w:val="left" w:pos="9540"/>
              </w:tabs>
              <w:rPr>
                <w:rFonts w:ascii="Calibri" w:hAnsi="Calibri" w:cs="Calibri"/>
                <w:b/>
                <w:color w:val="FF0000"/>
                <w:highlight w:val="yellow"/>
              </w:rPr>
            </w:pPr>
            <w:r w:rsidRPr="00955A07">
              <w:rPr>
                <w:rFonts w:ascii="Calibri" w:hAnsi="Calibri" w:cs="Calibri"/>
              </w:rPr>
              <w:t>Location in CSA (Page #)</w:t>
            </w:r>
          </w:p>
        </w:tc>
      </w:tr>
      <w:tr w:rsidR="0085716F" w:rsidRPr="00955A07" w14:paraId="7B844B71" w14:textId="77777777" w:rsidTr="005D370D">
        <w:tblPrEx>
          <w:tblW w:w="9535" w:type="dxa"/>
          <w:tblInd w:w="360" w:type="dxa"/>
          <w:tblLayout w:type="fixed"/>
          <w:tblPrExChange w:id="1040" w:author="Fontamillas, Romelia@DSS" w:date="2020-06-11T23:37:00Z">
            <w:tblPrEx>
              <w:tblW w:w="9487" w:type="dxa"/>
              <w:tblInd w:w="360" w:type="dxa"/>
              <w:tblLayout w:type="fixed"/>
            </w:tblPrEx>
          </w:tblPrExChange>
        </w:tblPrEx>
        <w:trPr>
          <w:trHeight w:val="144"/>
          <w:trPrChange w:id="1041" w:author="Fontamillas, Romelia@DSS" w:date="2020-06-11T23:37:00Z">
            <w:trPr>
              <w:gridAfter w:val="0"/>
              <w:trHeight w:val="144"/>
            </w:trPr>
          </w:trPrChange>
        </w:trPr>
        <w:tc>
          <w:tcPr>
            <w:tcW w:w="7105" w:type="dxa"/>
            <w:shd w:val="clear" w:color="auto" w:fill="auto"/>
            <w:tcPrChange w:id="1042" w:author="Fontamillas, Romelia@DSS" w:date="2020-06-11T23:37:00Z">
              <w:tcPr>
                <w:tcW w:w="6858" w:type="dxa"/>
                <w:shd w:val="clear" w:color="auto" w:fill="auto"/>
              </w:tcPr>
            </w:tcPrChange>
          </w:tcPr>
          <w:p w14:paraId="7280EC54" w14:textId="77777777" w:rsidR="0085716F" w:rsidRPr="00E430D9" w:rsidRDefault="0085716F" w:rsidP="0085716F">
            <w:pPr>
              <w:pStyle w:val="ListParagraph"/>
              <w:numPr>
                <w:ilvl w:val="0"/>
                <w:numId w:val="14"/>
              </w:numPr>
              <w:tabs>
                <w:tab w:val="left" w:pos="9540"/>
              </w:tabs>
              <w:rPr>
                <w:rFonts w:ascii="Calibri" w:hAnsi="Calibri" w:cs="Calibri"/>
              </w:rPr>
            </w:pPr>
            <w:r>
              <w:rPr>
                <w:rFonts w:ascii="Calibri" w:hAnsi="Calibri" w:cs="Calibri"/>
              </w:rPr>
              <w:t>Process for review of child deaths determined to be the result of abuse and/or neglect in which the child/family was known to receive CWS services</w:t>
            </w:r>
          </w:p>
        </w:tc>
        <w:tc>
          <w:tcPr>
            <w:tcW w:w="1350" w:type="dxa"/>
            <w:shd w:val="clear" w:color="auto" w:fill="auto"/>
            <w:tcPrChange w:id="1043" w:author="Fontamillas, Romelia@DSS" w:date="2020-06-11T23:37:00Z">
              <w:tcPr>
                <w:tcW w:w="1367" w:type="dxa"/>
                <w:gridSpan w:val="2"/>
                <w:shd w:val="clear" w:color="auto" w:fill="auto"/>
              </w:tcPr>
            </w:tcPrChange>
          </w:tcPr>
          <w:p w14:paraId="56F753D7" w14:textId="77777777" w:rsidR="0085716F" w:rsidRPr="00DD2FFB" w:rsidRDefault="0085716F" w:rsidP="0085716F">
            <w:pPr>
              <w:tabs>
                <w:tab w:val="left" w:pos="9540"/>
              </w:tabs>
              <w:rPr>
                <w:rFonts w:ascii="Calibri" w:hAnsi="Calibri" w:cs="Calibri"/>
                <w:color w:val="FF0000"/>
                <w:highlight w:val="yellow"/>
              </w:rPr>
            </w:pPr>
            <w:r w:rsidRPr="00C715BB">
              <w:rPr>
                <w:rFonts w:ascii="Calibri" w:hAnsi="Calibri" w:cs="Calibri"/>
              </w:rPr>
              <w:t>p. 38</w:t>
            </w:r>
          </w:p>
        </w:tc>
        <w:tc>
          <w:tcPr>
            <w:tcW w:w="1080" w:type="dxa"/>
            <w:shd w:val="clear" w:color="auto" w:fill="auto"/>
            <w:tcPrChange w:id="1044" w:author="Fontamillas, Romelia@DSS" w:date="2020-06-11T23:37:00Z">
              <w:tcPr>
                <w:tcW w:w="1262" w:type="dxa"/>
                <w:gridSpan w:val="2"/>
                <w:shd w:val="clear" w:color="auto" w:fill="auto"/>
              </w:tcPr>
            </w:tcPrChange>
          </w:tcPr>
          <w:p w14:paraId="69584CB9" w14:textId="77777777" w:rsidR="0085716F" w:rsidRPr="00955A07" w:rsidRDefault="0085716F" w:rsidP="0085716F">
            <w:pPr>
              <w:tabs>
                <w:tab w:val="left" w:pos="9540"/>
              </w:tabs>
              <w:rPr>
                <w:rFonts w:ascii="Calibri" w:hAnsi="Calibri" w:cs="Calibri"/>
              </w:rPr>
            </w:pPr>
          </w:p>
        </w:tc>
      </w:tr>
      <w:tr w:rsidR="0085716F" w:rsidRPr="00955A07" w14:paraId="6C11CE3B" w14:textId="77777777" w:rsidTr="005D370D">
        <w:tblPrEx>
          <w:tblW w:w="9535" w:type="dxa"/>
          <w:tblInd w:w="360" w:type="dxa"/>
          <w:tblLayout w:type="fixed"/>
          <w:tblPrExChange w:id="1045" w:author="Fontamillas, Romelia@DSS" w:date="2020-06-11T23:37:00Z">
            <w:tblPrEx>
              <w:tblW w:w="9487" w:type="dxa"/>
              <w:tblInd w:w="360" w:type="dxa"/>
              <w:tblLayout w:type="fixed"/>
            </w:tblPrEx>
          </w:tblPrExChange>
        </w:tblPrEx>
        <w:trPr>
          <w:trHeight w:val="144"/>
          <w:trPrChange w:id="1046" w:author="Fontamillas, Romelia@DSS" w:date="2020-06-11T23:37:00Z">
            <w:trPr>
              <w:gridAfter w:val="0"/>
              <w:trHeight w:val="144"/>
            </w:trPr>
          </w:trPrChange>
        </w:trPr>
        <w:tc>
          <w:tcPr>
            <w:tcW w:w="7105" w:type="dxa"/>
            <w:shd w:val="clear" w:color="auto" w:fill="auto"/>
            <w:tcPrChange w:id="1047" w:author="Fontamillas, Romelia@DSS" w:date="2020-06-11T23:37:00Z">
              <w:tcPr>
                <w:tcW w:w="6858" w:type="dxa"/>
                <w:shd w:val="clear" w:color="auto" w:fill="auto"/>
              </w:tcPr>
            </w:tcPrChange>
          </w:tcPr>
          <w:p w14:paraId="1D4F2005" w14:textId="77777777" w:rsidR="0085716F" w:rsidRPr="00E430D9" w:rsidRDefault="0085716F" w:rsidP="0085716F">
            <w:pPr>
              <w:pStyle w:val="ListParagraph"/>
              <w:numPr>
                <w:ilvl w:val="0"/>
                <w:numId w:val="14"/>
              </w:numPr>
              <w:tabs>
                <w:tab w:val="left" w:pos="9540"/>
              </w:tabs>
              <w:rPr>
                <w:rFonts w:ascii="Calibri" w:hAnsi="Calibri" w:cs="Calibri"/>
              </w:rPr>
            </w:pPr>
            <w:r>
              <w:rPr>
                <w:rFonts w:ascii="Calibri" w:hAnsi="Calibri" w:cs="Calibri"/>
              </w:rPr>
              <w:t>Process for annually reconciling the county agency’s child death information with data from other entities</w:t>
            </w:r>
          </w:p>
        </w:tc>
        <w:tc>
          <w:tcPr>
            <w:tcW w:w="1350" w:type="dxa"/>
            <w:shd w:val="clear" w:color="auto" w:fill="auto"/>
            <w:tcPrChange w:id="1048" w:author="Fontamillas, Romelia@DSS" w:date="2020-06-11T23:37:00Z">
              <w:tcPr>
                <w:tcW w:w="1367" w:type="dxa"/>
                <w:gridSpan w:val="2"/>
                <w:shd w:val="clear" w:color="auto" w:fill="auto"/>
              </w:tcPr>
            </w:tcPrChange>
          </w:tcPr>
          <w:p w14:paraId="7F8C1DEE" w14:textId="77777777" w:rsidR="0085716F" w:rsidRPr="00DD2FFB" w:rsidRDefault="0085716F" w:rsidP="0085716F">
            <w:pPr>
              <w:tabs>
                <w:tab w:val="left" w:pos="9540"/>
              </w:tabs>
              <w:rPr>
                <w:rFonts w:ascii="Calibri" w:hAnsi="Calibri" w:cs="Calibri"/>
                <w:color w:val="FF0000"/>
                <w:highlight w:val="yellow"/>
              </w:rPr>
            </w:pPr>
            <w:r w:rsidRPr="00C715BB">
              <w:rPr>
                <w:rFonts w:ascii="Calibri" w:hAnsi="Calibri" w:cs="Calibri"/>
              </w:rPr>
              <w:t>p. 38</w:t>
            </w:r>
          </w:p>
        </w:tc>
        <w:tc>
          <w:tcPr>
            <w:tcW w:w="1080" w:type="dxa"/>
            <w:shd w:val="clear" w:color="auto" w:fill="auto"/>
            <w:tcPrChange w:id="1049" w:author="Fontamillas, Romelia@DSS" w:date="2020-06-11T23:37:00Z">
              <w:tcPr>
                <w:tcW w:w="1262" w:type="dxa"/>
                <w:gridSpan w:val="2"/>
                <w:shd w:val="clear" w:color="auto" w:fill="auto"/>
              </w:tcPr>
            </w:tcPrChange>
          </w:tcPr>
          <w:p w14:paraId="3D65238E" w14:textId="77777777" w:rsidR="0085716F" w:rsidRPr="00955A07" w:rsidRDefault="0085716F" w:rsidP="0085716F">
            <w:pPr>
              <w:tabs>
                <w:tab w:val="left" w:pos="9540"/>
              </w:tabs>
              <w:rPr>
                <w:rFonts w:ascii="Calibri" w:hAnsi="Calibri" w:cs="Calibri"/>
              </w:rPr>
            </w:pPr>
          </w:p>
        </w:tc>
      </w:tr>
      <w:tr w:rsidR="0085716F" w:rsidRPr="00955A07" w14:paraId="5C345B49" w14:textId="77777777" w:rsidTr="005D370D">
        <w:tblPrEx>
          <w:tblW w:w="9535" w:type="dxa"/>
          <w:tblInd w:w="360" w:type="dxa"/>
          <w:tblLayout w:type="fixed"/>
          <w:tblPrExChange w:id="1050" w:author="Fontamillas, Romelia@DSS" w:date="2020-06-11T23:37:00Z">
            <w:tblPrEx>
              <w:tblW w:w="9487" w:type="dxa"/>
              <w:tblInd w:w="360" w:type="dxa"/>
              <w:tblLayout w:type="fixed"/>
            </w:tblPrEx>
          </w:tblPrExChange>
        </w:tblPrEx>
        <w:trPr>
          <w:trHeight w:val="144"/>
          <w:trPrChange w:id="1051" w:author="Fontamillas, Romelia@DSS" w:date="2020-06-11T23:37:00Z">
            <w:trPr>
              <w:gridAfter w:val="0"/>
              <w:trHeight w:val="144"/>
            </w:trPr>
          </w:trPrChange>
        </w:trPr>
        <w:tc>
          <w:tcPr>
            <w:tcW w:w="7105" w:type="dxa"/>
            <w:shd w:val="clear" w:color="auto" w:fill="auto"/>
            <w:tcPrChange w:id="1052" w:author="Fontamillas, Romelia@DSS" w:date="2020-06-11T23:37:00Z">
              <w:tcPr>
                <w:tcW w:w="6858" w:type="dxa"/>
                <w:shd w:val="clear" w:color="auto" w:fill="auto"/>
              </w:tcPr>
            </w:tcPrChange>
          </w:tcPr>
          <w:p w14:paraId="0221B0DD" w14:textId="77777777" w:rsidR="0085716F" w:rsidRPr="00E430D9" w:rsidRDefault="0085716F" w:rsidP="0085716F">
            <w:pPr>
              <w:pStyle w:val="ListParagraph"/>
              <w:numPr>
                <w:ilvl w:val="0"/>
                <w:numId w:val="14"/>
              </w:numPr>
              <w:tabs>
                <w:tab w:val="left" w:pos="9540"/>
              </w:tabs>
              <w:rPr>
                <w:rFonts w:ascii="Calibri" w:hAnsi="Calibri" w:cs="Calibri"/>
              </w:rPr>
            </w:pPr>
            <w:r>
              <w:rPr>
                <w:rFonts w:ascii="Calibri" w:hAnsi="Calibri" w:cs="Calibri"/>
              </w:rPr>
              <w:t>Process by which the county participates in meetings of local Child Death Review Teams (CDRTs)</w:t>
            </w:r>
          </w:p>
        </w:tc>
        <w:tc>
          <w:tcPr>
            <w:tcW w:w="1350" w:type="dxa"/>
            <w:shd w:val="clear" w:color="auto" w:fill="auto"/>
            <w:tcPrChange w:id="1053" w:author="Fontamillas, Romelia@DSS" w:date="2020-06-11T23:37:00Z">
              <w:tcPr>
                <w:tcW w:w="1367" w:type="dxa"/>
                <w:gridSpan w:val="2"/>
                <w:shd w:val="clear" w:color="auto" w:fill="auto"/>
              </w:tcPr>
            </w:tcPrChange>
          </w:tcPr>
          <w:p w14:paraId="618AB279" w14:textId="77777777" w:rsidR="0085716F" w:rsidRPr="00DD2FFB" w:rsidRDefault="0085716F" w:rsidP="0085716F">
            <w:pPr>
              <w:tabs>
                <w:tab w:val="left" w:pos="9540"/>
              </w:tabs>
              <w:rPr>
                <w:rFonts w:ascii="Calibri" w:hAnsi="Calibri" w:cs="Calibri"/>
                <w:color w:val="FF0000"/>
                <w:highlight w:val="yellow"/>
              </w:rPr>
            </w:pPr>
            <w:r w:rsidRPr="00C715BB">
              <w:rPr>
                <w:rFonts w:ascii="Calibri" w:hAnsi="Calibri" w:cs="Calibri"/>
              </w:rPr>
              <w:t>p. 38</w:t>
            </w:r>
          </w:p>
        </w:tc>
        <w:tc>
          <w:tcPr>
            <w:tcW w:w="1080" w:type="dxa"/>
            <w:shd w:val="clear" w:color="auto" w:fill="auto"/>
            <w:tcPrChange w:id="1054" w:author="Fontamillas, Romelia@DSS" w:date="2020-06-11T23:37:00Z">
              <w:tcPr>
                <w:tcW w:w="1262" w:type="dxa"/>
                <w:gridSpan w:val="2"/>
                <w:shd w:val="clear" w:color="auto" w:fill="auto"/>
              </w:tcPr>
            </w:tcPrChange>
          </w:tcPr>
          <w:p w14:paraId="20EDC1E6" w14:textId="77777777" w:rsidR="0085716F" w:rsidRPr="00955A07" w:rsidRDefault="0085716F" w:rsidP="0085716F">
            <w:pPr>
              <w:tabs>
                <w:tab w:val="left" w:pos="9540"/>
              </w:tabs>
              <w:rPr>
                <w:rFonts w:ascii="Calibri" w:hAnsi="Calibri" w:cs="Calibri"/>
              </w:rPr>
            </w:pPr>
          </w:p>
        </w:tc>
      </w:tr>
    </w:tbl>
    <w:p w14:paraId="3314D6E8" w14:textId="77777777" w:rsidR="0085716F" w:rsidRDefault="0085716F" w:rsidP="0085716F">
      <w:pPr>
        <w:tabs>
          <w:tab w:val="left" w:pos="9540"/>
        </w:tabs>
      </w:pPr>
    </w:p>
    <w:p w14:paraId="418541AC" w14:textId="4E262127" w:rsidR="0085716F" w:rsidRPr="005A1111" w:rsidRDefault="005A1111" w:rsidP="005A1111">
      <w:pPr>
        <w:pStyle w:val="Heading2"/>
      </w:pPr>
      <w:r w:rsidRPr="005A1111">
        <w:rPr>
          <w:rStyle w:val="Heading2Char"/>
          <w:b/>
          <w:i/>
        </w:rPr>
        <w:t>Peer Review Results</w:t>
      </w:r>
    </w:p>
    <w:tbl>
      <w:tblPr>
        <w:tblStyle w:val="TableGrid"/>
        <w:tblW w:w="9535" w:type="dxa"/>
        <w:tblInd w:w="360" w:type="dxa"/>
        <w:tblLayout w:type="fixed"/>
        <w:tblLook w:val="04A0" w:firstRow="1" w:lastRow="0" w:firstColumn="1" w:lastColumn="0" w:noHBand="0" w:noVBand="1"/>
      </w:tblPr>
      <w:tblGrid>
        <w:gridCol w:w="7105"/>
        <w:gridCol w:w="1350"/>
        <w:gridCol w:w="1080"/>
        <w:tblGridChange w:id="1055">
          <w:tblGrid>
            <w:gridCol w:w="6858"/>
            <w:gridCol w:w="247"/>
            <w:gridCol w:w="1120"/>
            <w:gridCol w:w="230"/>
            <w:gridCol w:w="1032"/>
            <w:gridCol w:w="48"/>
          </w:tblGrid>
        </w:tblGridChange>
      </w:tblGrid>
      <w:tr w:rsidR="0085716F" w:rsidRPr="00955A07" w14:paraId="112136A6" w14:textId="77777777" w:rsidTr="00FF507D">
        <w:trPr>
          <w:trHeight w:val="144"/>
          <w:tblHeader/>
        </w:trPr>
        <w:tc>
          <w:tcPr>
            <w:tcW w:w="7105" w:type="dxa"/>
          </w:tcPr>
          <w:p w14:paraId="3626EA6B" w14:textId="77777777" w:rsidR="0085716F" w:rsidRPr="00C715BB" w:rsidRDefault="0085716F" w:rsidP="0085716F">
            <w:pPr>
              <w:tabs>
                <w:tab w:val="left" w:pos="9540"/>
              </w:tabs>
              <w:rPr>
                <w:rFonts w:ascii="Calibri" w:hAnsi="Calibri" w:cs="Calibri"/>
              </w:rPr>
            </w:pPr>
            <w:r w:rsidRPr="00C715BB">
              <w:rPr>
                <w:rFonts w:ascii="Calibri" w:hAnsi="Calibri" w:cs="Calibri"/>
              </w:rPr>
              <w:t>Description of the process taken to conduct the Peer Review.  The county should include how the information will be used to improve the child welfare system and/or outcomes for children and families.</w:t>
            </w:r>
          </w:p>
        </w:tc>
        <w:tc>
          <w:tcPr>
            <w:tcW w:w="1350" w:type="dxa"/>
          </w:tcPr>
          <w:p w14:paraId="0DFBE5C3" w14:textId="1487D422" w:rsidR="0085716F" w:rsidRPr="00C715BB" w:rsidRDefault="0085716F" w:rsidP="0085716F">
            <w:pPr>
              <w:tabs>
                <w:tab w:val="left" w:pos="9540"/>
              </w:tabs>
              <w:rPr>
                <w:rFonts w:ascii="Calibri" w:hAnsi="Calibri" w:cs="Calibri"/>
              </w:rPr>
            </w:pPr>
            <w:r w:rsidRPr="00AC22D1">
              <w:rPr>
                <w:rFonts w:ascii="Calibri" w:hAnsi="Calibri" w:cs="Calibri"/>
              </w:rPr>
              <w:t>Location in Instruction Manual</w:t>
            </w:r>
          </w:p>
        </w:tc>
        <w:tc>
          <w:tcPr>
            <w:tcW w:w="1080" w:type="dxa"/>
          </w:tcPr>
          <w:p w14:paraId="24BA10BF" w14:textId="39E1E8B4" w:rsidR="0085716F" w:rsidRPr="00C715BB" w:rsidRDefault="0085716F" w:rsidP="0085716F">
            <w:pPr>
              <w:tabs>
                <w:tab w:val="left" w:pos="9540"/>
              </w:tabs>
              <w:rPr>
                <w:rFonts w:ascii="Calibri" w:hAnsi="Calibri" w:cs="Calibri"/>
              </w:rPr>
            </w:pPr>
            <w:r w:rsidRPr="00955A07">
              <w:rPr>
                <w:rFonts w:ascii="Calibri" w:hAnsi="Calibri" w:cs="Calibri"/>
              </w:rPr>
              <w:t>Location in CSA (Page #)</w:t>
            </w:r>
          </w:p>
        </w:tc>
      </w:tr>
      <w:tr w:rsidR="0085716F" w:rsidRPr="00955A07" w14:paraId="4966C98A" w14:textId="77777777" w:rsidTr="005D370D">
        <w:tblPrEx>
          <w:tblW w:w="9535" w:type="dxa"/>
          <w:tblInd w:w="360" w:type="dxa"/>
          <w:tblLayout w:type="fixed"/>
          <w:tblPrExChange w:id="1056" w:author="Fontamillas, Romelia@DSS" w:date="2020-06-11T23:37:00Z">
            <w:tblPrEx>
              <w:tblW w:w="9487" w:type="dxa"/>
              <w:tblInd w:w="360" w:type="dxa"/>
              <w:tblLayout w:type="fixed"/>
            </w:tblPrEx>
          </w:tblPrExChange>
        </w:tblPrEx>
        <w:trPr>
          <w:trHeight w:val="144"/>
          <w:trPrChange w:id="1057" w:author="Fontamillas, Romelia@DSS" w:date="2020-06-11T23:37:00Z">
            <w:trPr>
              <w:gridAfter w:val="0"/>
              <w:trHeight w:val="144"/>
            </w:trPr>
          </w:trPrChange>
        </w:trPr>
        <w:tc>
          <w:tcPr>
            <w:tcW w:w="7105" w:type="dxa"/>
            <w:tcPrChange w:id="1058" w:author="Fontamillas, Romelia@DSS" w:date="2020-06-11T23:37:00Z">
              <w:tcPr>
                <w:tcW w:w="6858" w:type="dxa"/>
              </w:tcPr>
            </w:tcPrChange>
          </w:tcPr>
          <w:p w14:paraId="423A27D1" w14:textId="77777777" w:rsidR="0085716F" w:rsidRPr="000A799F" w:rsidRDefault="0085716F" w:rsidP="0085716F">
            <w:pPr>
              <w:pStyle w:val="ListParagraph"/>
              <w:numPr>
                <w:ilvl w:val="0"/>
                <w:numId w:val="14"/>
              </w:numPr>
              <w:tabs>
                <w:tab w:val="left" w:pos="9540"/>
              </w:tabs>
              <w:rPr>
                <w:rFonts w:ascii="Calibri" w:hAnsi="Calibri" w:cs="Calibri"/>
              </w:rPr>
            </w:pPr>
            <w:r>
              <w:rPr>
                <w:rFonts w:ascii="Calibri" w:hAnsi="Calibri" w:cs="Calibri"/>
              </w:rPr>
              <w:t>Description of the focus area and the county’s performance prior to the Peer Review</w:t>
            </w:r>
          </w:p>
        </w:tc>
        <w:tc>
          <w:tcPr>
            <w:tcW w:w="1350" w:type="dxa"/>
            <w:tcPrChange w:id="1059" w:author="Fontamillas, Romelia@DSS" w:date="2020-06-11T23:37:00Z">
              <w:tcPr>
                <w:tcW w:w="1367" w:type="dxa"/>
                <w:gridSpan w:val="2"/>
              </w:tcPr>
            </w:tcPrChange>
          </w:tcPr>
          <w:p w14:paraId="4C164887" w14:textId="77777777" w:rsidR="0085716F" w:rsidRPr="00DD2FFB" w:rsidRDefault="0085716F" w:rsidP="0085716F">
            <w:pPr>
              <w:tabs>
                <w:tab w:val="left" w:pos="9540"/>
              </w:tabs>
              <w:rPr>
                <w:rFonts w:ascii="Calibri" w:hAnsi="Calibri" w:cs="Calibri"/>
                <w:color w:val="FF0000"/>
                <w:highlight w:val="yellow"/>
              </w:rPr>
            </w:pPr>
            <w:r w:rsidRPr="00C715BB">
              <w:rPr>
                <w:rFonts w:ascii="Calibri" w:hAnsi="Calibri" w:cs="Calibri"/>
              </w:rPr>
              <w:t>p. 39</w:t>
            </w:r>
          </w:p>
        </w:tc>
        <w:tc>
          <w:tcPr>
            <w:tcW w:w="1080" w:type="dxa"/>
            <w:tcPrChange w:id="1060" w:author="Fontamillas, Romelia@DSS" w:date="2020-06-11T23:37:00Z">
              <w:tcPr>
                <w:tcW w:w="1262" w:type="dxa"/>
                <w:gridSpan w:val="2"/>
              </w:tcPr>
            </w:tcPrChange>
          </w:tcPr>
          <w:p w14:paraId="0DE94773" w14:textId="77777777" w:rsidR="0085716F" w:rsidRPr="00955A07" w:rsidRDefault="0085716F" w:rsidP="0085716F">
            <w:pPr>
              <w:tabs>
                <w:tab w:val="left" w:pos="9540"/>
              </w:tabs>
              <w:rPr>
                <w:rFonts w:ascii="Calibri" w:hAnsi="Calibri" w:cs="Calibri"/>
              </w:rPr>
            </w:pPr>
          </w:p>
        </w:tc>
      </w:tr>
      <w:tr w:rsidR="0085716F" w:rsidRPr="00955A07" w14:paraId="2AEE240A" w14:textId="77777777" w:rsidTr="005D370D">
        <w:tblPrEx>
          <w:tblW w:w="9535" w:type="dxa"/>
          <w:tblInd w:w="360" w:type="dxa"/>
          <w:tblLayout w:type="fixed"/>
          <w:tblPrExChange w:id="1061" w:author="Fontamillas, Romelia@DSS" w:date="2020-06-11T23:37:00Z">
            <w:tblPrEx>
              <w:tblW w:w="9487" w:type="dxa"/>
              <w:tblInd w:w="360" w:type="dxa"/>
              <w:tblLayout w:type="fixed"/>
            </w:tblPrEx>
          </w:tblPrExChange>
        </w:tblPrEx>
        <w:trPr>
          <w:trHeight w:val="144"/>
          <w:trPrChange w:id="1062" w:author="Fontamillas, Romelia@DSS" w:date="2020-06-11T23:37:00Z">
            <w:trPr>
              <w:gridAfter w:val="0"/>
              <w:trHeight w:val="144"/>
            </w:trPr>
          </w:trPrChange>
        </w:trPr>
        <w:tc>
          <w:tcPr>
            <w:tcW w:w="7105" w:type="dxa"/>
            <w:tcPrChange w:id="1063" w:author="Fontamillas, Romelia@DSS" w:date="2020-06-11T23:37:00Z">
              <w:tcPr>
                <w:tcW w:w="6858" w:type="dxa"/>
              </w:tcPr>
            </w:tcPrChange>
          </w:tcPr>
          <w:p w14:paraId="074E86E8" w14:textId="77777777" w:rsidR="0085716F" w:rsidRPr="000A799F" w:rsidRDefault="0085716F" w:rsidP="0085716F">
            <w:pPr>
              <w:pStyle w:val="ListParagraph"/>
              <w:numPr>
                <w:ilvl w:val="0"/>
                <w:numId w:val="14"/>
              </w:numPr>
              <w:tabs>
                <w:tab w:val="left" w:pos="9540"/>
              </w:tabs>
              <w:rPr>
                <w:rFonts w:ascii="Calibri" w:hAnsi="Calibri" w:cs="Calibri"/>
              </w:rPr>
            </w:pPr>
            <w:r w:rsidRPr="000A799F">
              <w:rPr>
                <w:rFonts w:ascii="Calibri" w:hAnsi="Calibri" w:cs="Calibri"/>
              </w:rPr>
              <w:t>Description of the method for carrying out the process</w:t>
            </w:r>
          </w:p>
        </w:tc>
        <w:tc>
          <w:tcPr>
            <w:tcW w:w="1350" w:type="dxa"/>
            <w:tcPrChange w:id="1064" w:author="Fontamillas, Romelia@DSS" w:date="2020-06-11T23:37:00Z">
              <w:tcPr>
                <w:tcW w:w="1367" w:type="dxa"/>
                <w:gridSpan w:val="2"/>
              </w:tcPr>
            </w:tcPrChange>
          </w:tcPr>
          <w:p w14:paraId="6A9A289A" w14:textId="77777777" w:rsidR="0085716F" w:rsidRPr="00DD2FFB" w:rsidRDefault="0085716F" w:rsidP="0085716F">
            <w:pPr>
              <w:tabs>
                <w:tab w:val="left" w:pos="9540"/>
              </w:tabs>
              <w:rPr>
                <w:rFonts w:ascii="Calibri" w:hAnsi="Calibri" w:cs="Calibri"/>
                <w:color w:val="FF0000"/>
                <w:highlight w:val="yellow"/>
              </w:rPr>
            </w:pPr>
            <w:r w:rsidRPr="00C715BB">
              <w:rPr>
                <w:rFonts w:ascii="Calibri" w:hAnsi="Calibri" w:cs="Calibri"/>
              </w:rPr>
              <w:t xml:space="preserve">p. </w:t>
            </w:r>
            <w:r>
              <w:rPr>
                <w:rFonts w:ascii="Calibri" w:hAnsi="Calibri" w:cs="Calibri"/>
              </w:rPr>
              <w:t>39</w:t>
            </w:r>
          </w:p>
        </w:tc>
        <w:tc>
          <w:tcPr>
            <w:tcW w:w="1080" w:type="dxa"/>
            <w:tcPrChange w:id="1065" w:author="Fontamillas, Romelia@DSS" w:date="2020-06-11T23:37:00Z">
              <w:tcPr>
                <w:tcW w:w="1262" w:type="dxa"/>
                <w:gridSpan w:val="2"/>
              </w:tcPr>
            </w:tcPrChange>
          </w:tcPr>
          <w:p w14:paraId="3714903C" w14:textId="77777777" w:rsidR="0085716F" w:rsidRPr="00955A07" w:rsidRDefault="0085716F" w:rsidP="0085716F">
            <w:pPr>
              <w:tabs>
                <w:tab w:val="left" w:pos="9540"/>
              </w:tabs>
              <w:rPr>
                <w:rFonts w:ascii="Calibri" w:hAnsi="Calibri" w:cs="Calibri"/>
              </w:rPr>
            </w:pPr>
          </w:p>
        </w:tc>
      </w:tr>
    </w:tbl>
    <w:p w14:paraId="30353096" w14:textId="77777777" w:rsidR="0085716F" w:rsidRDefault="0085716F" w:rsidP="0085716F">
      <w:pPr>
        <w:tabs>
          <w:tab w:val="left" w:pos="9540"/>
        </w:tabs>
      </w:pPr>
    </w:p>
    <w:tbl>
      <w:tblPr>
        <w:tblStyle w:val="TableGrid"/>
        <w:tblW w:w="9535" w:type="dxa"/>
        <w:tblInd w:w="360" w:type="dxa"/>
        <w:tblLayout w:type="fixed"/>
        <w:tblLook w:val="04A0" w:firstRow="1" w:lastRow="0" w:firstColumn="1" w:lastColumn="0" w:noHBand="0" w:noVBand="1"/>
      </w:tblPr>
      <w:tblGrid>
        <w:gridCol w:w="7105"/>
        <w:gridCol w:w="1350"/>
        <w:gridCol w:w="1080"/>
        <w:tblGridChange w:id="1066">
          <w:tblGrid>
            <w:gridCol w:w="6858"/>
            <w:gridCol w:w="247"/>
            <w:gridCol w:w="1120"/>
            <w:gridCol w:w="230"/>
            <w:gridCol w:w="1032"/>
            <w:gridCol w:w="48"/>
          </w:tblGrid>
        </w:tblGridChange>
      </w:tblGrid>
      <w:tr w:rsidR="0085716F" w:rsidRPr="00955A07" w14:paraId="727E281A" w14:textId="77777777" w:rsidTr="00FF507D">
        <w:trPr>
          <w:trHeight w:val="144"/>
          <w:tblHeader/>
        </w:trPr>
        <w:tc>
          <w:tcPr>
            <w:tcW w:w="7105" w:type="dxa"/>
          </w:tcPr>
          <w:p w14:paraId="193B4079" w14:textId="77777777" w:rsidR="0085716F" w:rsidRPr="00DD2FFB" w:rsidRDefault="0085716F" w:rsidP="0085716F">
            <w:pPr>
              <w:tabs>
                <w:tab w:val="left" w:pos="9540"/>
              </w:tabs>
              <w:rPr>
                <w:rFonts w:ascii="Calibri" w:hAnsi="Calibri" w:cs="Calibri"/>
                <w:color w:val="FF0000"/>
                <w:highlight w:val="yellow"/>
              </w:rPr>
            </w:pPr>
            <w:r w:rsidRPr="00C715BB">
              <w:rPr>
                <w:rFonts w:ascii="Calibri" w:hAnsi="Calibri" w:cs="Calibri"/>
              </w:rPr>
              <w:t>Woven throughout the report, with respect to the specific focus area chosen, the county’s:</w:t>
            </w:r>
          </w:p>
        </w:tc>
        <w:tc>
          <w:tcPr>
            <w:tcW w:w="1350" w:type="dxa"/>
          </w:tcPr>
          <w:p w14:paraId="112515BC" w14:textId="324AC898" w:rsidR="0085716F" w:rsidRPr="00DD2FFB" w:rsidRDefault="0085716F" w:rsidP="0085716F">
            <w:pPr>
              <w:tabs>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tcPr>
          <w:p w14:paraId="0CE97019" w14:textId="79FE392B" w:rsidR="0085716F" w:rsidRPr="00DD2FFB" w:rsidRDefault="0085716F" w:rsidP="0085716F">
            <w:pPr>
              <w:tabs>
                <w:tab w:val="left" w:pos="9540"/>
              </w:tabs>
              <w:rPr>
                <w:rFonts w:ascii="Calibri" w:hAnsi="Calibri" w:cs="Calibri"/>
                <w:color w:val="FF0000"/>
                <w:highlight w:val="yellow"/>
              </w:rPr>
            </w:pPr>
            <w:r w:rsidRPr="00955A07">
              <w:rPr>
                <w:rFonts w:ascii="Calibri" w:hAnsi="Calibri" w:cs="Calibri"/>
              </w:rPr>
              <w:t>Location in CSA (Page #)</w:t>
            </w:r>
          </w:p>
        </w:tc>
      </w:tr>
      <w:tr w:rsidR="0085716F" w:rsidRPr="00955A07" w14:paraId="45172F9F" w14:textId="77777777" w:rsidTr="005D370D">
        <w:tblPrEx>
          <w:tblW w:w="9535" w:type="dxa"/>
          <w:tblInd w:w="360" w:type="dxa"/>
          <w:tblLayout w:type="fixed"/>
          <w:tblPrExChange w:id="1067" w:author="Fontamillas, Romelia@DSS" w:date="2020-06-11T23:37:00Z">
            <w:tblPrEx>
              <w:tblW w:w="9487" w:type="dxa"/>
              <w:tblInd w:w="360" w:type="dxa"/>
              <w:tblLayout w:type="fixed"/>
            </w:tblPrEx>
          </w:tblPrExChange>
        </w:tblPrEx>
        <w:trPr>
          <w:trHeight w:val="144"/>
          <w:trPrChange w:id="1068" w:author="Fontamillas, Romelia@DSS" w:date="2020-06-11T23:37:00Z">
            <w:trPr>
              <w:gridAfter w:val="0"/>
              <w:trHeight w:val="144"/>
            </w:trPr>
          </w:trPrChange>
        </w:trPr>
        <w:tc>
          <w:tcPr>
            <w:tcW w:w="7105" w:type="dxa"/>
            <w:tcPrChange w:id="1069" w:author="Fontamillas, Romelia@DSS" w:date="2020-06-11T23:37:00Z">
              <w:tcPr>
                <w:tcW w:w="6858" w:type="dxa"/>
              </w:tcPr>
            </w:tcPrChange>
          </w:tcPr>
          <w:p w14:paraId="6CD5500C" w14:textId="77777777" w:rsidR="0085716F" w:rsidRPr="000A799F" w:rsidRDefault="0085716F" w:rsidP="0085716F">
            <w:pPr>
              <w:pStyle w:val="ListParagraph"/>
              <w:tabs>
                <w:tab w:val="left" w:pos="720"/>
                <w:tab w:val="left" w:pos="9540"/>
              </w:tabs>
              <w:ind w:left="1080"/>
              <w:rPr>
                <w:rFonts w:ascii="Calibri" w:hAnsi="Calibri" w:cs="Calibri"/>
              </w:rPr>
            </w:pPr>
            <w:r>
              <w:rPr>
                <w:rFonts w:ascii="Calibri" w:hAnsi="Calibri" w:cs="Calibri"/>
              </w:rPr>
              <w:sym w:font="Wingdings" w:char="F0D8"/>
            </w:r>
            <w:r>
              <w:rPr>
                <w:rFonts w:ascii="Calibri" w:hAnsi="Calibri" w:cs="Calibri"/>
              </w:rPr>
              <w:t xml:space="preserve">   Promising Practice(s)</w:t>
            </w:r>
          </w:p>
        </w:tc>
        <w:tc>
          <w:tcPr>
            <w:tcW w:w="1350" w:type="dxa"/>
            <w:tcPrChange w:id="1070" w:author="Fontamillas, Romelia@DSS" w:date="2020-06-11T23:37:00Z">
              <w:tcPr>
                <w:tcW w:w="1367" w:type="dxa"/>
                <w:gridSpan w:val="2"/>
              </w:tcPr>
            </w:tcPrChange>
          </w:tcPr>
          <w:p w14:paraId="4E6CDE0F" w14:textId="77777777" w:rsidR="0085716F" w:rsidRPr="00DD2FFB" w:rsidRDefault="0085716F" w:rsidP="0085716F">
            <w:pPr>
              <w:tabs>
                <w:tab w:val="left" w:pos="9540"/>
              </w:tabs>
              <w:rPr>
                <w:rFonts w:ascii="Calibri" w:hAnsi="Calibri" w:cs="Calibri"/>
                <w:color w:val="FF0000"/>
                <w:highlight w:val="yellow"/>
              </w:rPr>
            </w:pPr>
            <w:r w:rsidRPr="00C715BB">
              <w:rPr>
                <w:rFonts w:ascii="Calibri" w:hAnsi="Calibri" w:cs="Calibri"/>
              </w:rPr>
              <w:t>p. 39</w:t>
            </w:r>
          </w:p>
        </w:tc>
        <w:tc>
          <w:tcPr>
            <w:tcW w:w="1080" w:type="dxa"/>
            <w:tcPrChange w:id="1071" w:author="Fontamillas, Romelia@DSS" w:date="2020-06-11T23:37:00Z">
              <w:tcPr>
                <w:tcW w:w="1262" w:type="dxa"/>
                <w:gridSpan w:val="2"/>
              </w:tcPr>
            </w:tcPrChange>
          </w:tcPr>
          <w:p w14:paraId="418FCF79" w14:textId="77777777" w:rsidR="0085716F" w:rsidRPr="00955A07" w:rsidRDefault="0085716F" w:rsidP="0085716F">
            <w:pPr>
              <w:tabs>
                <w:tab w:val="left" w:pos="9540"/>
              </w:tabs>
              <w:rPr>
                <w:rFonts w:ascii="Calibri" w:hAnsi="Calibri" w:cs="Calibri"/>
              </w:rPr>
            </w:pPr>
          </w:p>
        </w:tc>
      </w:tr>
      <w:tr w:rsidR="0085716F" w:rsidRPr="00955A07" w14:paraId="047ED84F" w14:textId="77777777" w:rsidTr="005D370D">
        <w:tblPrEx>
          <w:tblW w:w="9535" w:type="dxa"/>
          <w:tblInd w:w="360" w:type="dxa"/>
          <w:tblLayout w:type="fixed"/>
          <w:tblPrExChange w:id="1072" w:author="Fontamillas, Romelia@DSS" w:date="2020-06-11T23:37:00Z">
            <w:tblPrEx>
              <w:tblW w:w="9487" w:type="dxa"/>
              <w:tblInd w:w="360" w:type="dxa"/>
              <w:tblLayout w:type="fixed"/>
            </w:tblPrEx>
          </w:tblPrExChange>
        </w:tblPrEx>
        <w:trPr>
          <w:trHeight w:val="144"/>
          <w:trPrChange w:id="1073" w:author="Fontamillas, Romelia@DSS" w:date="2020-06-11T23:37:00Z">
            <w:trPr>
              <w:gridAfter w:val="0"/>
              <w:trHeight w:val="144"/>
            </w:trPr>
          </w:trPrChange>
        </w:trPr>
        <w:tc>
          <w:tcPr>
            <w:tcW w:w="7105" w:type="dxa"/>
            <w:tcPrChange w:id="1074" w:author="Fontamillas, Romelia@DSS" w:date="2020-06-11T23:37:00Z">
              <w:tcPr>
                <w:tcW w:w="6858" w:type="dxa"/>
              </w:tcPr>
            </w:tcPrChange>
          </w:tcPr>
          <w:p w14:paraId="258AB85C" w14:textId="77777777" w:rsidR="0085716F" w:rsidRDefault="0085716F" w:rsidP="0085716F">
            <w:pPr>
              <w:pStyle w:val="ListParagraph"/>
              <w:tabs>
                <w:tab w:val="left" w:pos="720"/>
                <w:tab w:val="left" w:pos="9540"/>
              </w:tabs>
              <w:ind w:left="1080"/>
              <w:rPr>
                <w:rFonts w:ascii="Calibri" w:hAnsi="Calibri" w:cs="Calibri"/>
              </w:rPr>
            </w:pPr>
            <w:r>
              <w:rPr>
                <w:rFonts w:ascii="Calibri" w:hAnsi="Calibri" w:cs="Calibri"/>
              </w:rPr>
              <w:sym w:font="Wingdings" w:char="F0D8"/>
            </w:r>
            <w:r>
              <w:rPr>
                <w:rFonts w:ascii="Calibri" w:hAnsi="Calibri" w:cs="Calibri"/>
              </w:rPr>
              <w:t xml:space="preserve">   Barriers and Challenges</w:t>
            </w:r>
          </w:p>
        </w:tc>
        <w:tc>
          <w:tcPr>
            <w:tcW w:w="1350" w:type="dxa"/>
            <w:tcPrChange w:id="1075" w:author="Fontamillas, Romelia@DSS" w:date="2020-06-11T23:37:00Z">
              <w:tcPr>
                <w:tcW w:w="1367" w:type="dxa"/>
                <w:gridSpan w:val="2"/>
              </w:tcPr>
            </w:tcPrChange>
          </w:tcPr>
          <w:p w14:paraId="55CF73D8" w14:textId="77777777" w:rsidR="0085716F" w:rsidRPr="00DD2FFB" w:rsidRDefault="0085716F" w:rsidP="0085716F">
            <w:pPr>
              <w:tabs>
                <w:tab w:val="left" w:pos="720"/>
                <w:tab w:val="left" w:pos="9540"/>
              </w:tabs>
              <w:rPr>
                <w:rFonts w:ascii="Calibri" w:hAnsi="Calibri" w:cs="Calibri"/>
                <w:color w:val="FF0000"/>
                <w:highlight w:val="yellow"/>
              </w:rPr>
            </w:pPr>
            <w:r w:rsidRPr="00C715BB">
              <w:rPr>
                <w:rFonts w:ascii="Calibri" w:hAnsi="Calibri" w:cs="Calibri"/>
              </w:rPr>
              <w:t>p. 39</w:t>
            </w:r>
          </w:p>
        </w:tc>
        <w:tc>
          <w:tcPr>
            <w:tcW w:w="1080" w:type="dxa"/>
            <w:tcPrChange w:id="1076" w:author="Fontamillas, Romelia@DSS" w:date="2020-06-11T23:37:00Z">
              <w:tcPr>
                <w:tcW w:w="1262" w:type="dxa"/>
                <w:gridSpan w:val="2"/>
              </w:tcPr>
            </w:tcPrChange>
          </w:tcPr>
          <w:p w14:paraId="129BF7D1" w14:textId="77777777" w:rsidR="0085716F" w:rsidRPr="00955A07" w:rsidRDefault="0085716F" w:rsidP="0085716F">
            <w:pPr>
              <w:tabs>
                <w:tab w:val="left" w:pos="720"/>
                <w:tab w:val="left" w:pos="9540"/>
              </w:tabs>
              <w:rPr>
                <w:rFonts w:ascii="Calibri" w:hAnsi="Calibri" w:cs="Calibri"/>
              </w:rPr>
            </w:pPr>
          </w:p>
        </w:tc>
      </w:tr>
      <w:tr w:rsidR="0085716F" w:rsidRPr="00955A07" w14:paraId="76053292" w14:textId="77777777" w:rsidTr="005D370D">
        <w:tblPrEx>
          <w:tblW w:w="9535" w:type="dxa"/>
          <w:tblInd w:w="360" w:type="dxa"/>
          <w:tblLayout w:type="fixed"/>
          <w:tblPrExChange w:id="1077" w:author="Fontamillas, Romelia@DSS" w:date="2020-06-11T23:37:00Z">
            <w:tblPrEx>
              <w:tblW w:w="9487" w:type="dxa"/>
              <w:tblInd w:w="360" w:type="dxa"/>
              <w:tblLayout w:type="fixed"/>
            </w:tblPrEx>
          </w:tblPrExChange>
        </w:tblPrEx>
        <w:trPr>
          <w:trHeight w:val="144"/>
          <w:trPrChange w:id="1078" w:author="Fontamillas, Romelia@DSS" w:date="2020-06-11T23:37:00Z">
            <w:trPr>
              <w:gridAfter w:val="0"/>
              <w:trHeight w:val="144"/>
            </w:trPr>
          </w:trPrChange>
        </w:trPr>
        <w:tc>
          <w:tcPr>
            <w:tcW w:w="7105" w:type="dxa"/>
            <w:tcPrChange w:id="1079" w:author="Fontamillas, Romelia@DSS" w:date="2020-06-11T23:37:00Z">
              <w:tcPr>
                <w:tcW w:w="6858" w:type="dxa"/>
              </w:tcPr>
            </w:tcPrChange>
          </w:tcPr>
          <w:p w14:paraId="113CF7D7" w14:textId="77777777" w:rsidR="0085716F" w:rsidRDefault="0085716F" w:rsidP="0085716F">
            <w:pPr>
              <w:pStyle w:val="ListParagraph"/>
              <w:tabs>
                <w:tab w:val="left" w:pos="720"/>
                <w:tab w:val="left" w:pos="9540"/>
              </w:tabs>
              <w:ind w:left="1080"/>
              <w:rPr>
                <w:rFonts w:ascii="Calibri" w:hAnsi="Calibri" w:cs="Calibri"/>
              </w:rPr>
            </w:pPr>
            <w:r>
              <w:rPr>
                <w:rFonts w:ascii="Calibri" w:hAnsi="Calibri" w:cs="Calibri"/>
              </w:rPr>
              <w:sym w:font="Wingdings" w:char="F0D8"/>
            </w:r>
            <w:r>
              <w:rPr>
                <w:rFonts w:ascii="Calibri" w:hAnsi="Calibri" w:cs="Calibri"/>
              </w:rPr>
              <w:t xml:space="preserve">   Recommendations for Improvement</w:t>
            </w:r>
          </w:p>
        </w:tc>
        <w:tc>
          <w:tcPr>
            <w:tcW w:w="1350" w:type="dxa"/>
            <w:tcPrChange w:id="1080" w:author="Fontamillas, Romelia@DSS" w:date="2020-06-11T23:37:00Z">
              <w:tcPr>
                <w:tcW w:w="1367" w:type="dxa"/>
                <w:gridSpan w:val="2"/>
              </w:tcPr>
            </w:tcPrChange>
          </w:tcPr>
          <w:p w14:paraId="6AFC9BDD" w14:textId="77777777" w:rsidR="0085716F" w:rsidRPr="00DD2FFB" w:rsidRDefault="0085716F" w:rsidP="0085716F">
            <w:pPr>
              <w:tabs>
                <w:tab w:val="left" w:pos="720"/>
                <w:tab w:val="left" w:pos="9540"/>
              </w:tabs>
              <w:rPr>
                <w:rFonts w:ascii="Calibri" w:hAnsi="Calibri" w:cs="Calibri"/>
                <w:color w:val="FF0000"/>
                <w:highlight w:val="yellow"/>
              </w:rPr>
            </w:pPr>
            <w:r w:rsidRPr="00C715BB">
              <w:rPr>
                <w:rFonts w:ascii="Calibri" w:hAnsi="Calibri" w:cs="Calibri"/>
              </w:rPr>
              <w:t>p. 39</w:t>
            </w:r>
          </w:p>
        </w:tc>
        <w:tc>
          <w:tcPr>
            <w:tcW w:w="1080" w:type="dxa"/>
            <w:tcPrChange w:id="1081" w:author="Fontamillas, Romelia@DSS" w:date="2020-06-11T23:37:00Z">
              <w:tcPr>
                <w:tcW w:w="1262" w:type="dxa"/>
                <w:gridSpan w:val="2"/>
              </w:tcPr>
            </w:tcPrChange>
          </w:tcPr>
          <w:p w14:paraId="77F4664B" w14:textId="77777777" w:rsidR="0085716F" w:rsidRPr="00955A07" w:rsidRDefault="0085716F" w:rsidP="0085716F">
            <w:pPr>
              <w:tabs>
                <w:tab w:val="left" w:pos="720"/>
                <w:tab w:val="left" w:pos="9540"/>
              </w:tabs>
              <w:rPr>
                <w:rFonts w:ascii="Calibri" w:hAnsi="Calibri" w:cs="Calibri"/>
              </w:rPr>
            </w:pPr>
          </w:p>
        </w:tc>
      </w:tr>
      <w:tr w:rsidR="0085716F" w:rsidRPr="00955A07" w14:paraId="242964D9" w14:textId="77777777" w:rsidTr="005D370D">
        <w:tblPrEx>
          <w:tblW w:w="9535" w:type="dxa"/>
          <w:tblInd w:w="360" w:type="dxa"/>
          <w:tblLayout w:type="fixed"/>
          <w:tblPrExChange w:id="1082" w:author="Fontamillas, Romelia@DSS" w:date="2020-06-11T23:37:00Z">
            <w:tblPrEx>
              <w:tblW w:w="9487" w:type="dxa"/>
              <w:tblInd w:w="360" w:type="dxa"/>
              <w:tblLayout w:type="fixed"/>
            </w:tblPrEx>
          </w:tblPrExChange>
        </w:tblPrEx>
        <w:trPr>
          <w:trHeight w:val="144"/>
          <w:trPrChange w:id="1083" w:author="Fontamillas, Romelia@DSS" w:date="2020-06-11T23:37:00Z">
            <w:trPr>
              <w:gridAfter w:val="0"/>
              <w:trHeight w:val="144"/>
            </w:trPr>
          </w:trPrChange>
        </w:trPr>
        <w:tc>
          <w:tcPr>
            <w:tcW w:w="7105" w:type="dxa"/>
            <w:tcPrChange w:id="1084" w:author="Fontamillas, Romelia@DSS" w:date="2020-06-11T23:37:00Z">
              <w:tcPr>
                <w:tcW w:w="6858" w:type="dxa"/>
              </w:tcPr>
            </w:tcPrChange>
          </w:tcPr>
          <w:p w14:paraId="4071F776" w14:textId="77777777" w:rsidR="0085716F" w:rsidRDefault="0085716F" w:rsidP="0085716F">
            <w:pPr>
              <w:pStyle w:val="ListParagraph"/>
              <w:tabs>
                <w:tab w:val="left" w:pos="720"/>
                <w:tab w:val="left" w:pos="9540"/>
              </w:tabs>
              <w:ind w:left="1080"/>
              <w:rPr>
                <w:rFonts w:ascii="Calibri" w:hAnsi="Calibri" w:cs="Calibri"/>
              </w:rPr>
            </w:pPr>
            <w:r>
              <w:rPr>
                <w:rFonts w:ascii="Calibri" w:hAnsi="Calibri" w:cs="Calibri"/>
              </w:rPr>
              <w:sym w:font="Wingdings" w:char="F0D8"/>
            </w:r>
            <w:r>
              <w:rPr>
                <w:rFonts w:ascii="Calibri" w:hAnsi="Calibri" w:cs="Calibri"/>
              </w:rPr>
              <w:t xml:space="preserve">   Promising practices identified from Peer Counties in   </w:t>
            </w:r>
          </w:p>
          <w:p w14:paraId="6F2F3D69" w14:textId="77777777" w:rsidR="0085716F" w:rsidRDefault="0085716F" w:rsidP="0085716F">
            <w:pPr>
              <w:pStyle w:val="ListParagraph"/>
              <w:tabs>
                <w:tab w:val="left" w:pos="720"/>
                <w:tab w:val="left" w:pos="9540"/>
              </w:tabs>
              <w:ind w:left="1080"/>
              <w:rPr>
                <w:rFonts w:ascii="Calibri" w:hAnsi="Calibri" w:cs="Calibri"/>
              </w:rPr>
            </w:pPr>
            <w:r>
              <w:rPr>
                <w:rFonts w:ascii="Calibri" w:hAnsi="Calibri" w:cs="Calibri"/>
              </w:rPr>
              <w:t xml:space="preserve">      the Peer sharing process</w:t>
            </w:r>
          </w:p>
        </w:tc>
        <w:tc>
          <w:tcPr>
            <w:tcW w:w="1350" w:type="dxa"/>
            <w:tcPrChange w:id="1085" w:author="Fontamillas, Romelia@DSS" w:date="2020-06-11T23:37:00Z">
              <w:tcPr>
                <w:tcW w:w="1367" w:type="dxa"/>
                <w:gridSpan w:val="2"/>
              </w:tcPr>
            </w:tcPrChange>
          </w:tcPr>
          <w:p w14:paraId="0253D34B" w14:textId="77777777" w:rsidR="0085716F" w:rsidRPr="00DD2FFB" w:rsidRDefault="0085716F" w:rsidP="0085716F">
            <w:pPr>
              <w:tabs>
                <w:tab w:val="left" w:pos="720"/>
                <w:tab w:val="left" w:pos="9540"/>
              </w:tabs>
              <w:rPr>
                <w:rFonts w:ascii="Calibri" w:hAnsi="Calibri" w:cs="Calibri"/>
                <w:color w:val="FF0000"/>
                <w:highlight w:val="yellow"/>
              </w:rPr>
            </w:pPr>
            <w:r w:rsidRPr="00C715BB">
              <w:rPr>
                <w:rFonts w:ascii="Calibri" w:hAnsi="Calibri" w:cs="Calibri"/>
              </w:rPr>
              <w:t>p. 39</w:t>
            </w:r>
          </w:p>
        </w:tc>
        <w:tc>
          <w:tcPr>
            <w:tcW w:w="1080" w:type="dxa"/>
            <w:tcPrChange w:id="1086" w:author="Fontamillas, Romelia@DSS" w:date="2020-06-11T23:37:00Z">
              <w:tcPr>
                <w:tcW w:w="1262" w:type="dxa"/>
                <w:gridSpan w:val="2"/>
              </w:tcPr>
            </w:tcPrChange>
          </w:tcPr>
          <w:p w14:paraId="64DD9852" w14:textId="77777777" w:rsidR="0085716F" w:rsidRPr="00955A07" w:rsidRDefault="0085716F" w:rsidP="0085716F">
            <w:pPr>
              <w:tabs>
                <w:tab w:val="left" w:pos="720"/>
                <w:tab w:val="left" w:pos="9540"/>
              </w:tabs>
              <w:rPr>
                <w:rFonts w:ascii="Calibri" w:hAnsi="Calibri" w:cs="Calibri"/>
              </w:rPr>
            </w:pPr>
          </w:p>
        </w:tc>
      </w:tr>
    </w:tbl>
    <w:p w14:paraId="7FFD9319" w14:textId="178B5E96" w:rsidR="00FF507D" w:rsidRDefault="00FF507D" w:rsidP="00FF507D"/>
    <w:p w14:paraId="58B8535F" w14:textId="32633ACE" w:rsidR="00FF507D" w:rsidRDefault="00FF507D" w:rsidP="00FF507D"/>
    <w:p w14:paraId="23D3BBC4" w14:textId="0CD71A42" w:rsidR="00FF507D" w:rsidRDefault="00FF507D" w:rsidP="00FF507D"/>
    <w:p w14:paraId="33171777" w14:textId="77777777" w:rsidR="00FF507D" w:rsidRDefault="00FF507D" w:rsidP="00FF507D"/>
    <w:p w14:paraId="0395C0D0" w14:textId="1D51BB05" w:rsidR="0085716F" w:rsidRDefault="005A1111" w:rsidP="00FF507D">
      <w:pPr>
        <w:pStyle w:val="Heading2"/>
      </w:pPr>
      <w:r w:rsidRPr="00C715BB">
        <w:t>Outcome Data Measures</w:t>
      </w:r>
    </w:p>
    <w:tbl>
      <w:tblPr>
        <w:tblStyle w:val="TableGrid"/>
        <w:tblW w:w="9535" w:type="dxa"/>
        <w:tblInd w:w="360" w:type="dxa"/>
        <w:tblLayout w:type="fixed"/>
        <w:tblLook w:val="04A0" w:firstRow="1" w:lastRow="0" w:firstColumn="1" w:lastColumn="0" w:noHBand="0" w:noVBand="1"/>
      </w:tblPr>
      <w:tblGrid>
        <w:gridCol w:w="7105"/>
        <w:gridCol w:w="1350"/>
        <w:gridCol w:w="1080"/>
        <w:tblGridChange w:id="1087">
          <w:tblGrid>
            <w:gridCol w:w="6858"/>
            <w:gridCol w:w="247"/>
            <w:gridCol w:w="1120"/>
            <w:gridCol w:w="230"/>
            <w:gridCol w:w="1032"/>
            <w:gridCol w:w="48"/>
          </w:tblGrid>
        </w:tblGridChange>
      </w:tblGrid>
      <w:tr w:rsidR="00D90595" w:rsidRPr="00955A07" w14:paraId="4A618CC6" w14:textId="77777777" w:rsidTr="00FF507D">
        <w:trPr>
          <w:trHeight w:val="144"/>
          <w:tblHeader/>
        </w:trPr>
        <w:tc>
          <w:tcPr>
            <w:tcW w:w="7105" w:type="dxa"/>
          </w:tcPr>
          <w:p w14:paraId="3337CFC8" w14:textId="77777777" w:rsidR="00D90595" w:rsidRPr="00EF145B" w:rsidRDefault="00D90595" w:rsidP="00D90595">
            <w:pPr>
              <w:tabs>
                <w:tab w:val="left" w:pos="540"/>
                <w:tab w:val="left" w:pos="9540"/>
              </w:tabs>
              <w:rPr>
                <w:rFonts w:ascii="Calibri" w:hAnsi="Calibri" w:cs="Calibri"/>
              </w:rPr>
            </w:pPr>
            <w:r w:rsidRPr="00EF145B">
              <w:rPr>
                <w:rFonts w:ascii="Calibri" w:hAnsi="Calibri" w:cs="Calibri"/>
              </w:rPr>
              <w:t>Comprehensive discussion of the county’s current performance to assess factors contributing to successes as well as improvements needed</w:t>
            </w:r>
          </w:p>
        </w:tc>
        <w:tc>
          <w:tcPr>
            <w:tcW w:w="1350" w:type="dxa"/>
          </w:tcPr>
          <w:p w14:paraId="7F2B06FE" w14:textId="5807EE56" w:rsidR="00D90595" w:rsidRPr="00EF145B" w:rsidRDefault="00D90595" w:rsidP="00D90595">
            <w:pPr>
              <w:tabs>
                <w:tab w:val="left" w:pos="540"/>
                <w:tab w:val="left" w:pos="9540"/>
              </w:tabs>
              <w:rPr>
                <w:rFonts w:ascii="Calibri" w:hAnsi="Calibri" w:cs="Calibri"/>
              </w:rPr>
            </w:pPr>
            <w:r w:rsidRPr="00AC22D1">
              <w:rPr>
                <w:rFonts w:ascii="Calibri" w:hAnsi="Calibri" w:cs="Calibri"/>
              </w:rPr>
              <w:t>Location in Instruction Manual</w:t>
            </w:r>
          </w:p>
        </w:tc>
        <w:tc>
          <w:tcPr>
            <w:tcW w:w="1080" w:type="dxa"/>
          </w:tcPr>
          <w:p w14:paraId="4060531E" w14:textId="434F3BC6" w:rsidR="00D90595" w:rsidRPr="00EF145B" w:rsidRDefault="00D90595" w:rsidP="00D90595">
            <w:pPr>
              <w:tabs>
                <w:tab w:val="left" w:pos="540"/>
                <w:tab w:val="left" w:pos="9540"/>
              </w:tabs>
              <w:rPr>
                <w:rFonts w:ascii="Calibri" w:hAnsi="Calibri" w:cs="Calibri"/>
              </w:rPr>
            </w:pPr>
            <w:r w:rsidRPr="00955A07">
              <w:rPr>
                <w:rFonts w:ascii="Calibri" w:hAnsi="Calibri" w:cs="Calibri"/>
              </w:rPr>
              <w:t>Location in CSA (Page #)</w:t>
            </w:r>
          </w:p>
        </w:tc>
      </w:tr>
      <w:tr w:rsidR="00D90595" w:rsidRPr="00955A07" w14:paraId="2A8F5A3F" w14:textId="77777777" w:rsidTr="005D370D">
        <w:trPr>
          <w:trHeight w:val="144"/>
        </w:trPr>
        <w:tc>
          <w:tcPr>
            <w:tcW w:w="7105" w:type="dxa"/>
          </w:tcPr>
          <w:p w14:paraId="642E1B69"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A complete analysis includes:</w:t>
            </w:r>
          </w:p>
        </w:tc>
        <w:tc>
          <w:tcPr>
            <w:tcW w:w="1350" w:type="dxa"/>
          </w:tcPr>
          <w:p w14:paraId="57DE705F" w14:textId="13DA5B13" w:rsidR="00D90595" w:rsidRPr="00DD2FFB" w:rsidRDefault="00D90595" w:rsidP="00D90595">
            <w:pPr>
              <w:tabs>
                <w:tab w:val="left" w:pos="540"/>
                <w:tab w:val="left" w:pos="9540"/>
              </w:tabs>
              <w:rPr>
                <w:rFonts w:ascii="Calibri" w:hAnsi="Calibri" w:cs="Calibri"/>
                <w:color w:val="FF0000"/>
                <w:highlight w:val="yellow"/>
              </w:rPr>
            </w:pPr>
          </w:p>
        </w:tc>
        <w:tc>
          <w:tcPr>
            <w:tcW w:w="1080" w:type="dxa"/>
          </w:tcPr>
          <w:p w14:paraId="1B6270D5" w14:textId="62814253" w:rsidR="00D90595" w:rsidRPr="00DD2FFB" w:rsidRDefault="00D90595" w:rsidP="00D90595">
            <w:pPr>
              <w:tabs>
                <w:tab w:val="left" w:pos="540"/>
                <w:tab w:val="left" w:pos="9540"/>
              </w:tabs>
              <w:rPr>
                <w:rFonts w:ascii="Calibri" w:hAnsi="Calibri" w:cs="Calibri"/>
                <w:color w:val="FF0000"/>
                <w:highlight w:val="yellow"/>
              </w:rPr>
            </w:pPr>
          </w:p>
        </w:tc>
      </w:tr>
      <w:tr w:rsidR="00D90595" w:rsidRPr="00955A07" w14:paraId="486DAC94" w14:textId="77777777" w:rsidTr="005D370D">
        <w:tblPrEx>
          <w:tblW w:w="9535" w:type="dxa"/>
          <w:tblInd w:w="360" w:type="dxa"/>
          <w:tblLayout w:type="fixed"/>
          <w:tblPrExChange w:id="1088" w:author="Fontamillas, Romelia@DSS" w:date="2020-06-11T23:37:00Z">
            <w:tblPrEx>
              <w:tblW w:w="9487" w:type="dxa"/>
              <w:tblInd w:w="360" w:type="dxa"/>
              <w:tblLayout w:type="fixed"/>
            </w:tblPrEx>
          </w:tblPrExChange>
        </w:tblPrEx>
        <w:trPr>
          <w:trHeight w:val="144"/>
          <w:trPrChange w:id="1089" w:author="Fontamillas, Romelia@DSS" w:date="2020-06-11T23:37:00Z">
            <w:trPr>
              <w:gridAfter w:val="0"/>
              <w:trHeight w:val="144"/>
            </w:trPr>
          </w:trPrChange>
        </w:trPr>
        <w:tc>
          <w:tcPr>
            <w:tcW w:w="7105" w:type="dxa"/>
            <w:tcPrChange w:id="1090" w:author="Fontamillas, Romelia@DSS" w:date="2020-06-11T23:37:00Z">
              <w:tcPr>
                <w:tcW w:w="6858" w:type="dxa"/>
              </w:tcPr>
            </w:tcPrChange>
          </w:tcPr>
          <w:p w14:paraId="5885E592" w14:textId="77777777" w:rsidR="00D90595" w:rsidRPr="001925B0"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A discussion of each Outcome Data Measure listed in Appendix 3</w:t>
            </w:r>
          </w:p>
        </w:tc>
        <w:tc>
          <w:tcPr>
            <w:tcW w:w="1350" w:type="dxa"/>
            <w:tcPrChange w:id="1091" w:author="Fontamillas, Romelia@DSS" w:date="2020-06-11T23:37:00Z">
              <w:tcPr>
                <w:tcW w:w="1367" w:type="dxa"/>
                <w:gridSpan w:val="2"/>
              </w:tcPr>
            </w:tcPrChange>
          </w:tcPr>
          <w:p w14:paraId="23C50535"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39</w:t>
            </w:r>
          </w:p>
        </w:tc>
        <w:tc>
          <w:tcPr>
            <w:tcW w:w="1080" w:type="dxa"/>
            <w:tcPrChange w:id="1092" w:author="Fontamillas, Romelia@DSS" w:date="2020-06-11T23:37:00Z">
              <w:tcPr>
                <w:tcW w:w="1262" w:type="dxa"/>
                <w:gridSpan w:val="2"/>
              </w:tcPr>
            </w:tcPrChange>
          </w:tcPr>
          <w:p w14:paraId="58657CB2" w14:textId="77777777" w:rsidR="00D90595" w:rsidRPr="001925B0" w:rsidRDefault="00D90595" w:rsidP="00D90595">
            <w:pPr>
              <w:tabs>
                <w:tab w:val="left" w:pos="540"/>
                <w:tab w:val="left" w:pos="9540"/>
              </w:tabs>
              <w:rPr>
                <w:rFonts w:ascii="Calibri" w:hAnsi="Calibri" w:cs="Calibri"/>
              </w:rPr>
            </w:pPr>
          </w:p>
        </w:tc>
      </w:tr>
      <w:tr w:rsidR="00D90595" w:rsidRPr="00955A07" w14:paraId="02FF956E" w14:textId="77777777" w:rsidTr="005D370D">
        <w:tblPrEx>
          <w:tblW w:w="9535" w:type="dxa"/>
          <w:tblInd w:w="360" w:type="dxa"/>
          <w:tblLayout w:type="fixed"/>
          <w:tblPrExChange w:id="1093" w:author="Fontamillas, Romelia@DSS" w:date="2020-06-11T23:37:00Z">
            <w:tblPrEx>
              <w:tblW w:w="9487" w:type="dxa"/>
              <w:tblInd w:w="360" w:type="dxa"/>
              <w:tblLayout w:type="fixed"/>
            </w:tblPrEx>
          </w:tblPrExChange>
        </w:tblPrEx>
        <w:trPr>
          <w:trHeight w:val="144"/>
          <w:trPrChange w:id="1094" w:author="Fontamillas, Romelia@DSS" w:date="2020-06-11T23:37:00Z">
            <w:trPr>
              <w:gridAfter w:val="0"/>
              <w:trHeight w:val="144"/>
            </w:trPr>
          </w:trPrChange>
        </w:trPr>
        <w:tc>
          <w:tcPr>
            <w:tcW w:w="7105" w:type="dxa"/>
            <w:tcPrChange w:id="1095" w:author="Fontamillas, Romelia@DSS" w:date="2020-06-11T23:37:00Z">
              <w:tcPr>
                <w:tcW w:w="6858" w:type="dxa"/>
              </w:tcPr>
            </w:tcPrChange>
          </w:tcPr>
          <w:p w14:paraId="32828388" w14:textId="77777777" w:rsidR="00D90595" w:rsidRPr="001925B0"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An assessment of the performance of each Outcome Data Measure using the Quarterly Data Report selected for the CSA baseline</w:t>
            </w:r>
          </w:p>
        </w:tc>
        <w:tc>
          <w:tcPr>
            <w:tcW w:w="1350" w:type="dxa"/>
            <w:tcPrChange w:id="1096" w:author="Fontamillas, Romelia@DSS" w:date="2020-06-11T23:37:00Z">
              <w:tcPr>
                <w:tcW w:w="1367" w:type="dxa"/>
                <w:gridSpan w:val="2"/>
              </w:tcPr>
            </w:tcPrChange>
          </w:tcPr>
          <w:p w14:paraId="53FCC31C" w14:textId="77777777" w:rsidR="00D90595" w:rsidRPr="00DD2FFB" w:rsidRDefault="00D90595" w:rsidP="00D90595">
            <w:pPr>
              <w:tabs>
                <w:tab w:val="left" w:pos="540"/>
                <w:tab w:val="left" w:pos="9540"/>
              </w:tabs>
              <w:rPr>
                <w:rFonts w:ascii="Calibri" w:hAnsi="Calibri" w:cs="Calibri"/>
                <w:color w:val="FF0000"/>
                <w:highlight w:val="yellow"/>
              </w:rPr>
            </w:pPr>
            <w:r>
              <w:rPr>
                <w:rFonts w:ascii="Calibri" w:hAnsi="Calibri" w:cs="Calibri"/>
              </w:rPr>
              <w:t>p. 39</w:t>
            </w:r>
          </w:p>
        </w:tc>
        <w:tc>
          <w:tcPr>
            <w:tcW w:w="1080" w:type="dxa"/>
            <w:tcPrChange w:id="1097" w:author="Fontamillas, Romelia@DSS" w:date="2020-06-11T23:37:00Z">
              <w:tcPr>
                <w:tcW w:w="1262" w:type="dxa"/>
                <w:gridSpan w:val="2"/>
              </w:tcPr>
            </w:tcPrChange>
          </w:tcPr>
          <w:p w14:paraId="22D5E6AF" w14:textId="77777777" w:rsidR="00D90595" w:rsidRDefault="00D90595" w:rsidP="00D90595">
            <w:pPr>
              <w:tabs>
                <w:tab w:val="left" w:pos="540"/>
                <w:tab w:val="left" w:pos="9540"/>
              </w:tabs>
              <w:rPr>
                <w:rFonts w:ascii="Calibri" w:hAnsi="Calibri" w:cs="Calibri"/>
              </w:rPr>
            </w:pPr>
          </w:p>
        </w:tc>
      </w:tr>
      <w:tr w:rsidR="00D90595" w:rsidRPr="00955A07" w14:paraId="1E249992" w14:textId="77777777" w:rsidTr="005D370D">
        <w:tblPrEx>
          <w:tblW w:w="9535" w:type="dxa"/>
          <w:tblInd w:w="360" w:type="dxa"/>
          <w:tblLayout w:type="fixed"/>
          <w:tblPrExChange w:id="1098" w:author="Fontamillas, Romelia@DSS" w:date="2020-06-11T23:37:00Z">
            <w:tblPrEx>
              <w:tblW w:w="9487" w:type="dxa"/>
              <w:tblInd w:w="360" w:type="dxa"/>
              <w:tblLayout w:type="fixed"/>
            </w:tblPrEx>
          </w:tblPrExChange>
        </w:tblPrEx>
        <w:trPr>
          <w:trHeight w:val="144"/>
          <w:trPrChange w:id="1099" w:author="Fontamillas, Romelia@DSS" w:date="2020-06-11T23:37:00Z">
            <w:trPr>
              <w:gridAfter w:val="0"/>
              <w:trHeight w:val="144"/>
            </w:trPr>
          </w:trPrChange>
        </w:trPr>
        <w:tc>
          <w:tcPr>
            <w:tcW w:w="7105" w:type="dxa"/>
            <w:tcPrChange w:id="1100" w:author="Fontamillas, Romelia@DSS" w:date="2020-06-11T23:37:00Z">
              <w:tcPr>
                <w:tcW w:w="6858" w:type="dxa"/>
              </w:tcPr>
            </w:tcPrChange>
          </w:tcPr>
          <w:p w14:paraId="221445E0" w14:textId="77777777" w:rsidR="00D90595" w:rsidRPr="006F7030"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Description of children in each measure to determine differences between current and desired performance</w:t>
            </w:r>
          </w:p>
        </w:tc>
        <w:tc>
          <w:tcPr>
            <w:tcW w:w="1350" w:type="dxa"/>
            <w:tcPrChange w:id="1101" w:author="Fontamillas, Romelia@DSS" w:date="2020-06-11T23:37:00Z">
              <w:tcPr>
                <w:tcW w:w="1367" w:type="dxa"/>
                <w:gridSpan w:val="2"/>
              </w:tcPr>
            </w:tcPrChange>
          </w:tcPr>
          <w:p w14:paraId="7EC95C98" w14:textId="77777777" w:rsidR="00D90595" w:rsidRPr="00DD2FFB" w:rsidRDefault="00D90595" w:rsidP="00D90595">
            <w:pPr>
              <w:tabs>
                <w:tab w:val="left" w:pos="540"/>
                <w:tab w:val="left" w:pos="9540"/>
              </w:tabs>
              <w:rPr>
                <w:rFonts w:ascii="Calibri" w:hAnsi="Calibri" w:cs="Calibri"/>
                <w:color w:val="FF0000"/>
                <w:highlight w:val="yellow"/>
              </w:rPr>
            </w:pPr>
            <w:r>
              <w:rPr>
                <w:rFonts w:ascii="Calibri" w:hAnsi="Calibri" w:cs="Calibri"/>
              </w:rPr>
              <w:t>p. 40</w:t>
            </w:r>
          </w:p>
        </w:tc>
        <w:tc>
          <w:tcPr>
            <w:tcW w:w="1080" w:type="dxa"/>
            <w:tcPrChange w:id="1102" w:author="Fontamillas, Romelia@DSS" w:date="2020-06-11T23:37:00Z">
              <w:tcPr>
                <w:tcW w:w="1262" w:type="dxa"/>
                <w:gridSpan w:val="2"/>
              </w:tcPr>
            </w:tcPrChange>
          </w:tcPr>
          <w:p w14:paraId="0DF2293C" w14:textId="77777777" w:rsidR="00D90595" w:rsidRDefault="00D90595" w:rsidP="00D90595">
            <w:pPr>
              <w:tabs>
                <w:tab w:val="left" w:pos="540"/>
                <w:tab w:val="left" w:pos="9540"/>
              </w:tabs>
              <w:rPr>
                <w:rFonts w:ascii="Calibri" w:hAnsi="Calibri" w:cs="Calibri"/>
              </w:rPr>
            </w:pPr>
          </w:p>
        </w:tc>
      </w:tr>
      <w:tr w:rsidR="00D90595" w:rsidRPr="00955A07" w14:paraId="14110C08" w14:textId="77777777" w:rsidTr="005D370D">
        <w:tblPrEx>
          <w:tblW w:w="9535" w:type="dxa"/>
          <w:tblInd w:w="360" w:type="dxa"/>
          <w:tblLayout w:type="fixed"/>
          <w:tblPrExChange w:id="1103" w:author="Fontamillas, Romelia@DSS" w:date="2020-06-11T23:37:00Z">
            <w:tblPrEx>
              <w:tblW w:w="9487" w:type="dxa"/>
              <w:tblInd w:w="360" w:type="dxa"/>
              <w:tblLayout w:type="fixed"/>
            </w:tblPrEx>
          </w:tblPrExChange>
        </w:tblPrEx>
        <w:trPr>
          <w:trHeight w:val="144"/>
          <w:trPrChange w:id="1104" w:author="Fontamillas, Romelia@DSS" w:date="2020-06-11T23:37:00Z">
            <w:trPr>
              <w:gridAfter w:val="0"/>
              <w:trHeight w:val="144"/>
            </w:trPr>
          </w:trPrChange>
        </w:trPr>
        <w:tc>
          <w:tcPr>
            <w:tcW w:w="7105" w:type="dxa"/>
            <w:tcPrChange w:id="1105" w:author="Fontamillas, Romelia@DSS" w:date="2020-06-11T23:37:00Z">
              <w:tcPr>
                <w:tcW w:w="6858" w:type="dxa"/>
              </w:tcPr>
            </w:tcPrChange>
          </w:tcPr>
          <w:p w14:paraId="7D244768" w14:textId="77777777" w:rsidR="00D90595" w:rsidRPr="006F7030"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Explanation of data by relevant indicators such as age group, ethnicity, placement type, demographic identifiers, and/or other indicators, including regional analysis</w:t>
            </w:r>
          </w:p>
        </w:tc>
        <w:tc>
          <w:tcPr>
            <w:tcW w:w="1350" w:type="dxa"/>
            <w:tcPrChange w:id="1106" w:author="Fontamillas, Romelia@DSS" w:date="2020-06-11T23:37:00Z">
              <w:tcPr>
                <w:tcW w:w="1367" w:type="dxa"/>
                <w:gridSpan w:val="2"/>
              </w:tcPr>
            </w:tcPrChange>
          </w:tcPr>
          <w:p w14:paraId="73D46B05"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40</w:t>
            </w:r>
          </w:p>
        </w:tc>
        <w:tc>
          <w:tcPr>
            <w:tcW w:w="1080" w:type="dxa"/>
            <w:tcPrChange w:id="1107" w:author="Fontamillas, Romelia@DSS" w:date="2020-06-11T23:37:00Z">
              <w:tcPr>
                <w:tcW w:w="1262" w:type="dxa"/>
                <w:gridSpan w:val="2"/>
              </w:tcPr>
            </w:tcPrChange>
          </w:tcPr>
          <w:p w14:paraId="371AA3F7" w14:textId="77777777" w:rsidR="00D90595" w:rsidRDefault="00D90595" w:rsidP="00D90595">
            <w:pPr>
              <w:tabs>
                <w:tab w:val="left" w:pos="540"/>
                <w:tab w:val="left" w:pos="9540"/>
              </w:tabs>
              <w:rPr>
                <w:rFonts w:ascii="Calibri" w:hAnsi="Calibri" w:cs="Calibri"/>
              </w:rPr>
            </w:pPr>
          </w:p>
        </w:tc>
      </w:tr>
      <w:tr w:rsidR="00D90595" w:rsidRPr="00955A07" w14:paraId="792FCFB2" w14:textId="77777777" w:rsidTr="005D370D">
        <w:tblPrEx>
          <w:tblW w:w="9535" w:type="dxa"/>
          <w:tblInd w:w="360" w:type="dxa"/>
          <w:tblLayout w:type="fixed"/>
          <w:tblPrExChange w:id="1108" w:author="Fontamillas, Romelia@DSS" w:date="2020-06-11T23:37:00Z">
            <w:tblPrEx>
              <w:tblW w:w="9487" w:type="dxa"/>
              <w:tblInd w:w="360" w:type="dxa"/>
              <w:tblLayout w:type="fixed"/>
            </w:tblPrEx>
          </w:tblPrExChange>
        </w:tblPrEx>
        <w:trPr>
          <w:trHeight w:val="144"/>
          <w:trPrChange w:id="1109" w:author="Fontamillas, Romelia@DSS" w:date="2020-06-11T23:37:00Z">
            <w:trPr>
              <w:gridAfter w:val="0"/>
              <w:trHeight w:val="144"/>
            </w:trPr>
          </w:trPrChange>
        </w:trPr>
        <w:tc>
          <w:tcPr>
            <w:tcW w:w="7105" w:type="dxa"/>
            <w:tcPrChange w:id="1110" w:author="Fontamillas, Romelia@DSS" w:date="2020-06-11T23:37:00Z">
              <w:tcPr>
                <w:tcW w:w="6858" w:type="dxa"/>
              </w:tcPr>
            </w:tcPrChange>
          </w:tcPr>
          <w:p w14:paraId="6D074574" w14:textId="77777777" w:rsidR="00D90595"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Use of the Quarterly Data Report as described in Chapter 1, which also highlights any changes or trends since the previous submission of the CSA</w:t>
            </w:r>
          </w:p>
        </w:tc>
        <w:tc>
          <w:tcPr>
            <w:tcW w:w="1350" w:type="dxa"/>
            <w:tcPrChange w:id="1111" w:author="Fontamillas, Romelia@DSS" w:date="2020-06-11T23:37:00Z">
              <w:tcPr>
                <w:tcW w:w="1367" w:type="dxa"/>
                <w:gridSpan w:val="2"/>
              </w:tcPr>
            </w:tcPrChange>
          </w:tcPr>
          <w:p w14:paraId="4B0055F8"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40</w:t>
            </w:r>
          </w:p>
        </w:tc>
        <w:tc>
          <w:tcPr>
            <w:tcW w:w="1080" w:type="dxa"/>
            <w:tcPrChange w:id="1112" w:author="Fontamillas, Romelia@DSS" w:date="2020-06-11T23:37:00Z">
              <w:tcPr>
                <w:tcW w:w="1262" w:type="dxa"/>
                <w:gridSpan w:val="2"/>
              </w:tcPr>
            </w:tcPrChange>
          </w:tcPr>
          <w:p w14:paraId="66EEFB69" w14:textId="77777777" w:rsidR="00D90595" w:rsidRDefault="00D90595" w:rsidP="00D90595">
            <w:pPr>
              <w:tabs>
                <w:tab w:val="left" w:pos="540"/>
                <w:tab w:val="left" w:pos="9540"/>
              </w:tabs>
              <w:rPr>
                <w:rFonts w:ascii="Calibri" w:hAnsi="Calibri" w:cs="Calibri"/>
              </w:rPr>
            </w:pPr>
          </w:p>
        </w:tc>
      </w:tr>
      <w:tr w:rsidR="00D90595" w:rsidRPr="00955A07" w14:paraId="28343C17" w14:textId="77777777" w:rsidTr="005D370D">
        <w:tblPrEx>
          <w:tblW w:w="9535" w:type="dxa"/>
          <w:tblInd w:w="360" w:type="dxa"/>
          <w:tblLayout w:type="fixed"/>
          <w:tblPrExChange w:id="1113" w:author="Fontamillas, Romelia@DSS" w:date="2020-06-11T23:37:00Z">
            <w:tblPrEx>
              <w:tblW w:w="9487" w:type="dxa"/>
              <w:tblInd w:w="360" w:type="dxa"/>
              <w:tblLayout w:type="fixed"/>
            </w:tblPrEx>
          </w:tblPrExChange>
        </w:tblPrEx>
        <w:trPr>
          <w:trHeight w:val="144"/>
          <w:trPrChange w:id="1114" w:author="Fontamillas, Romelia@DSS" w:date="2020-06-11T23:37:00Z">
            <w:trPr>
              <w:gridAfter w:val="0"/>
              <w:trHeight w:val="144"/>
            </w:trPr>
          </w:trPrChange>
        </w:trPr>
        <w:tc>
          <w:tcPr>
            <w:tcW w:w="7105" w:type="dxa"/>
            <w:tcPrChange w:id="1115" w:author="Fontamillas, Romelia@DSS" w:date="2020-06-11T23:37:00Z">
              <w:tcPr>
                <w:tcW w:w="6858" w:type="dxa"/>
              </w:tcPr>
            </w:tcPrChange>
          </w:tcPr>
          <w:p w14:paraId="3A3FD6BA" w14:textId="77777777" w:rsidR="00D90595" w:rsidRPr="006F7030"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For any data or graphs used to support the discussion, a description of the information, citation of data sources and inclusion of an explanation of the relevance of the information</w:t>
            </w:r>
          </w:p>
        </w:tc>
        <w:tc>
          <w:tcPr>
            <w:tcW w:w="1350" w:type="dxa"/>
            <w:tcPrChange w:id="1116" w:author="Fontamillas, Romelia@DSS" w:date="2020-06-11T23:37:00Z">
              <w:tcPr>
                <w:tcW w:w="1367" w:type="dxa"/>
                <w:gridSpan w:val="2"/>
              </w:tcPr>
            </w:tcPrChange>
          </w:tcPr>
          <w:p w14:paraId="3E1D692C"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40</w:t>
            </w:r>
          </w:p>
        </w:tc>
        <w:tc>
          <w:tcPr>
            <w:tcW w:w="1080" w:type="dxa"/>
            <w:tcPrChange w:id="1117" w:author="Fontamillas, Romelia@DSS" w:date="2020-06-11T23:37:00Z">
              <w:tcPr>
                <w:tcW w:w="1262" w:type="dxa"/>
                <w:gridSpan w:val="2"/>
              </w:tcPr>
            </w:tcPrChange>
          </w:tcPr>
          <w:p w14:paraId="0958A164" w14:textId="77777777" w:rsidR="00D90595" w:rsidRDefault="00D90595" w:rsidP="00D90595">
            <w:pPr>
              <w:tabs>
                <w:tab w:val="left" w:pos="540"/>
                <w:tab w:val="left" w:pos="9540"/>
              </w:tabs>
              <w:rPr>
                <w:rFonts w:ascii="Calibri" w:hAnsi="Calibri" w:cs="Calibri"/>
              </w:rPr>
            </w:pPr>
          </w:p>
        </w:tc>
      </w:tr>
      <w:tr w:rsidR="00D90595" w:rsidRPr="00955A07" w14:paraId="09E24407" w14:textId="77777777" w:rsidTr="005D370D">
        <w:tblPrEx>
          <w:tblW w:w="9535" w:type="dxa"/>
          <w:tblInd w:w="360" w:type="dxa"/>
          <w:tblLayout w:type="fixed"/>
          <w:tblPrExChange w:id="1118" w:author="Fontamillas, Romelia@DSS" w:date="2020-06-11T23:37:00Z">
            <w:tblPrEx>
              <w:tblW w:w="9487" w:type="dxa"/>
              <w:tblInd w:w="360" w:type="dxa"/>
              <w:tblLayout w:type="fixed"/>
            </w:tblPrEx>
          </w:tblPrExChange>
        </w:tblPrEx>
        <w:trPr>
          <w:trHeight w:val="144"/>
          <w:trPrChange w:id="1119" w:author="Fontamillas, Romelia@DSS" w:date="2020-06-11T23:37:00Z">
            <w:trPr>
              <w:gridAfter w:val="0"/>
              <w:trHeight w:val="144"/>
            </w:trPr>
          </w:trPrChange>
        </w:trPr>
        <w:tc>
          <w:tcPr>
            <w:tcW w:w="7105" w:type="dxa"/>
            <w:tcPrChange w:id="1120" w:author="Fontamillas, Romelia@DSS" w:date="2020-06-11T23:37:00Z">
              <w:tcPr>
                <w:tcW w:w="6858" w:type="dxa"/>
              </w:tcPr>
            </w:tcPrChange>
          </w:tcPr>
          <w:p w14:paraId="76F2121F" w14:textId="77777777" w:rsidR="00D90595" w:rsidRPr="00310523" w:rsidRDefault="00D90595" w:rsidP="00D90595">
            <w:pPr>
              <w:tabs>
                <w:tab w:val="left" w:pos="540"/>
                <w:tab w:val="left" w:pos="9540"/>
              </w:tabs>
              <w:rPr>
                <w:rFonts w:ascii="Calibri" w:hAnsi="Calibri" w:cs="Calibri"/>
              </w:rPr>
            </w:pPr>
            <w:r>
              <w:rPr>
                <w:rFonts w:ascii="Calibri" w:hAnsi="Calibri" w:cs="Calibri"/>
              </w:rPr>
              <w:t xml:space="preserve">Provide citation information for </w:t>
            </w:r>
            <w:proofErr w:type="gramStart"/>
            <w:r>
              <w:rPr>
                <w:rFonts w:ascii="Calibri" w:hAnsi="Calibri" w:cs="Calibri"/>
              </w:rPr>
              <w:t>all of</w:t>
            </w:r>
            <w:proofErr w:type="gramEnd"/>
            <w:r>
              <w:rPr>
                <w:rFonts w:ascii="Calibri" w:hAnsi="Calibri" w:cs="Calibri"/>
              </w:rPr>
              <w:t xml:space="preserve"> the data sources included in the C-CFSR reports</w:t>
            </w:r>
          </w:p>
        </w:tc>
        <w:tc>
          <w:tcPr>
            <w:tcW w:w="1350" w:type="dxa"/>
            <w:tcPrChange w:id="1121" w:author="Fontamillas, Romelia@DSS" w:date="2020-06-11T23:37:00Z">
              <w:tcPr>
                <w:tcW w:w="1367" w:type="dxa"/>
                <w:gridSpan w:val="2"/>
              </w:tcPr>
            </w:tcPrChange>
          </w:tcPr>
          <w:p w14:paraId="3FAE3250"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40</w:t>
            </w:r>
          </w:p>
        </w:tc>
        <w:tc>
          <w:tcPr>
            <w:tcW w:w="1080" w:type="dxa"/>
            <w:tcPrChange w:id="1122" w:author="Fontamillas, Romelia@DSS" w:date="2020-06-11T23:37:00Z">
              <w:tcPr>
                <w:tcW w:w="1262" w:type="dxa"/>
                <w:gridSpan w:val="2"/>
              </w:tcPr>
            </w:tcPrChange>
          </w:tcPr>
          <w:p w14:paraId="18CCF511" w14:textId="77777777" w:rsidR="00D90595" w:rsidRDefault="00D90595" w:rsidP="00D90595">
            <w:pPr>
              <w:tabs>
                <w:tab w:val="left" w:pos="540"/>
                <w:tab w:val="left" w:pos="9540"/>
              </w:tabs>
              <w:rPr>
                <w:rFonts w:ascii="Calibri" w:hAnsi="Calibri" w:cs="Calibri"/>
              </w:rPr>
            </w:pPr>
          </w:p>
        </w:tc>
      </w:tr>
      <w:tr w:rsidR="00D90595" w:rsidRPr="00955A07" w14:paraId="74B423A4" w14:textId="77777777" w:rsidTr="005D370D">
        <w:tblPrEx>
          <w:tblW w:w="9535" w:type="dxa"/>
          <w:tblInd w:w="360" w:type="dxa"/>
          <w:tblLayout w:type="fixed"/>
          <w:tblPrExChange w:id="1123" w:author="Fontamillas, Romelia@DSS" w:date="2020-06-11T23:37:00Z">
            <w:tblPrEx>
              <w:tblW w:w="9487" w:type="dxa"/>
              <w:tblInd w:w="360" w:type="dxa"/>
              <w:tblLayout w:type="fixed"/>
            </w:tblPrEx>
          </w:tblPrExChange>
        </w:tblPrEx>
        <w:trPr>
          <w:trHeight w:val="144"/>
          <w:trPrChange w:id="1124" w:author="Fontamillas, Romelia@DSS" w:date="2020-06-11T23:37:00Z">
            <w:trPr>
              <w:gridAfter w:val="0"/>
              <w:trHeight w:val="144"/>
            </w:trPr>
          </w:trPrChange>
        </w:trPr>
        <w:tc>
          <w:tcPr>
            <w:tcW w:w="7105" w:type="dxa"/>
            <w:tcPrChange w:id="1125" w:author="Fontamillas, Romelia@DSS" w:date="2020-06-11T23:37:00Z">
              <w:tcPr>
                <w:tcW w:w="6858" w:type="dxa"/>
              </w:tcPr>
            </w:tcPrChange>
          </w:tcPr>
          <w:p w14:paraId="48587285" w14:textId="77777777" w:rsidR="00D90595" w:rsidRDefault="00D90595" w:rsidP="00D90595">
            <w:pPr>
              <w:tabs>
                <w:tab w:val="left" w:pos="540"/>
                <w:tab w:val="left" w:pos="9540"/>
              </w:tabs>
              <w:rPr>
                <w:rFonts w:ascii="Calibri" w:hAnsi="Calibri" w:cs="Calibri"/>
              </w:rPr>
            </w:pPr>
            <w:r>
              <w:rPr>
                <w:rFonts w:ascii="Calibri" w:hAnsi="Calibri" w:cs="Calibri"/>
              </w:rPr>
              <w:t>Summarize the most significant results for each Outcome Data Measure/Summary includes information gleaned from both data review and stakeholder feedback</w:t>
            </w:r>
          </w:p>
        </w:tc>
        <w:tc>
          <w:tcPr>
            <w:tcW w:w="1350" w:type="dxa"/>
            <w:tcPrChange w:id="1126" w:author="Fontamillas, Romelia@DSS" w:date="2020-06-11T23:37:00Z">
              <w:tcPr>
                <w:tcW w:w="1367" w:type="dxa"/>
                <w:gridSpan w:val="2"/>
              </w:tcPr>
            </w:tcPrChange>
          </w:tcPr>
          <w:p w14:paraId="042E3814"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40</w:t>
            </w:r>
          </w:p>
        </w:tc>
        <w:tc>
          <w:tcPr>
            <w:tcW w:w="1080" w:type="dxa"/>
            <w:tcPrChange w:id="1127" w:author="Fontamillas, Romelia@DSS" w:date="2020-06-11T23:37:00Z">
              <w:tcPr>
                <w:tcW w:w="1262" w:type="dxa"/>
                <w:gridSpan w:val="2"/>
              </w:tcPr>
            </w:tcPrChange>
          </w:tcPr>
          <w:p w14:paraId="7C2A0FFC" w14:textId="77777777" w:rsidR="00D90595" w:rsidRDefault="00D90595" w:rsidP="00D90595">
            <w:pPr>
              <w:tabs>
                <w:tab w:val="left" w:pos="540"/>
                <w:tab w:val="left" w:pos="9540"/>
              </w:tabs>
              <w:rPr>
                <w:rFonts w:ascii="Calibri" w:hAnsi="Calibri" w:cs="Calibri"/>
              </w:rPr>
            </w:pPr>
          </w:p>
        </w:tc>
      </w:tr>
      <w:tr w:rsidR="00D90595" w:rsidRPr="00955A07" w14:paraId="758C243E" w14:textId="77777777" w:rsidTr="005D370D">
        <w:tblPrEx>
          <w:tblW w:w="9535" w:type="dxa"/>
          <w:tblInd w:w="360" w:type="dxa"/>
          <w:tblLayout w:type="fixed"/>
          <w:tblPrExChange w:id="1128" w:author="Fontamillas, Romelia@DSS" w:date="2020-06-11T23:37:00Z">
            <w:tblPrEx>
              <w:tblW w:w="9487" w:type="dxa"/>
              <w:tblInd w:w="360" w:type="dxa"/>
              <w:tblLayout w:type="fixed"/>
            </w:tblPrEx>
          </w:tblPrExChange>
        </w:tblPrEx>
        <w:trPr>
          <w:trHeight w:val="144"/>
          <w:trPrChange w:id="1129" w:author="Fontamillas, Romelia@DSS" w:date="2020-06-11T23:37:00Z">
            <w:trPr>
              <w:gridAfter w:val="0"/>
              <w:trHeight w:val="144"/>
            </w:trPr>
          </w:trPrChange>
        </w:trPr>
        <w:tc>
          <w:tcPr>
            <w:tcW w:w="7105" w:type="dxa"/>
            <w:tcPrChange w:id="1130" w:author="Fontamillas, Romelia@DSS" w:date="2020-06-11T23:37:00Z">
              <w:tcPr>
                <w:tcW w:w="6858" w:type="dxa"/>
              </w:tcPr>
            </w:tcPrChange>
          </w:tcPr>
          <w:p w14:paraId="3DC83667" w14:textId="77777777" w:rsidR="00D90595" w:rsidRDefault="00D90595" w:rsidP="00D90595">
            <w:pPr>
              <w:tabs>
                <w:tab w:val="left" w:pos="540"/>
                <w:tab w:val="left" w:pos="9540"/>
              </w:tabs>
              <w:rPr>
                <w:rFonts w:ascii="Calibri" w:hAnsi="Calibri" w:cs="Calibri"/>
              </w:rPr>
            </w:pPr>
            <w:r>
              <w:rPr>
                <w:rFonts w:ascii="Calibri" w:hAnsi="Calibri" w:cs="Calibri"/>
              </w:rPr>
              <w:t>The following questions are considered for each Outcome Data Measure:</w:t>
            </w:r>
          </w:p>
        </w:tc>
        <w:tc>
          <w:tcPr>
            <w:tcW w:w="1350" w:type="dxa"/>
            <w:tcPrChange w:id="1131" w:author="Fontamillas, Romelia@DSS" w:date="2020-06-11T23:37:00Z">
              <w:tcPr>
                <w:tcW w:w="1367" w:type="dxa"/>
                <w:gridSpan w:val="2"/>
              </w:tcPr>
            </w:tcPrChange>
          </w:tcPr>
          <w:p w14:paraId="44DBCF94"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40</w:t>
            </w:r>
          </w:p>
        </w:tc>
        <w:tc>
          <w:tcPr>
            <w:tcW w:w="1080" w:type="dxa"/>
            <w:tcPrChange w:id="1132" w:author="Fontamillas, Romelia@DSS" w:date="2020-06-11T23:37:00Z">
              <w:tcPr>
                <w:tcW w:w="1262" w:type="dxa"/>
                <w:gridSpan w:val="2"/>
              </w:tcPr>
            </w:tcPrChange>
          </w:tcPr>
          <w:p w14:paraId="3FB74984" w14:textId="77777777" w:rsidR="00D90595" w:rsidRDefault="00D90595" w:rsidP="00D90595">
            <w:pPr>
              <w:tabs>
                <w:tab w:val="left" w:pos="540"/>
                <w:tab w:val="left" w:pos="9540"/>
              </w:tabs>
              <w:rPr>
                <w:rFonts w:ascii="Calibri" w:hAnsi="Calibri" w:cs="Calibri"/>
              </w:rPr>
            </w:pPr>
          </w:p>
        </w:tc>
      </w:tr>
      <w:tr w:rsidR="00D90595" w:rsidRPr="00955A07" w14:paraId="60DF0CE1" w14:textId="77777777" w:rsidTr="005D370D">
        <w:tblPrEx>
          <w:tblW w:w="9535" w:type="dxa"/>
          <w:tblInd w:w="360" w:type="dxa"/>
          <w:tblLayout w:type="fixed"/>
          <w:tblPrExChange w:id="1133" w:author="Fontamillas, Romelia@DSS" w:date="2020-06-11T23:37:00Z">
            <w:tblPrEx>
              <w:tblW w:w="9487" w:type="dxa"/>
              <w:tblInd w:w="360" w:type="dxa"/>
              <w:tblLayout w:type="fixed"/>
            </w:tblPrEx>
          </w:tblPrExChange>
        </w:tblPrEx>
        <w:trPr>
          <w:trHeight w:val="144"/>
          <w:trPrChange w:id="1134" w:author="Fontamillas, Romelia@DSS" w:date="2020-06-11T23:37:00Z">
            <w:trPr>
              <w:gridAfter w:val="0"/>
              <w:trHeight w:val="144"/>
            </w:trPr>
          </w:trPrChange>
        </w:trPr>
        <w:tc>
          <w:tcPr>
            <w:tcW w:w="7105" w:type="dxa"/>
            <w:tcPrChange w:id="1135" w:author="Fontamillas, Romelia@DSS" w:date="2020-06-11T23:37:00Z">
              <w:tcPr>
                <w:tcW w:w="6858" w:type="dxa"/>
              </w:tcPr>
            </w:tcPrChange>
          </w:tcPr>
          <w:p w14:paraId="1C574FD1" w14:textId="77777777" w:rsidR="00D90595" w:rsidRPr="002623F9"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What data anomalies or data entry issues might affect the measure?</w:t>
            </w:r>
          </w:p>
        </w:tc>
        <w:tc>
          <w:tcPr>
            <w:tcW w:w="1350" w:type="dxa"/>
            <w:tcPrChange w:id="1136" w:author="Fontamillas, Romelia@DSS" w:date="2020-06-11T23:37:00Z">
              <w:tcPr>
                <w:tcW w:w="1367" w:type="dxa"/>
                <w:gridSpan w:val="2"/>
              </w:tcPr>
            </w:tcPrChange>
          </w:tcPr>
          <w:p w14:paraId="5C9DD0FA"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41</w:t>
            </w:r>
          </w:p>
        </w:tc>
        <w:tc>
          <w:tcPr>
            <w:tcW w:w="1080" w:type="dxa"/>
            <w:tcPrChange w:id="1137" w:author="Fontamillas, Romelia@DSS" w:date="2020-06-11T23:37:00Z">
              <w:tcPr>
                <w:tcW w:w="1262" w:type="dxa"/>
                <w:gridSpan w:val="2"/>
              </w:tcPr>
            </w:tcPrChange>
          </w:tcPr>
          <w:p w14:paraId="2D66EEAC" w14:textId="77777777" w:rsidR="00D90595" w:rsidRDefault="00D90595" w:rsidP="00D90595">
            <w:pPr>
              <w:tabs>
                <w:tab w:val="left" w:pos="540"/>
                <w:tab w:val="left" w:pos="9540"/>
              </w:tabs>
              <w:rPr>
                <w:rFonts w:ascii="Calibri" w:hAnsi="Calibri" w:cs="Calibri"/>
              </w:rPr>
            </w:pPr>
          </w:p>
        </w:tc>
      </w:tr>
      <w:tr w:rsidR="00D90595" w:rsidRPr="00955A07" w14:paraId="7126ECF7" w14:textId="77777777" w:rsidTr="005D370D">
        <w:tblPrEx>
          <w:tblW w:w="9535" w:type="dxa"/>
          <w:tblInd w:w="360" w:type="dxa"/>
          <w:tblLayout w:type="fixed"/>
          <w:tblPrExChange w:id="1138" w:author="Fontamillas, Romelia@DSS" w:date="2020-06-11T23:37:00Z">
            <w:tblPrEx>
              <w:tblW w:w="9487" w:type="dxa"/>
              <w:tblInd w:w="360" w:type="dxa"/>
              <w:tblLayout w:type="fixed"/>
            </w:tblPrEx>
          </w:tblPrExChange>
        </w:tblPrEx>
        <w:trPr>
          <w:trHeight w:val="144"/>
          <w:trPrChange w:id="1139" w:author="Fontamillas, Romelia@DSS" w:date="2020-06-11T23:37:00Z">
            <w:trPr>
              <w:gridAfter w:val="0"/>
              <w:trHeight w:val="144"/>
            </w:trPr>
          </w:trPrChange>
        </w:trPr>
        <w:tc>
          <w:tcPr>
            <w:tcW w:w="7105" w:type="dxa"/>
            <w:tcPrChange w:id="1140" w:author="Fontamillas, Romelia@DSS" w:date="2020-06-11T23:37:00Z">
              <w:tcPr>
                <w:tcW w:w="6858" w:type="dxa"/>
              </w:tcPr>
            </w:tcPrChange>
          </w:tcPr>
          <w:p w14:paraId="67FE101E" w14:textId="77777777" w:rsidR="00D90595" w:rsidRPr="002623F9"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How has performance changed over time, or what factors may have led to stagnant performance?</w:t>
            </w:r>
          </w:p>
        </w:tc>
        <w:tc>
          <w:tcPr>
            <w:tcW w:w="1350" w:type="dxa"/>
            <w:tcPrChange w:id="1141" w:author="Fontamillas, Romelia@DSS" w:date="2020-06-11T23:37:00Z">
              <w:tcPr>
                <w:tcW w:w="1367" w:type="dxa"/>
                <w:gridSpan w:val="2"/>
              </w:tcPr>
            </w:tcPrChange>
          </w:tcPr>
          <w:p w14:paraId="18BD3CD2"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41</w:t>
            </w:r>
          </w:p>
        </w:tc>
        <w:tc>
          <w:tcPr>
            <w:tcW w:w="1080" w:type="dxa"/>
            <w:tcPrChange w:id="1142" w:author="Fontamillas, Romelia@DSS" w:date="2020-06-11T23:37:00Z">
              <w:tcPr>
                <w:tcW w:w="1262" w:type="dxa"/>
                <w:gridSpan w:val="2"/>
              </w:tcPr>
            </w:tcPrChange>
          </w:tcPr>
          <w:p w14:paraId="2ED309AD" w14:textId="77777777" w:rsidR="00D90595" w:rsidRDefault="00D90595" w:rsidP="00D90595">
            <w:pPr>
              <w:tabs>
                <w:tab w:val="left" w:pos="540"/>
                <w:tab w:val="left" w:pos="9540"/>
              </w:tabs>
              <w:rPr>
                <w:rFonts w:ascii="Calibri" w:hAnsi="Calibri" w:cs="Calibri"/>
              </w:rPr>
            </w:pPr>
          </w:p>
        </w:tc>
      </w:tr>
      <w:tr w:rsidR="00D90595" w:rsidRPr="00955A07" w14:paraId="67529BF7" w14:textId="77777777" w:rsidTr="005D370D">
        <w:tblPrEx>
          <w:tblW w:w="9535" w:type="dxa"/>
          <w:tblInd w:w="360" w:type="dxa"/>
          <w:tblLayout w:type="fixed"/>
          <w:tblPrExChange w:id="1143" w:author="Fontamillas, Romelia@DSS" w:date="2020-06-11T23:37:00Z">
            <w:tblPrEx>
              <w:tblW w:w="9487" w:type="dxa"/>
              <w:tblInd w:w="360" w:type="dxa"/>
              <w:tblLayout w:type="fixed"/>
            </w:tblPrEx>
          </w:tblPrExChange>
        </w:tblPrEx>
        <w:trPr>
          <w:trHeight w:val="144"/>
          <w:trPrChange w:id="1144" w:author="Fontamillas, Romelia@DSS" w:date="2020-06-11T23:37:00Z">
            <w:trPr>
              <w:gridAfter w:val="0"/>
              <w:trHeight w:val="144"/>
            </w:trPr>
          </w:trPrChange>
        </w:trPr>
        <w:tc>
          <w:tcPr>
            <w:tcW w:w="7105" w:type="dxa"/>
            <w:tcPrChange w:id="1145" w:author="Fontamillas, Romelia@DSS" w:date="2020-06-11T23:37:00Z">
              <w:tcPr>
                <w:tcW w:w="6858" w:type="dxa"/>
              </w:tcPr>
            </w:tcPrChange>
          </w:tcPr>
          <w:p w14:paraId="7D5DA5A1" w14:textId="77777777" w:rsidR="00D90595" w:rsidRPr="002623F9"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What external factors might have affected performance?</w:t>
            </w:r>
          </w:p>
        </w:tc>
        <w:tc>
          <w:tcPr>
            <w:tcW w:w="1350" w:type="dxa"/>
            <w:tcPrChange w:id="1146" w:author="Fontamillas, Romelia@DSS" w:date="2020-06-11T23:37:00Z">
              <w:tcPr>
                <w:tcW w:w="1367" w:type="dxa"/>
                <w:gridSpan w:val="2"/>
              </w:tcPr>
            </w:tcPrChange>
          </w:tcPr>
          <w:p w14:paraId="0CA812E5"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41</w:t>
            </w:r>
          </w:p>
        </w:tc>
        <w:tc>
          <w:tcPr>
            <w:tcW w:w="1080" w:type="dxa"/>
            <w:tcPrChange w:id="1147" w:author="Fontamillas, Romelia@DSS" w:date="2020-06-11T23:37:00Z">
              <w:tcPr>
                <w:tcW w:w="1262" w:type="dxa"/>
                <w:gridSpan w:val="2"/>
              </w:tcPr>
            </w:tcPrChange>
          </w:tcPr>
          <w:p w14:paraId="26E982FB" w14:textId="77777777" w:rsidR="00D90595" w:rsidRDefault="00D90595" w:rsidP="00D90595">
            <w:pPr>
              <w:tabs>
                <w:tab w:val="left" w:pos="540"/>
                <w:tab w:val="left" w:pos="9540"/>
              </w:tabs>
              <w:rPr>
                <w:rFonts w:ascii="Calibri" w:hAnsi="Calibri" w:cs="Calibri"/>
              </w:rPr>
            </w:pPr>
          </w:p>
        </w:tc>
      </w:tr>
      <w:tr w:rsidR="00D90595" w:rsidRPr="00955A07" w14:paraId="2D43D7E9" w14:textId="77777777" w:rsidTr="005D370D">
        <w:tblPrEx>
          <w:tblW w:w="9535" w:type="dxa"/>
          <w:tblInd w:w="360" w:type="dxa"/>
          <w:tblLayout w:type="fixed"/>
          <w:tblPrExChange w:id="1148" w:author="Fontamillas, Romelia@DSS" w:date="2020-06-11T23:37:00Z">
            <w:tblPrEx>
              <w:tblW w:w="9487" w:type="dxa"/>
              <w:tblInd w:w="360" w:type="dxa"/>
              <w:tblLayout w:type="fixed"/>
            </w:tblPrEx>
          </w:tblPrExChange>
        </w:tblPrEx>
        <w:trPr>
          <w:trHeight w:val="144"/>
          <w:trPrChange w:id="1149" w:author="Fontamillas, Romelia@DSS" w:date="2020-06-11T23:37:00Z">
            <w:trPr>
              <w:gridAfter w:val="0"/>
              <w:trHeight w:val="144"/>
            </w:trPr>
          </w:trPrChange>
        </w:trPr>
        <w:tc>
          <w:tcPr>
            <w:tcW w:w="7105" w:type="dxa"/>
            <w:tcPrChange w:id="1150" w:author="Fontamillas, Romelia@DSS" w:date="2020-06-11T23:37:00Z">
              <w:tcPr>
                <w:tcW w:w="6858" w:type="dxa"/>
              </w:tcPr>
            </w:tcPrChange>
          </w:tcPr>
          <w:p w14:paraId="67364931" w14:textId="77777777" w:rsidR="00D90595" w:rsidRPr="002623F9"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What specific policies or practices have impacted performance?</w:t>
            </w:r>
          </w:p>
        </w:tc>
        <w:tc>
          <w:tcPr>
            <w:tcW w:w="1350" w:type="dxa"/>
            <w:tcPrChange w:id="1151" w:author="Fontamillas, Romelia@DSS" w:date="2020-06-11T23:37:00Z">
              <w:tcPr>
                <w:tcW w:w="1367" w:type="dxa"/>
                <w:gridSpan w:val="2"/>
              </w:tcPr>
            </w:tcPrChange>
          </w:tcPr>
          <w:p w14:paraId="28A2BD4F"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41</w:t>
            </w:r>
          </w:p>
        </w:tc>
        <w:tc>
          <w:tcPr>
            <w:tcW w:w="1080" w:type="dxa"/>
            <w:tcPrChange w:id="1152" w:author="Fontamillas, Romelia@DSS" w:date="2020-06-11T23:37:00Z">
              <w:tcPr>
                <w:tcW w:w="1262" w:type="dxa"/>
                <w:gridSpan w:val="2"/>
              </w:tcPr>
            </w:tcPrChange>
          </w:tcPr>
          <w:p w14:paraId="064557BE" w14:textId="77777777" w:rsidR="00D90595" w:rsidRDefault="00D90595" w:rsidP="00D90595">
            <w:pPr>
              <w:tabs>
                <w:tab w:val="left" w:pos="540"/>
                <w:tab w:val="left" w:pos="9540"/>
              </w:tabs>
              <w:rPr>
                <w:rFonts w:ascii="Calibri" w:hAnsi="Calibri" w:cs="Calibri"/>
              </w:rPr>
            </w:pPr>
          </w:p>
        </w:tc>
      </w:tr>
      <w:tr w:rsidR="00D90595" w:rsidRPr="00955A07" w14:paraId="3586EC02" w14:textId="77777777" w:rsidTr="005D370D">
        <w:tblPrEx>
          <w:tblW w:w="9535" w:type="dxa"/>
          <w:tblInd w:w="360" w:type="dxa"/>
          <w:tblLayout w:type="fixed"/>
          <w:tblPrExChange w:id="1153" w:author="Fontamillas, Romelia@DSS" w:date="2020-06-11T23:37:00Z">
            <w:tblPrEx>
              <w:tblW w:w="9487" w:type="dxa"/>
              <w:tblInd w:w="360" w:type="dxa"/>
              <w:tblLayout w:type="fixed"/>
            </w:tblPrEx>
          </w:tblPrExChange>
        </w:tblPrEx>
        <w:trPr>
          <w:trHeight w:val="144"/>
          <w:trPrChange w:id="1154" w:author="Fontamillas, Romelia@DSS" w:date="2020-06-11T23:37:00Z">
            <w:trPr>
              <w:gridAfter w:val="0"/>
              <w:trHeight w:val="144"/>
            </w:trPr>
          </w:trPrChange>
        </w:trPr>
        <w:tc>
          <w:tcPr>
            <w:tcW w:w="7105" w:type="dxa"/>
            <w:tcPrChange w:id="1155" w:author="Fontamillas, Romelia@DSS" w:date="2020-06-11T23:37:00Z">
              <w:tcPr>
                <w:tcW w:w="6858" w:type="dxa"/>
              </w:tcPr>
            </w:tcPrChange>
          </w:tcPr>
          <w:p w14:paraId="1EBECEDA" w14:textId="77777777" w:rsidR="00D90595"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What other Outcome Data Measure might impact this measure?</w:t>
            </w:r>
          </w:p>
        </w:tc>
        <w:tc>
          <w:tcPr>
            <w:tcW w:w="1350" w:type="dxa"/>
            <w:tcPrChange w:id="1156" w:author="Fontamillas, Romelia@DSS" w:date="2020-06-11T23:37:00Z">
              <w:tcPr>
                <w:tcW w:w="1367" w:type="dxa"/>
                <w:gridSpan w:val="2"/>
              </w:tcPr>
            </w:tcPrChange>
          </w:tcPr>
          <w:p w14:paraId="1912466F"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41</w:t>
            </w:r>
          </w:p>
        </w:tc>
        <w:tc>
          <w:tcPr>
            <w:tcW w:w="1080" w:type="dxa"/>
            <w:tcPrChange w:id="1157" w:author="Fontamillas, Romelia@DSS" w:date="2020-06-11T23:37:00Z">
              <w:tcPr>
                <w:tcW w:w="1262" w:type="dxa"/>
                <w:gridSpan w:val="2"/>
              </w:tcPr>
            </w:tcPrChange>
          </w:tcPr>
          <w:p w14:paraId="6D24BD81" w14:textId="77777777" w:rsidR="00D90595" w:rsidRDefault="00D90595" w:rsidP="00D90595">
            <w:pPr>
              <w:tabs>
                <w:tab w:val="left" w:pos="540"/>
                <w:tab w:val="left" w:pos="9540"/>
              </w:tabs>
              <w:rPr>
                <w:rFonts w:ascii="Calibri" w:hAnsi="Calibri" w:cs="Calibri"/>
              </w:rPr>
            </w:pPr>
          </w:p>
        </w:tc>
      </w:tr>
      <w:tr w:rsidR="00D90595" w:rsidRPr="00955A07" w14:paraId="4F90720E" w14:textId="77777777" w:rsidTr="005D370D">
        <w:tblPrEx>
          <w:tblW w:w="9535" w:type="dxa"/>
          <w:tblInd w:w="360" w:type="dxa"/>
          <w:tblLayout w:type="fixed"/>
          <w:tblPrExChange w:id="1158" w:author="Fontamillas, Romelia@DSS" w:date="2020-06-11T23:37:00Z">
            <w:tblPrEx>
              <w:tblW w:w="9487" w:type="dxa"/>
              <w:tblInd w:w="360" w:type="dxa"/>
              <w:tblLayout w:type="fixed"/>
            </w:tblPrEx>
          </w:tblPrExChange>
        </w:tblPrEx>
        <w:trPr>
          <w:trHeight w:val="144"/>
          <w:trPrChange w:id="1159" w:author="Fontamillas, Romelia@DSS" w:date="2020-06-11T23:37:00Z">
            <w:trPr>
              <w:gridAfter w:val="0"/>
              <w:trHeight w:val="144"/>
            </w:trPr>
          </w:trPrChange>
        </w:trPr>
        <w:tc>
          <w:tcPr>
            <w:tcW w:w="7105" w:type="dxa"/>
            <w:tcPrChange w:id="1160" w:author="Fontamillas, Romelia@DSS" w:date="2020-06-11T23:37:00Z">
              <w:tcPr>
                <w:tcW w:w="6858" w:type="dxa"/>
              </w:tcPr>
            </w:tcPrChange>
          </w:tcPr>
          <w:p w14:paraId="1418E32B" w14:textId="77777777" w:rsidR="00D90595"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 xml:space="preserve">Are there significant differences between racial, geographic, or ethnic groups in the measure? </w:t>
            </w:r>
          </w:p>
        </w:tc>
        <w:tc>
          <w:tcPr>
            <w:tcW w:w="1350" w:type="dxa"/>
            <w:tcPrChange w:id="1161" w:author="Fontamillas, Romelia@DSS" w:date="2020-06-11T23:37:00Z">
              <w:tcPr>
                <w:tcW w:w="1367" w:type="dxa"/>
                <w:gridSpan w:val="2"/>
              </w:tcPr>
            </w:tcPrChange>
          </w:tcPr>
          <w:p w14:paraId="19CFA551" w14:textId="77777777" w:rsidR="00D90595" w:rsidRPr="00DD2FFB" w:rsidRDefault="00D90595" w:rsidP="00D90595">
            <w:pPr>
              <w:tabs>
                <w:tab w:val="left" w:pos="540"/>
                <w:tab w:val="left" w:pos="9540"/>
              </w:tabs>
              <w:rPr>
                <w:rFonts w:ascii="Calibri" w:hAnsi="Calibri" w:cs="Calibri"/>
                <w:color w:val="FF0000"/>
                <w:highlight w:val="yellow"/>
              </w:rPr>
            </w:pPr>
            <w:r>
              <w:rPr>
                <w:rFonts w:ascii="Calibri" w:hAnsi="Calibri" w:cs="Calibri"/>
              </w:rPr>
              <w:t>p. 41</w:t>
            </w:r>
          </w:p>
        </w:tc>
        <w:tc>
          <w:tcPr>
            <w:tcW w:w="1080" w:type="dxa"/>
            <w:tcPrChange w:id="1162" w:author="Fontamillas, Romelia@DSS" w:date="2020-06-11T23:37:00Z">
              <w:tcPr>
                <w:tcW w:w="1262" w:type="dxa"/>
                <w:gridSpan w:val="2"/>
              </w:tcPr>
            </w:tcPrChange>
          </w:tcPr>
          <w:p w14:paraId="4E05CCD9" w14:textId="77777777" w:rsidR="00D90595" w:rsidRDefault="00D90595" w:rsidP="00D90595">
            <w:pPr>
              <w:tabs>
                <w:tab w:val="left" w:pos="540"/>
                <w:tab w:val="left" w:pos="9540"/>
              </w:tabs>
              <w:rPr>
                <w:rFonts w:ascii="Calibri" w:hAnsi="Calibri" w:cs="Calibri"/>
              </w:rPr>
            </w:pPr>
          </w:p>
        </w:tc>
      </w:tr>
      <w:tr w:rsidR="00D90595" w:rsidRPr="00955A07" w14:paraId="07E8A96E" w14:textId="77777777" w:rsidTr="005D370D">
        <w:tblPrEx>
          <w:tblW w:w="9535" w:type="dxa"/>
          <w:tblInd w:w="360" w:type="dxa"/>
          <w:tblLayout w:type="fixed"/>
          <w:tblPrExChange w:id="1163" w:author="Fontamillas, Romelia@DSS" w:date="2020-06-11T23:37:00Z">
            <w:tblPrEx>
              <w:tblW w:w="9487" w:type="dxa"/>
              <w:tblInd w:w="360" w:type="dxa"/>
              <w:tblLayout w:type="fixed"/>
            </w:tblPrEx>
          </w:tblPrExChange>
        </w:tblPrEx>
        <w:trPr>
          <w:trHeight w:val="144"/>
          <w:trPrChange w:id="1164" w:author="Fontamillas, Romelia@DSS" w:date="2020-06-11T23:37:00Z">
            <w:trPr>
              <w:gridAfter w:val="0"/>
              <w:trHeight w:val="144"/>
            </w:trPr>
          </w:trPrChange>
        </w:trPr>
        <w:tc>
          <w:tcPr>
            <w:tcW w:w="7105" w:type="dxa"/>
            <w:tcPrChange w:id="1165" w:author="Fontamillas, Romelia@DSS" w:date="2020-06-11T23:37:00Z">
              <w:tcPr>
                <w:tcW w:w="6858" w:type="dxa"/>
              </w:tcPr>
            </w:tcPrChange>
          </w:tcPr>
          <w:p w14:paraId="73745907" w14:textId="77777777" w:rsidR="00D90595"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What factors contribute to any disproportionate representation of cultural or ethnic groups in the Outcome Data Measure in comparison to the general population?</w:t>
            </w:r>
          </w:p>
        </w:tc>
        <w:tc>
          <w:tcPr>
            <w:tcW w:w="1350" w:type="dxa"/>
            <w:tcPrChange w:id="1166" w:author="Fontamillas, Romelia@DSS" w:date="2020-06-11T23:37:00Z">
              <w:tcPr>
                <w:tcW w:w="1367" w:type="dxa"/>
                <w:gridSpan w:val="2"/>
              </w:tcPr>
            </w:tcPrChange>
          </w:tcPr>
          <w:p w14:paraId="5188487E"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41</w:t>
            </w:r>
          </w:p>
        </w:tc>
        <w:tc>
          <w:tcPr>
            <w:tcW w:w="1080" w:type="dxa"/>
            <w:tcPrChange w:id="1167" w:author="Fontamillas, Romelia@DSS" w:date="2020-06-11T23:37:00Z">
              <w:tcPr>
                <w:tcW w:w="1262" w:type="dxa"/>
                <w:gridSpan w:val="2"/>
              </w:tcPr>
            </w:tcPrChange>
          </w:tcPr>
          <w:p w14:paraId="7451F9CA" w14:textId="77777777" w:rsidR="00D90595" w:rsidRDefault="00D90595" w:rsidP="00D90595">
            <w:pPr>
              <w:tabs>
                <w:tab w:val="left" w:pos="540"/>
                <w:tab w:val="left" w:pos="9540"/>
              </w:tabs>
              <w:rPr>
                <w:rFonts w:ascii="Calibri" w:hAnsi="Calibri" w:cs="Calibri"/>
              </w:rPr>
            </w:pPr>
          </w:p>
        </w:tc>
      </w:tr>
      <w:tr w:rsidR="00D90595" w:rsidRPr="00955A07" w14:paraId="7EDEF610" w14:textId="77777777" w:rsidTr="005D370D">
        <w:tblPrEx>
          <w:tblW w:w="9535" w:type="dxa"/>
          <w:tblInd w:w="360" w:type="dxa"/>
          <w:tblLayout w:type="fixed"/>
          <w:tblPrExChange w:id="1168" w:author="Fontamillas, Romelia@DSS" w:date="2020-06-11T23:37:00Z">
            <w:tblPrEx>
              <w:tblW w:w="9487" w:type="dxa"/>
              <w:tblInd w:w="360" w:type="dxa"/>
              <w:tblLayout w:type="fixed"/>
            </w:tblPrEx>
          </w:tblPrExChange>
        </w:tblPrEx>
        <w:trPr>
          <w:trHeight w:val="144"/>
          <w:trPrChange w:id="1169" w:author="Fontamillas, Romelia@DSS" w:date="2020-06-11T23:37:00Z">
            <w:trPr>
              <w:gridAfter w:val="0"/>
              <w:trHeight w:val="144"/>
            </w:trPr>
          </w:trPrChange>
        </w:trPr>
        <w:tc>
          <w:tcPr>
            <w:tcW w:w="7105" w:type="dxa"/>
            <w:tcPrChange w:id="1170" w:author="Fontamillas, Romelia@DSS" w:date="2020-06-11T23:37:00Z">
              <w:tcPr>
                <w:tcW w:w="6858" w:type="dxa"/>
              </w:tcPr>
            </w:tcPrChange>
          </w:tcPr>
          <w:p w14:paraId="03B89BEF" w14:textId="77777777" w:rsidR="00D90595"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What services funded by CAPIT/CBCAP/PSSF have impacted the county’s performance and how?</w:t>
            </w:r>
          </w:p>
        </w:tc>
        <w:tc>
          <w:tcPr>
            <w:tcW w:w="1350" w:type="dxa"/>
            <w:tcPrChange w:id="1171" w:author="Fontamillas, Romelia@DSS" w:date="2020-06-11T23:37:00Z">
              <w:tcPr>
                <w:tcW w:w="1367" w:type="dxa"/>
                <w:gridSpan w:val="2"/>
              </w:tcPr>
            </w:tcPrChange>
          </w:tcPr>
          <w:p w14:paraId="5C42D16D"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41</w:t>
            </w:r>
          </w:p>
        </w:tc>
        <w:tc>
          <w:tcPr>
            <w:tcW w:w="1080" w:type="dxa"/>
            <w:tcPrChange w:id="1172" w:author="Fontamillas, Romelia@DSS" w:date="2020-06-11T23:37:00Z">
              <w:tcPr>
                <w:tcW w:w="1262" w:type="dxa"/>
                <w:gridSpan w:val="2"/>
              </w:tcPr>
            </w:tcPrChange>
          </w:tcPr>
          <w:p w14:paraId="0A6925E2" w14:textId="77777777" w:rsidR="00D90595" w:rsidRDefault="00D90595" w:rsidP="00D90595">
            <w:pPr>
              <w:tabs>
                <w:tab w:val="left" w:pos="540"/>
                <w:tab w:val="left" w:pos="9540"/>
              </w:tabs>
              <w:rPr>
                <w:rFonts w:ascii="Calibri" w:hAnsi="Calibri" w:cs="Calibri"/>
              </w:rPr>
            </w:pPr>
          </w:p>
        </w:tc>
      </w:tr>
      <w:tr w:rsidR="00D90595" w:rsidRPr="00955A07" w14:paraId="0648E0F3" w14:textId="77777777" w:rsidTr="005D370D">
        <w:tblPrEx>
          <w:tblW w:w="9535" w:type="dxa"/>
          <w:tblInd w:w="360" w:type="dxa"/>
          <w:tblLayout w:type="fixed"/>
          <w:tblPrExChange w:id="1173" w:author="Fontamillas, Romelia@DSS" w:date="2020-06-11T23:37:00Z">
            <w:tblPrEx>
              <w:tblW w:w="9487" w:type="dxa"/>
              <w:tblInd w:w="360" w:type="dxa"/>
              <w:tblLayout w:type="fixed"/>
            </w:tblPrEx>
          </w:tblPrExChange>
        </w:tblPrEx>
        <w:trPr>
          <w:trHeight w:val="144"/>
          <w:trPrChange w:id="1174" w:author="Fontamillas, Romelia@DSS" w:date="2020-06-11T23:37:00Z">
            <w:trPr>
              <w:gridAfter w:val="0"/>
              <w:trHeight w:val="144"/>
            </w:trPr>
          </w:trPrChange>
        </w:trPr>
        <w:tc>
          <w:tcPr>
            <w:tcW w:w="7105" w:type="dxa"/>
            <w:tcPrChange w:id="1175" w:author="Fontamillas, Romelia@DSS" w:date="2020-06-11T23:37:00Z">
              <w:tcPr>
                <w:tcW w:w="6858" w:type="dxa"/>
              </w:tcPr>
            </w:tcPrChange>
          </w:tcPr>
          <w:p w14:paraId="4A92AF09" w14:textId="77777777" w:rsidR="00D90595" w:rsidRDefault="00D90595" w:rsidP="00D90595">
            <w:pPr>
              <w:pStyle w:val="ListParagraph"/>
              <w:numPr>
                <w:ilvl w:val="0"/>
                <w:numId w:val="14"/>
              </w:numPr>
              <w:tabs>
                <w:tab w:val="left" w:pos="540"/>
                <w:tab w:val="left" w:pos="9540"/>
              </w:tabs>
              <w:rPr>
                <w:rFonts w:ascii="Calibri" w:hAnsi="Calibri" w:cs="Calibri"/>
              </w:rPr>
            </w:pPr>
            <w:r>
              <w:rPr>
                <w:rFonts w:ascii="Calibri" w:hAnsi="Calibri" w:cs="Calibri"/>
              </w:rPr>
              <w:t>How have strategies from the county’s five-year SIP impacted the Outcome Data Measure?</w:t>
            </w:r>
          </w:p>
        </w:tc>
        <w:tc>
          <w:tcPr>
            <w:tcW w:w="1350" w:type="dxa"/>
            <w:tcPrChange w:id="1176" w:author="Fontamillas, Romelia@DSS" w:date="2020-06-11T23:37:00Z">
              <w:tcPr>
                <w:tcW w:w="1367" w:type="dxa"/>
                <w:gridSpan w:val="2"/>
              </w:tcPr>
            </w:tcPrChange>
          </w:tcPr>
          <w:p w14:paraId="7851C368" w14:textId="77777777" w:rsidR="00D90595" w:rsidRPr="00DD2FFB" w:rsidRDefault="00D90595" w:rsidP="00D90595">
            <w:pPr>
              <w:tabs>
                <w:tab w:val="left" w:pos="540"/>
                <w:tab w:val="left" w:pos="9540"/>
              </w:tabs>
              <w:rPr>
                <w:rFonts w:ascii="Calibri" w:hAnsi="Calibri" w:cs="Calibri"/>
                <w:color w:val="FF0000"/>
                <w:highlight w:val="yellow"/>
              </w:rPr>
            </w:pPr>
            <w:r w:rsidRPr="00EF145B">
              <w:rPr>
                <w:rFonts w:ascii="Calibri" w:hAnsi="Calibri" w:cs="Calibri"/>
              </w:rPr>
              <w:t>p. 41</w:t>
            </w:r>
          </w:p>
        </w:tc>
        <w:tc>
          <w:tcPr>
            <w:tcW w:w="1080" w:type="dxa"/>
            <w:tcPrChange w:id="1177" w:author="Fontamillas, Romelia@DSS" w:date="2020-06-11T23:37:00Z">
              <w:tcPr>
                <w:tcW w:w="1262" w:type="dxa"/>
                <w:gridSpan w:val="2"/>
              </w:tcPr>
            </w:tcPrChange>
          </w:tcPr>
          <w:p w14:paraId="73C2767F" w14:textId="77777777" w:rsidR="00D90595" w:rsidRDefault="00D90595" w:rsidP="00D90595">
            <w:pPr>
              <w:tabs>
                <w:tab w:val="left" w:pos="540"/>
                <w:tab w:val="left" w:pos="9540"/>
              </w:tabs>
              <w:rPr>
                <w:rFonts w:ascii="Calibri" w:hAnsi="Calibri" w:cs="Calibri"/>
              </w:rPr>
            </w:pPr>
          </w:p>
        </w:tc>
      </w:tr>
    </w:tbl>
    <w:p w14:paraId="1DDC03C1" w14:textId="77777777" w:rsidR="0085716F" w:rsidRDefault="0085716F" w:rsidP="0085716F">
      <w:pPr>
        <w:tabs>
          <w:tab w:val="left" w:pos="9540"/>
        </w:tabs>
      </w:pPr>
    </w:p>
    <w:p w14:paraId="1C88BFBC" w14:textId="6D58BD2D" w:rsidR="0085716F" w:rsidRDefault="00D90595" w:rsidP="00D90595">
      <w:pPr>
        <w:pStyle w:val="Heading2"/>
      </w:pPr>
      <w:r w:rsidRPr="00EF145B">
        <w:t>Summary of Findings</w:t>
      </w:r>
    </w:p>
    <w:tbl>
      <w:tblPr>
        <w:tblStyle w:val="TableGrid"/>
        <w:tblW w:w="9535" w:type="dxa"/>
        <w:tblInd w:w="360" w:type="dxa"/>
        <w:tblLayout w:type="fixed"/>
        <w:tblLook w:val="04A0" w:firstRow="1" w:lastRow="0" w:firstColumn="1" w:lastColumn="0" w:noHBand="0" w:noVBand="1"/>
      </w:tblPr>
      <w:tblGrid>
        <w:gridCol w:w="7105"/>
        <w:gridCol w:w="1350"/>
        <w:gridCol w:w="1080"/>
        <w:tblGridChange w:id="1178">
          <w:tblGrid>
            <w:gridCol w:w="6858"/>
            <w:gridCol w:w="247"/>
            <w:gridCol w:w="1120"/>
            <w:gridCol w:w="230"/>
            <w:gridCol w:w="1032"/>
            <w:gridCol w:w="48"/>
          </w:tblGrid>
        </w:tblGridChange>
      </w:tblGrid>
      <w:tr w:rsidR="0085716F" w:rsidRPr="00955A07" w14:paraId="5AF51A5C" w14:textId="77777777" w:rsidTr="00FF507D">
        <w:trPr>
          <w:trHeight w:val="144"/>
          <w:tblHeader/>
        </w:trPr>
        <w:tc>
          <w:tcPr>
            <w:tcW w:w="7105" w:type="dxa"/>
            <w:shd w:val="clear" w:color="auto" w:fill="FFFFFF" w:themeFill="background1"/>
          </w:tcPr>
          <w:p w14:paraId="12327853" w14:textId="77777777" w:rsidR="0085716F" w:rsidRPr="00DD2FFB" w:rsidRDefault="0085716F" w:rsidP="0085716F">
            <w:pPr>
              <w:tabs>
                <w:tab w:val="left" w:pos="540"/>
                <w:tab w:val="left" w:pos="9540"/>
              </w:tabs>
              <w:rPr>
                <w:rFonts w:ascii="Calibri" w:hAnsi="Calibri" w:cs="Calibri"/>
                <w:color w:val="FF0000"/>
                <w:highlight w:val="yellow"/>
              </w:rPr>
            </w:pPr>
            <w:bookmarkStart w:id="1179" w:name="_GoBack" w:colFirst="0" w:colLast="2"/>
            <w:r w:rsidRPr="00EF145B">
              <w:rPr>
                <w:rFonts w:ascii="Calibri" w:hAnsi="Calibri" w:cs="Calibri"/>
              </w:rPr>
              <w:t>Description of overarching themes discovered during the assessment that includes:</w:t>
            </w:r>
          </w:p>
        </w:tc>
        <w:tc>
          <w:tcPr>
            <w:tcW w:w="1350" w:type="dxa"/>
            <w:shd w:val="clear" w:color="auto" w:fill="FFFFFF" w:themeFill="background1"/>
          </w:tcPr>
          <w:p w14:paraId="353EB230" w14:textId="0276D7CD" w:rsidR="0085716F" w:rsidRPr="00DD2FFB" w:rsidRDefault="0085716F" w:rsidP="0085716F">
            <w:pPr>
              <w:tabs>
                <w:tab w:val="left" w:pos="540"/>
                <w:tab w:val="left" w:pos="9540"/>
              </w:tabs>
              <w:rPr>
                <w:rFonts w:ascii="Calibri" w:hAnsi="Calibri" w:cs="Calibri"/>
                <w:color w:val="FF0000"/>
                <w:highlight w:val="yellow"/>
              </w:rPr>
            </w:pPr>
            <w:r w:rsidRPr="00AC22D1">
              <w:rPr>
                <w:rFonts w:ascii="Calibri" w:hAnsi="Calibri" w:cs="Calibri"/>
              </w:rPr>
              <w:t>Location in Instruction Manual</w:t>
            </w:r>
          </w:p>
        </w:tc>
        <w:tc>
          <w:tcPr>
            <w:tcW w:w="1080" w:type="dxa"/>
            <w:shd w:val="clear" w:color="auto" w:fill="FFFFFF" w:themeFill="background1"/>
          </w:tcPr>
          <w:p w14:paraId="58128E97" w14:textId="24418860" w:rsidR="0085716F" w:rsidRPr="00DD2FFB" w:rsidRDefault="0085716F" w:rsidP="0085716F">
            <w:pPr>
              <w:tabs>
                <w:tab w:val="left" w:pos="540"/>
                <w:tab w:val="left" w:pos="9540"/>
              </w:tabs>
              <w:rPr>
                <w:rFonts w:ascii="Calibri" w:hAnsi="Calibri" w:cs="Calibri"/>
                <w:color w:val="FF0000"/>
                <w:highlight w:val="yellow"/>
              </w:rPr>
            </w:pPr>
            <w:r w:rsidRPr="00955A07">
              <w:rPr>
                <w:rFonts w:ascii="Calibri" w:hAnsi="Calibri" w:cs="Calibri"/>
              </w:rPr>
              <w:t>Location in CSA (Page #)</w:t>
            </w:r>
          </w:p>
        </w:tc>
      </w:tr>
      <w:bookmarkEnd w:id="1179"/>
      <w:tr w:rsidR="005D370D" w:rsidRPr="00955A07" w14:paraId="726B149E" w14:textId="77777777" w:rsidTr="005D370D">
        <w:tblPrEx>
          <w:tblW w:w="9535" w:type="dxa"/>
          <w:tblInd w:w="360" w:type="dxa"/>
          <w:tblLayout w:type="fixed"/>
          <w:tblPrExChange w:id="1180" w:author="Fontamillas, Romelia@DSS" w:date="2020-06-11T23:37:00Z">
            <w:tblPrEx>
              <w:tblW w:w="9487" w:type="dxa"/>
              <w:tblInd w:w="360" w:type="dxa"/>
              <w:tblLayout w:type="fixed"/>
            </w:tblPrEx>
          </w:tblPrExChange>
        </w:tblPrEx>
        <w:trPr>
          <w:trHeight w:val="144"/>
          <w:trPrChange w:id="1181" w:author="Fontamillas, Romelia@DSS" w:date="2020-06-11T23:37:00Z">
            <w:trPr>
              <w:gridAfter w:val="0"/>
              <w:trHeight w:val="144"/>
            </w:trPr>
          </w:trPrChange>
        </w:trPr>
        <w:tc>
          <w:tcPr>
            <w:tcW w:w="7105" w:type="dxa"/>
            <w:shd w:val="clear" w:color="auto" w:fill="FFFFFF" w:themeFill="background1"/>
            <w:tcPrChange w:id="1182" w:author="Fontamillas, Romelia@DSS" w:date="2020-06-11T23:37:00Z">
              <w:tcPr>
                <w:tcW w:w="6858" w:type="dxa"/>
                <w:shd w:val="clear" w:color="auto" w:fill="FFFFFF" w:themeFill="background1"/>
              </w:tcPr>
            </w:tcPrChange>
          </w:tcPr>
          <w:p w14:paraId="08011DA8" w14:textId="77777777" w:rsidR="005D370D" w:rsidRPr="002E3D4F" w:rsidRDefault="005D370D" w:rsidP="0085716F">
            <w:pPr>
              <w:pStyle w:val="ListParagraph"/>
              <w:numPr>
                <w:ilvl w:val="0"/>
                <w:numId w:val="14"/>
              </w:numPr>
              <w:tabs>
                <w:tab w:val="left" w:pos="540"/>
                <w:tab w:val="left" w:pos="9540"/>
              </w:tabs>
              <w:rPr>
                <w:rFonts w:ascii="Calibri" w:hAnsi="Calibri" w:cs="Calibri"/>
              </w:rPr>
            </w:pPr>
            <w:r>
              <w:rPr>
                <w:rFonts w:ascii="Calibri" w:hAnsi="Calibri" w:cs="Calibri"/>
              </w:rPr>
              <w:t>Populations at greatest risk of maltreatment</w:t>
            </w:r>
          </w:p>
        </w:tc>
        <w:tc>
          <w:tcPr>
            <w:tcW w:w="1350" w:type="dxa"/>
            <w:shd w:val="clear" w:color="auto" w:fill="FFFFFF" w:themeFill="background1"/>
            <w:tcPrChange w:id="1183" w:author="Fontamillas, Romelia@DSS" w:date="2020-06-11T23:37:00Z">
              <w:tcPr>
                <w:tcW w:w="1367" w:type="dxa"/>
                <w:gridSpan w:val="2"/>
                <w:shd w:val="clear" w:color="auto" w:fill="FFFFFF" w:themeFill="background1"/>
              </w:tcPr>
            </w:tcPrChange>
          </w:tcPr>
          <w:p w14:paraId="2DDB6E87" w14:textId="77777777" w:rsidR="005D370D" w:rsidRPr="00DD2FFB" w:rsidRDefault="005D370D" w:rsidP="0085716F">
            <w:pPr>
              <w:tabs>
                <w:tab w:val="left" w:pos="540"/>
                <w:tab w:val="left" w:pos="9540"/>
              </w:tabs>
              <w:rPr>
                <w:rFonts w:ascii="Calibri" w:hAnsi="Calibri" w:cs="Calibri"/>
                <w:color w:val="FF0000"/>
                <w:highlight w:val="yellow"/>
              </w:rPr>
            </w:pPr>
            <w:r w:rsidRPr="00F25ABF">
              <w:rPr>
                <w:rFonts w:ascii="Calibri" w:hAnsi="Calibri" w:cs="Calibri"/>
              </w:rPr>
              <w:t>p. 41</w:t>
            </w:r>
          </w:p>
        </w:tc>
        <w:tc>
          <w:tcPr>
            <w:tcW w:w="1080" w:type="dxa"/>
            <w:shd w:val="clear" w:color="auto" w:fill="FFFFFF" w:themeFill="background1"/>
            <w:tcPrChange w:id="1184" w:author="Fontamillas, Romelia@DSS" w:date="2020-06-11T23:37:00Z">
              <w:tcPr>
                <w:tcW w:w="1262" w:type="dxa"/>
                <w:gridSpan w:val="2"/>
                <w:shd w:val="clear" w:color="auto" w:fill="FFFFFF" w:themeFill="background1"/>
              </w:tcPr>
            </w:tcPrChange>
          </w:tcPr>
          <w:p w14:paraId="562C093C" w14:textId="77777777" w:rsidR="005D370D" w:rsidRPr="005306FB" w:rsidRDefault="005D370D" w:rsidP="0085716F">
            <w:pPr>
              <w:tabs>
                <w:tab w:val="left" w:pos="540"/>
                <w:tab w:val="left" w:pos="9540"/>
              </w:tabs>
              <w:rPr>
                <w:rFonts w:ascii="Calibri" w:hAnsi="Calibri" w:cs="Calibri"/>
              </w:rPr>
            </w:pPr>
          </w:p>
        </w:tc>
      </w:tr>
      <w:tr w:rsidR="005D370D" w:rsidRPr="00955A07" w14:paraId="7938AA2D" w14:textId="77777777" w:rsidTr="005D370D">
        <w:tblPrEx>
          <w:tblW w:w="9535" w:type="dxa"/>
          <w:tblInd w:w="360" w:type="dxa"/>
          <w:tblLayout w:type="fixed"/>
          <w:tblPrExChange w:id="1185" w:author="Fontamillas, Romelia@DSS" w:date="2020-06-11T23:37:00Z">
            <w:tblPrEx>
              <w:tblW w:w="9487" w:type="dxa"/>
              <w:tblInd w:w="360" w:type="dxa"/>
              <w:tblLayout w:type="fixed"/>
            </w:tblPrEx>
          </w:tblPrExChange>
        </w:tblPrEx>
        <w:trPr>
          <w:trHeight w:val="144"/>
          <w:trPrChange w:id="1186" w:author="Fontamillas, Romelia@DSS" w:date="2020-06-11T23:37:00Z">
            <w:trPr>
              <w:gridAfter w:val="0"/>
              <w:trHeight w:val="144"/>
            </w:trPr>
          </w:trPrChange>
        </w:trPr>
        <w:tc>
          <w:tcPr>
            <w:tcW w:w="7105" w:type="dxa"/>
            <w:shd w:val="clear" w:color="auto" w:fill="FFFFFF" w:themeFill="background1"/>
            <w:tcPrChange w:id="1187" w:author="Fontamillas, Romelia@DSS" w:date="2020-06-11T23:37:00Z">
              <w:tcPr>
                <w:tcW w:w="6858" w:type="dxa"/>
                <w:shd w:val="clear" w:color="auto" w:fill="FFFFFF" w:themeFill="background1"/>
              </w:tcPr>
            </w:tcPrChange>
          </w:tcPr>
          <w:p w14:paraId="1102D8BA" w14:textId="77777777" w:rsidR="005D370D" w:rsidRPr="002E3D4F" w:rsidRDefault="005D370D" w:rsidP="0085716F">
            <w:pPr>
              <w:pStyle w:val="ListParagraph"/>
              <w:numPr>
                <w:ilvl w:val="0"/>
                <w:numId w:val="14"/>
              </w:numPr>
              <w:tabs>
                <w:tab w:val="left" w:pos="540"/>
                <w:tab w:val="left" w:pos="9540"/>
              </w:tabs>
              <w:rPr>
                <w:rFonts w:ascii="Calibri" w:hAnsi="Calibri" w:cs="Calibri"/>
              </w:rPr>
            </w:pPr>
            <w:r>
              <w:rPr>
                <w:rFonts w:ascii="Calibri" w:hAnsi="Calibri" w:cs="Calibri"/>
              </w:rPr>
              <w:t>County strengths</w:t>
            </w:r>
          </w:p>
        </w:tc>
        <w:tc>
          <w:tcPr>
            <w:tcW w:w="1350" w:type="dxa"/>
            <w:shd w:val="clear" w:color="auto" w:fill="FFFFFF" w:themeFill="background1"/>
            <w:tcPrChange w:id="1188" w:author="Fontamillas, Romelia@DSS" w:date="2020-06-11T23:37:00Z">
              <w:tcPr>
                <w:tcW w:w="1367" w:type="dxa"/>
                <w:gridSpan w:val="2"/>
                <w:shd w:val="clear" w:color="auto" w:fill="FFFFFF" w:themeFill="background1"/>
              </w:tcPr>
            </w:tcPrChange>
          </w:tcPr>
          <w:p w14:paraId="35411DA1" w14:textId="77777777" w:rsidR="005D370D" w:rsidRPr="00DD2FFB" w:rsidRDefault="005D370D" w:rsidP="0085716F">
            <w:pPr>
              <w:tabs>
                <w:tab w:val="left" w:pos="540"/>
                <w:tab w:val="left" w:pos="9540"/>
              </w:tabs>
              <w:rPr>
                <w:rFonts w:ascii="Calibri" w:hAnsi="Calibri" w:cs="Calibri"/>
                <w:color w:val="FF0000"/>
                <w:highlight w:val="yellow"/>
              </w:rPr>
            </w:pPr>
            <w:r w:rsidRPr="00F25ABF">
              <w:rPr>
                <w:rFonts w:ascii="Calibri" w:hAnsi="Calibri" w:cs="Calibri"/>
              </w:rPr>
              <w:t>p. 41</w:t>
            </w:r>
          </w:p>
        </w:tc>
        <w:tc>
          <w:tcPr>
            <w:tcW w:w="1080" w:type="dxa"/>
            <w:shd w:val="clear" w:color="auto" w:fill="FFFFFF" w:themeFill="background1"/>
            <w:tcPrChange w:id="1189" w:author="Fontamillas, Romelia@DSS" w:date="2020-06-11T23:37:00Z">
              <w:tcPr>
                <w:tcW w:w="1262" w:type="dxa"/>
                <w:gridSpan w:val="2"/>
                <w:shd w:val="clear" w:color="auto" w:fill="FFFFFF" w:themeFill="background1"/>
              </w:tcPr>
            </w:tcPrChange>
          </w:tcPr>
          <w:p w14:paraId="1E1A7CF6" w14:textId="77777777" w:rsidR="005D370D" w:rsidRPr="005306FB" w:rsidRDefault="005D370D" w:rsidP="0085716F">
            <w:pPr>
              <w:tabs>
                <w:tab w:val="left" w:pos="540"/>
                <w:tab w:val="left" w:pos="9540"/>
              </w:tabs>
              <w:rPr>
                <w:rFonts w:ascii="Calibri" w:hAnsi="Calibri" w:cs="Calibri"/>
              </w:rPr>
            </w:pPr>
          </w:p>
        </w:tc>
      </w:tr>
      <w:tr w:rsidR="005D370D" w:rsidRPr="00955A07" w14:paraId="417D02B9" w14:textId="77777777" w:rsidTr="005D370D">
        <w:tblPrEx>
          <w:tblW w:w="9535" w:type="dxa"/>
          <w:tblInd w:w="360" w:type="dxa"/>
          <w:tblLayout w:type="fixed"/>
          <w:tblPrExChange w:id="1190" w:author="Fontamillas, Romelia@DSS" w:date="2020-06-11T23:37:00Z">
            <w:tblPrEx>
              <w:tblW w:w="9487" w:type="dxa"/>
              <w:tblInd w:w="360" w:type="dxa"/>
              <w:tblLayout w:type="fixed"/>
            </w:tblPrEx>
          </w:tblPrExChange>
        </w:tblPrEx>
        <w:trPr>
          <w:trHeight w:val="144"/>
          <w:trPrChange w:id="1191" w:author="Fontamillas, Romelia@DSS" w:date="2020-06-11T23:37:00Z">
            <w:trPr>
              <w:gridAfter w:val="0"/>
              <w:trHeight w:val="144"/>
            </w:trPr>
          </w:trPrChange>
        </w:trPr>
        <w:tc>
          <w:tcPr>
            <w:tcW w:w="7105" w:type="dxa"/>
            <w:shd w:val="clear" w:color="auto" w:fill="FFFFFF" w:themeFill="background1"/>
            <w:tcPrChange w:id="1192" w:author="Fontamillas, Romelia@DSS" w:date="2020-06-11T23:37:00Z">
              <w:tcPr>
                <w:tcW w:w="6858" w:type="dxa"/>
                <w:shd w:val="clear" w:color="auto" w:fill="FFFFFF" w:themeFill="background1"/>
              </w:tcPr>
            </w:tcPrChange>
          </w:tcPr>
          <w:p w14:paraId="0DE58520" w14:textId="77777777" w:rsidR="005D370D" w:rsidRPr="002E3D4F" w:rsidRDefault="005D370D" w:rsidP="0085716F">
            <w:pPr>
              <w:pStyle w:val="ListParagraph"/>
              <w:numPr>
                <w:ilvl w:val="0"/>
                <w:numId w:val="14"/>
              </w:numPr>
              <w:tabs>
                <w:tab w:val="left" w:pos="540"/>
                <w:tab w:val="left" w:pos="9540"/>
              </w:tabs>
              <w:rPr>
                <w:rFonts w:ascii="Calibri" w:hAnsi="Calibri" w:cs="Calibri"/>
              </w:rPr>
            </w:pPr>
            <w:r>
              <w:rPr>
                <w:rFonts w:ascii="Calibri" w:hAnsi="Calibri" w:cs="Calibri"/>
              </w:rPr>
              <w:t>Areas needing improvement</w:t>
            </w:r>
          </w:p>
        </w:tc>
        <w:tc>
          <w:tcPr>
            <w:tcW w:w="1350" w:type="dxa"/>
            <w:shd w:val="clear" w:color="auto" w:fill="FFFFFF" w:themeFill="background1"/>
            <w:tcPrChange w:id="1193" w:author="Fontamillas, Romelia@DSS" w:date="2020-06-11T23:37:00Z">
              <w:tcPr>
                <w:tcW w:w="1367" w:type="dxa"/>
                <w:gridSpan w:val="2"/>
                <w:shd w:val="clear" w:color="auto" w:fill="FFFFFF" w:themeFill="background1"/>
              </w:tcPr>
            </w:tcPrChange>
          </w:tcPr>
          <w:p w14:paraId="3930CB02" w14:textId="77777777" w:rsidR="005D370D" w:rsidRPr="00DD2FFB" w:rsidRDefault="005D370D" w:rsidP="0085716F">
            <w:pPr>
              <w:tabs>
                <w:tab w:val="left" w:pos="540"/>
                <w:tab w:val="left" w:pos="9540"/>
              </w:tabs>
              <w:rPr>
                <w:rFonts w:ascii="Calibri" w:hAnsi="Calibri" w:cs="Calibri"/>
                <w:color w:val="FF0000"/>
                <w:highlight w:val="yellow"/>
              </w:rPr>
            </w:pPr>
            <w:r w:rsidRPr="00F25ABF">
              <w:rPr>
                <w:rFonts w:ascii="Calibri" w:hAnsi="Calibri" w:cs="Calibri"/>
              </w:rPr>
              <w:t>p. 41</w:t>
            </w:r>
          </w:p>
        </w:tc>
        <w:tc>
          <w:tcPr>
            <w:tcW w:w="1080" w:type="dxa"/>
            <w:shd w:val="clear" w:color="auto" w:fill="FFFFFF" w:themeFill="background1"/>
            <w:tcPrChange w:id="1194" w:author="Fontamillas, Romelia@DSS" w:date="2020-06-11T23:37:00Z">
              <w:tcPr>
                <w:tcW w:w="1262" w:type="dxa"/>
                <w:gridSpan w:val="2"/>
                <w:shd w:val="clear" w:color="auto" w:fill="FFFFFF" w:themeFill="background1"/>
              </w:tcPr>
            </w:tcPrChange>
          </w:tcPr>
          <w:p w14:paraId="1FE8CFEA" w14:textId="77777777" w:rsidR="005D370D" w:rsidRPr="005306FB" w:rsidRDefault="005D370D" w:rsidP="0085716F">
            <w:pPr>
              <w:tabs>
                <w:tab w:val="left" w:pos="540"/>
                <w:tab w:val="left" w:pos="9540"/>
              </w:tabs>
              <w:rPr>
                <w:rFonts w:ascii="Calibri" w:hAnsi="Calibri" w:cs="Calibri"/>
              </w:rPr>
            </w:pPr>
          </w:p>
        </w:tc>
      </w:tr>
      <w:tr w:rsidR="005D370D" w:rsidRPr="00955A07" w14:paraId="0EAE5028" w14:textId="77777777" w:rsidTr="005D370D">
        <w:tblPrEx>
          <w:tblW w:w="9535" w:type="dxa"/>
          <w:tblInd w:w="360" w:type="dxa"/>
          <w:tblLayout w:type="fixed"/>
          <w:tblPrExChange w:id="1195" w:author="Fontamillas, Romelia@DSS" w:date="2020-06-11T23:37:00Z">
            <w:tblPrEx>
              <w:tblW w:w="9487" w:type="dxa"/>
              <w:tblInd w:w="360" w:type="dxa"/>
              <w:tblLayout w:type="fixed"/>
            </w:tblPrEx>
          </w:tblPrExChange>
        </w:tblPrEx>
        <w:trPr>
          <w:trHeight w:val="144"/>
          <w:trPrChange w:id="1196" w:author="Fontamillas, Romelia@DSS" w:date="2020-06-11T23:37:00Z">
            <w:trPr>
              <w:gridAfter w:val="0"/>
              <w:trHeight w:val="144"/>
            </w:trPr>
          </w:trPrChange>
        </w:trPr>
        <w:tc>
          <w:tcPr>
            <w:tcW w:w="7105" w:type="dxa"/>
            <w:shd w:val="clear" w:color="auto" w:fill="FFFFFF" w:themeFill="background1"/>
            <w:tcPrChange w:id="1197" w:author="Fontamillas, Romelia@DSS" w:date="2020-06-11T23:37:00Z">
              <w:tcPr>
                <w:tcW w:w="6858" w:type="dxa"/>
                <w:shd w:val="clear" w:color="auto" w:fill="FFFFFF" w:themeFill="background1"/>
              </w:tcPr>
            </w:tcPrChange>
          </w:tcPr>
          <w:p w14:paraId="73DE4E51" w14:textId="77777777" w:rsidR="005D370D" w:rsidRPr="002E3D4F" w:rsidRDefault="005D370D" w:rsidP="0085716F">
            <w:pPr>
              <w:pStyle w:val="ListParagraph"/>
              <w:numPr>
                <w:ilvl w:val="0"/>
                <w:numId w:val="14"/>
              </w:numPr>
              <w:tabs>
                <w:tab w:val="left" w:pos="540"/>
                <w:tab w:val="left" w:pos="9540"/>
              </w:tabs>
              <w:rPr>
                <w:rFonts w:ascii="Calibri" w:hAnsi="Calibri" w:cs="Calibri"/>
              </w:rPr>
            </w:pPr>
            <w:r>
              <w:rPr>
                <w:rFonts w:ascii="Calibri" w:hAnsi="Calibri" w:cs="Calibri"/>
              </w:rPr>
              <w:t>Service array gaps and needs</w:t>
            </w:r>
          </w:p>
        </w:tc>
        <w:tc>
          <w:tcPr>
            <w:tcW w:w="1350" w:type="dxa"/>
            <w:shd w:val="clear" w:color="auto" w:fill="FFFFFF" w:themeFill="background1"/>
            <w:tcPrChange w:id="1198" w:author="Fontamillas, Romelia@DSS" w:date="2020-06-11T23:37:00Z">
              <w:tcPr>
                <w:tcW w:w="1367" w:type="dxa"/>
                <w:gridSpan w:val="2"/>
                <w:shd w:val="clear" w:color="auto" w:fill="FFFFFF" w:themeFill="background1"/>
              </w:tcPr>
            </w:tcPrChange>
          </w:tcPr>
          <w:p w14:paraId="326F74D5" w14:textId="77777777" w:rsidR="005D370D" w:rsidRPr="00DD2FFB" w:rsidRDefault="005D370D" w:rsidP="0085716F">
            <w:pPr>
              <w:tabs>
                <w:tab w:val="left" w:pos="540"/>
                <w:tab w:val="left" w:pos="9540"/>
              </w:tabs>
              <w:rPr>
                <w:rFonts w:ascii="Calibri" w:hAnsi="Calibri" w:cs="Calibri"/>
                <w:color w:val="FF0000"/>
                <w:highlight w:val="yellow"/>
              </w:rPr>
            </w:pPr>
            <w:r w:rsidRPr="00F25ABF">
              <w:rPr>
                <w:rFonts w:ascii="Calibri" w:hAnsi="Calibri" w:cs="Calibri"/>
              </w:rPr>
              <w:t>p. 41</w:t>
            </w:r>
          </w:p>
        </w:tc>
        <w:tc>
          <w:tcPr>
            <w:tcW w:w="1080" w:type="dxa"/>
            <w:shd w:val="clear" w:color="auto" w:fill="FFFFFF" w:themeFill="background1"/>
            <w:tcPrChange w:id="1199" w:author="Fontamillas, Romelia@DSS" w:date="2020-06-11T23:37:00Z">
              <w:tcPr>
                <w:tcW w:w="1262" w:type="dxa"/>
                <w:gridSpan w:val="2"/>
                <w:shd w:val="clear" w:color="auto" w:fill="FFFFFF" w:themeFill="background1"/>
              </w:tcPr>
            </w:tcPrChange>
          </w:tcPr>
          <w:p w14:paraId="78E1EF82" w14:textId="77777777" w:rsidR="005D370D" w:rsidRPr="005306FB" w:rsidRDefault="005D370D" w:rsidP="0085716F">
            <w:pPr>
              <w:tabs>
                <w:tab w:val="left" w:pos="540"/>
                <w:tab w:val="left" w:pos="9540"/>
              </w:tabs>
              <w:rPr>
                <w:rFonts w:ascii="Calibri" w:hAnsi="Calibri" w:cs="Calibri"/>
              </w:rPr>
            </w:pPr>
          </w:p>
        </w:tc>
      </w:tr>
      <w:tr w:rsidR="005D370D" w:rsidRPr="00955A07" w14:paraId="31FC9265" w14:textId="77777777" w:rsidTr="005D370D">
        <w:tblPrEx>
          <w:tblW w:w="9535" w:type="dxa"/>
          <w:tblInd w:w="360" w:type="dxa"/>
          <w:tblLayout w:type="fixed"/>
          <w:tblPrExChange w:id="1200" w:author="Fontamillas, Romelia@DSS" w:date="2020-06-11T23:37:00Z">
            <w:tblPrEx>
              <w:tblW w:w="9487" w:type="dxa"/>
              <w:tblInd w:w="360" w:type="dxa"/>
              <w:tblLayout w:type="fixed"/>
            </w:tblPrEx>
          </w:tblPrExChange>
        </w:tblPrEx>
        <w:trPr>
          <w:trHeight w:val="144"/>
          <w:trPrChange w:id="1201" w:author="Fontamillas, Romelia@DSS" w:date="2020-06-11T23:37:00Z">
            <w:trPr>
              <w:gridAfter w:val="0"/>
              <w:trHeight w:val="144"/>
            </w:trPr>
          </w:trPrChange>
        </w:trPr>
        <w:tc>
          <w:tcPr>
            <w:tcW w:w="7105" w:type="dxa"/>
            <w:shd w:val="clear" w:color="auto" w:fill="FFFFFF" w:themeFill="background1"/>
            <w:tcPrChange w:id="1202" w:author="Fontamillas, Romelia@DSS" w:date="2020-06-11T23:37:00Z">
              <w:tcPr>
                <w:tcW w:w="6858" w:type="dxa"/>
                <w:shd w:val="clear" w:color="auto" w:fill="FFFFFF" w:themeFill="background1"/>
              </w:tcPr>
            </w:tcPrChange>
          </w:tcPr>
          <w:p w14:paraId="5045C0CF" w14:textId="77777777" w:rsidR="005D370D" w:rsidRPr="0019258D" w:rsidRDefault="005D370D" w:rsidP="0085716F">
            <w:pPr>
              <w:pStyle w:val="ListParagraph"/>
              <w:numPr>
                <w:ilvl w:val="0"/>
                <w:numId w:val="14"/>
              </w:numPr>
              <w:tabs>
                <w:tab w:val="left" w:pos="540"/>
                <w:tab w:val="left" w:pos="9540"/>
              </w:tabs>
              <w:rPr>
                <w:rFonts w:ascii="Calibri" w:hAnsi="Calibri" w:cs="Calibri"/>
                <w:sz w:val="20"/>
                <w:szCs w:val="20"/>
              </w:rPr>
            </w:pPr>
            <w:r w:rsidRPr="00310523">
              <w:rPr>
                <w:rFonts w:ascii="Calibri" w:hAnsi="Calibri" w:cs="Calibri"/>
              </w:rPr>
              <w:t>Summary of Outcome Data Measures and relevant data trends</w:t>
            </w:r>
          </w:p>
        </w:tc>
        <w:tc>
          <w:tcPr>
            <w:tcW w:w="1350" w:type="dxa"/>
            <w:shd w:val="clear" w:color="auto" w:fill="FFFFFF" w:themeFill="background1"/>
            <w:tcPrChange w:id="1203" w:author="Fontamillas, Romelia@DSS" w:date="2020-06-11T23:37:00Z">
              <w:tcPr>
                <w:tcW w:w="1367" w:type="dxa"/>
                <w:gridSpan w:val="2"/>
                <w:shd w:val="clear" w:color="auto" w:fill="FFFFFF" w:themeFill="background1"/>
              </w:tcPr>
            </w:tcPrChange>
          </w:tcPr>
          <w:p w14:paraId="1F029A78" w14:textId="77777777" w:rsidR="005D370D" w:rsidRPr="00DD2FFB" w:rsidRDefault="005D370D" w:rsidP="0085716F">
            <w:pPr>
              <w:tabs>
                <w:tab w:val="left" w:pos="540"/>
                <w:tab w:val="left" w:pos="9540"/>
              </w:tabs>
              <w:rPr>
                <w:rFonts w:ascii="Calibri" w:hAnsi="Calibri" w:cs="Calibri"/>
                <w:color w:val="FF0000"/>
                <w:highlight w:val="yellow"/>
              </w:rPr>
            </w:pPr>
            <w:r w:rsidRPr="00F25ABF">
              <w:rPr>
                <w:rFonts w:ascii="Calibri" w:hAnsi="Calibri" w:cs="Calibri"/>
              </w:rPr>
              <w:t>p. 41</w:t>
            </w:r>
          </w:p>
        </w:tc>
        <w:tc>
          <w:tcPr>
            <w:tcW w:w="1080" w:type="dxa"/>
            <w:shd w:val="clear" w:color="auto" w:fill="FFFFFF" w:themeFill="background1"/>
            <w:tcPrChange w:id="1204" w:author="Fontamillas, Romelia@DSS" w:date="2020-06-11T23:37:00Z">
              <w:tcPr>
                <w:tcW w:w="1262" w:type="dxa"/>
                <w:gridSpan w:val="2"/>
                <w:shd w:val="clear" w:color="auto" w:fill="FFFFFF" w:themeFill="background1"/>
              </w:tcPr>
            </w:tcPrChange>
          </w:tcPr>
          <w:p w14:paraId="41ECBC32" w14:textId="77777777" w:rsidR="005D370D" w:rsidRPr="005306FB" w:rsidRDefault="005D370D" w:rsidP="0085716F">
            <w:pPr>
              <w:tabs>
                <w:tab w:val="left" w:pos="540"/>
                <w:tab w:val="left" w:pos="9540"/>
              </w:tabs>
              <w:rPr>
                <w:rFonts w:ascii="Calibri" w:hAnsi="Calibri" w:cs="Calibri"/>
              </w:rPr>
            </w:pPr>
          </w:p>
        </w:tc>
      </w:tr>
      <w:tr w:rsidR="005D370D" w:rsidRPr="00955A07" w14:paraId="188CE6CE" w14:textId="77777777" w:rsidTr="005D370D">
        <w:tblPrEx>
          <w:tblW w:w="9535" w:type="dxa"/>
          <w:tblInd w:w="360" w:type="dxa"/>
          <w:tblLayout w:type="fixed"/>
          <w:tblPrExChange w:id="1205" w:author="Fontamillas, Romelia@DSS" w:date="2020-06-11T23:37:00Z">
            <w:tblPrEx>
              <w:tblW w:w="9487" w:type="dxa"/>
              <w:tblInd w:w="360" w:type="dxa"/>
              <w:tblLayout w:type="fixed"/>
            </w:tblPrEx>
          </w:tblPrExChange>
        </w:tblPrEx>
        <w:trPr>
          <w:trHeight w:val="144"/>
          <w:trPrChange w:id="1206" w:author="Fontamillas, Romelia@DSS" w:date="2020-06-11T23:37:00Z">
            <w:trPr>
              <w:gridAfter w:val="0"/>
              <w:trHeight w:val="144"/>
            </w:trPr>
          </w:trPrChange>
        </w:trPr>
        <w:tc>
          <w:tcPr>
            <w:tcW w:w="7105" w:type="dxa"/>
            <w:shd w:val="clear" w:color="auto" w:fill="FFFFFF" w:themeFill="background1"/>
            <w:tcPrChange w:id="1207" w:author="Fontamillas, Romelia@DSS" w:date="2020-06-11T23:37:00Z">
              <w:tcPr>
                <w:tcW w:w="6858" w:type="dxa"/>
                <w:shd w:val="clear" w:color="auto" w:fill="FFFFFF" w:themeFill="background1"/>
              </w:tcPr>
            </w:tcPrChange>
          </w:tcPr>
          <w:p w14:paraId="41890A6D" w14:textId="77777777" w:rsidR="005D370D" w:rsidRPr="002E3D4F" w:rsidRDefault="005D370D" w:rsidP="0085716F">
            <w:pPr>
              <w:pStyle w:val="ListParagraph"/>
              <w:numPr>
                <w:ilvl w:val="0"/>
                <w:numId w:val="14"/>
              </w:numPr>
              <w:tabs>
                <w:tab w:val="left" w:pos="540"/>
                <w:tab w:val="left" w:pos="9540"/>
              </w:tabs>
              <w:rPr>
                <w:rFonts w:ascii="Calibri" w:hAnsi="Calibri" w:cs="Calibri"/>
              </w:rPr>
            </w:pPr>
            <w:r>
              <w:rPr>
                <w:rFonts w:ascii="Calibri" w:hAnsi="Calibri" w:cs="Calibri"/>
              </w:rPr>
              <w:t>Summary of the effect of systemic factors on Outcome Data Measures and service delivery</w:t>
            </w:r>
          </w:p>
        </w:tc>
        <w:tc>
          <w:tcPr>
            <w:tcW w:w="1350" w:type="dxa"/>
            <w:shd w:val="clear" w:color="auto" w:fill="FFFFFF" w:themeFill="background1"/>
            <w:tcPrChange w:id="1208" w:author="Fontamillas, Romelia@DSS" w:date="2020-06-11T23:37:00Z">
              <w:tcPr>
                <w:tcW w:w="1367" w:type="dxa"/>
                <w:gridSpan w:val="2"/>
                <w:shd w:val="clear" w:color="auto" w:fill="FFFFFF" w:themeFill="background1"/>
              </w:tcPr>
            </w:tcPrChange>
          </w:tcPr>
          <w:p w14:paraId="4161DA5A" w14:textId="77777777" w:rsidR="005D370D" w:rsidRPr="00DD2FFB" w:rsidRDefault="005D370D" w:rsidP="0085716F">
            <w:pPr>
              <w:tabs>
                <w:tab w:val="left" w:pos="540"/>
                <w:tab w:val="left" w:pos="9540"/>
              </w:tabs>
              <w:rPr>
                <w:rFonts w:ascii="Calibri" w:hAnsi="Calibri" w:cs="Calibri"/>
                <w:color w:val="FF0000"/>
                <w:highlight w:val="yellow"/>
              </w:rPr>
            </w:pPr>
            <w:r w:rsidRPr="00F25ABF">
              <w:rPr>
                <w:rFonts w:ascii="Calibri" w:hAnsi="Calibri" w:cs="Calibri"/>
              </w:rPr>
              <w:t>p. 41</w:t>
            </w:r>
          </w:p>
        </w:tc>
        <w:tc>
          <w:tcPr>
            <w:tcW w:w="1080" w:type="dxa"/>
            <w:shd w:val="clear" w:color="auto" w:fill="FFFFFF" w:themeFill="background1"/>
            <w:tcPrChange w:id="1209" w:author="Fontamillas, Romelia@DSS" w:date="2020-06-11T23:37:00Z">
              <w:tcPr>
                <w:tcW w:w="1262" w:type="dxa"/>
                <w:gridSpan w:val="2"/>
                <w:shd w:val="clear" w:color="auto" w:fill="FFFFFF" w:themeFill="background1"/>
              </w:tcPr>
            </w:tcPrChange>
          </w:tcPr>
          <w:p w14:paraId="620297F8" w14:textId="77777777" w:rsidR="005D370D" w:rsidRPr="005306FB" w:rsidRDefault="005D370D" w:rsidP="0085716F">
            <w:pPr>
              <w:tabs>
                <w:tab w:val="left" w:pos="540"/>
                <w:tab w:val="left" w:pos="9540"/>
              </w:tabs>
              <w:rPr>
                <w:rFonts w:ascii="Calibri" w:hAnsi="Calibri" w:cs="Calibri"/>
              </w:rPr>
            </w:pPr>
          </w:p>
        </w:tc>
      </w:tr>
      <w:tr w:rsidR="005D370D" w:rsidRPr="00955A07" w14:paraId="4E668E4E" w14:textId="77777777" w:rsidTr="005D370D">
        <w:tblPrEx>
          <w:tblW w:w="9535" w:type="dxa"/>
          <w:tblInd w:w="360" w:type="dxa"/>
          <w:tblLayout w:type="fixed"/>
          <w:tblPrExChange w:id="1210" w:author="Fontamillas, Romelia@DSS" w:date="2020-06-11T23:37:00Z">
            <w:tblPrEx>
              <w:tblW w:w="9487" w:type="dxa"/>
              <w:tblInd w:w="360" w:type="dxa"/>
              <w:tblLayout w:type="fixed"/>
            </w:tblPrEx>
          </w:tblPrExChange>
        </w:tblPrEx>
        <w:trPr>
          <w:trHeight w:val="144"/>
          <w:trPrChange w:id="1211" w:author="Fontamillas, Romelia@DSS" w:date="2020-06-11T23:37:00Z">
            <w:trPr>
              <w:gridAfter w:val="0"/>
              <w:trHeight w:val="144"/>
            </w:trPr>
          </w:trPrChange>
        </w:trPr>
        <w:tc>
          <w:tcPr>
            <w:tcW w:w="7105" w:type="dxa"/>
            <w:shd w:val="clear" w:color="auto" w:fill="FFFFFF" w:themeFill="background1"/>
            <w:tcPrChange w:id="1212" w:author="Fontamillas, Romelia@DSS" w:date="2020-06-11T23:37:00Z">
              <w:tcPr>
                <w:tcW w:w="6858" w:type="dxa"/>
                <w:shd w:val="clear" w:color="auto" w:fill="FFFFFF" w:themeFill="background1"/>
              </w:tcPr>
            </w:tcPrChange>
          </w:tcPr>
          <w:p w14:paraId="707F1AEA" w14:textId="77777777" w:rsidR="005D370D" w:rsidRPr="002E3D4F" w:rsidRDefault="005D370D" w:rsidP="0085716F">
            <w:pPr>
              <w:pStyle w:val="ListParagraph"/>
              <w:numPr>
                <w:ilvl w:val="0"/>
                <w:numId w:val="14"/>
              </w:numPr>
              <w:tabs>
                <w:tab w:val="left" w:pos="540"/>
                <w:tab w:val="left" w:pos="9540"/>
              </w:tabs>
              <w:rPr>
                <w:rFonts w:ascii="Calibri" w:hAnsi="Calibri" w:cs="Calibri"/>
              </w:rPr>
            </w:pPr>
            <w:r>
              <w:rPr>
                <w:rFonts w:ascii="Calibri" w:hAnsi="Calibri" w:cs="Calibri"/>
              </w:rPr>
              <w:t>Summary of progress, challenges and lessons learned from the previous SIP</w:t>
            </w:r>
          </w:p>
        </w:tc>
        <w:tc>
          <w:tcPr>
            <w:tcW w:w="1350" w:type="dxa"/>
            <w:shd w:val="clear" w:color="auto" w:fill="FFFFFF" w:themeFill="background1"/>
            <w:tcPrChange w:id="1213" w:author="Fontamillas, Romelia@DSS" w:date="2020-06-11T23:37:00Z">
              <w:tcPr>
                <w:tcW w:w="1367" w:type="dxa"/>
                <w:gridSpan w:val="2"/>
                <w:shd w:val="clear" w:color="auto" w:fill="FFFFFF" w:themeFill="background1"/>
              </w:tcPr>
            </w:tcPrChange>
          </w:tcPr>
          <w:p w14:paraId="5738780B" w14:textId="77777777" w:rsidR="005D370D" w:rsidRPr="00DD2FFB" w:rsidRDefault="005D370D" w:rsidP="0085716F">
            <w:pPr>
              <w:tabs>
                <w:tab w:val="left" w:pos="540"/>
                <w:tab w:val="left" w:pos="9540"/>
              </w:tabs>
              <w:rPr>
                <w:rFonts w:ascii="Calibri" w:hAnsi="Calibri" w:cs="Calibri"/>
                <w:color w:val="FF0000"/>
                <w:highlight w:val="yellow"/>
              </w:rPr>
            </w:pPr>
            <w:r w:rsidRPr="00F25ABF">
              <w:rPr>
                <w:rFonts w:ascii="Calibri" w:hAnsi="Calibri" w:cs="Calibri"/>
              </w:rPr>
              <w:t>p. 42</w:t>
            </w:r>
          </w:p>
        </w:tc>
        <w:tc>
          <w:tcPr>
            <w:tcW w:w="1080" w:type="dxa"/>
            <w:shd w:val="clear" w:color="auto" w:fill="FFFFFF" w:themeFill="background1"/>
            <w:tcPrChange w:id="1214" w:author="Fontamillas, Romelia@DSS" w:date="2020-06-11T23:37:00Z">
              <w:tcPr>
                <w:tcW w:w="1262" w:type="dxa"/>
                <w:gridSpan w:val="2"/>
                <w:shd w:val="clear" w:color="auto" w:fill="FFFFFF" w:themeFill="background1"/>
              </w:tcPr>
            </w:tcPrChange>
          </w:tcPr>
          <w:p w14:paraId="2C6233B6" w14:textId="77777777" w:rsidR="005D370D" w:rsidRPr="005306FB" w:rsidRDefault="005D370D" w:rsidP="0085716F">
            <w:pPr>
              <w:tabs>
                <w:tab w:val="left" w:pos="540"/>
                <w:tab w:val="left" w:pos="9540"/>
              </w:tabs>
              <w:rPr>
                <w:rFonts w:ascii="Calibri" w:hAnsi="Calibri" w:cs="Calibri"/>
              </w:rPr>
            </w:pPr>
          </w:p>
        </w:tc>
      </w:tr>
      <w:tr w:rsidR="005D370D" w:rsidRPr="00955A07" w14:paraId="3BBA6752" w14:textId="77777777" w:rsidTr="005D370D">
        <w:tblPrEx>
          <w:tblW w:w="9535" w:type="dxa"/>
          <w:tblInd w:w="360" w:type="dxa"/>
          <w:tblLayout w:type="fixed"/>
          <w:tblPrExChange w:id="1215" w:author="Fontamillas, Romelia@DSS" w:date="2020-06-11T23:37:00Z">
            <w:tblPrEx>
              <w:tblW w:w="9487" w:type="dxa"/>
              <w:tblInd w:w="360" w:type="dxa"/>
              <w:tblLayout w:type="fixed"/>
            </w:tblPrEx>
          </w:tblPrExChange>
        </w:tblPrEx>
        <w:trPr>
          <w:trHeight w:val="144"/>
          <w:trPrChange w:id="1216" w:author="Fontamillas, Romelia@DSS" w:date="2020-06-11T23:37:00Z">
            <w:trPr>
              <w:gridAfter w:val="0"/>
              <w:trHeight w:val="144"/>
            </w:trPr>
          </w:trPrChange>
        </w:trPr>
        <w:tc>
          <w:tcPr>
            <w:tcW w:w="7105" w:type="dxa"/>
            <w:shd w:val="clear" w:color="auto" w:fill="FFFFFF" w:themeFill="background1"/>
            <w:tcPrChange w:id="1217" w:author="Fontamillas, Romelia@DSS" w:date="2020-06-11T23:37:00Z">
              <w:tcPr>
                <w:tcW w:w="6858" w:type="dxa"/>
                <w:shd w:val="clear" w:color="auto" w:fill="FFFFFF" w:themeFill="background1"/>
              </w:tcPr>
            </w:tcPrChange>
          </w:tcPr>
          <w:p w14:paraId="4F6E2139" w14:textId="77777777" w:rsidR="005D370D" w:rsidRPr="002E3D4F" w:rsidRDefault="005D370D" w:rsidP="0085716F">
            <w:pPr>
              <w:pStyle w:val="ListParagraph"/>
              <w:numPr>
                <w:ilvl w:val="0"/>
                <w:numId w:val="14"/>
              </w:numPr>
              <w:tabs>
                <w:tab w:val="left" w:pos="540"/>
                <w:tab w:val="left" w:pos="9540"/>
              </w:tabs>
              <w:rPr>
                <w:rFonts w:ascii="Calibri" w:hAnsi="Calibri" w:cs="Calibri"/>
              </w:rPr>
            </w:pPr>
            <w:r>
              <w:rPr>
                <w:rFonts w:ascii="Calibri" w:hAnsi="Calibri" w:cs="Calibri"/>
              </w:rPr>
              <w:t>Examples to explain themes and justify conclusions</w:t>
            </w:r>
          </w:p>
        </w:tc>
        <w:tc>
          <w:tcPr>
            <w:tcW w:w="1350" w:type="dxa"/>
            <w:shd w:val="clear" w:color="auto" w:fill="FFFFFF" w:themeFill="background1"/>
            <w:tcPrChange w:id="1218" w:author="Fontamillas, Romelia@DSS" w:date="2020-06-11T23:37:00Z">
              <w:tcPr>
                <w:tcW w:w="1367" w:type="dxa"/>
                <w:gridSpan w:val="2"/>
                <w:shd w:val="clear" w:color="auto" w:fill="FFFFFF" w:themeFill="background1"/>
              </w:tcPr>
            </w:tcPrChange>
          </w:tcPr>
          <w:p w14:paraId="4EFD6E35" w14:textId="77777777" w:rsidR="005D370D" w:rsidRPr="00DD2FFB" w:rsidRDefault="005D370D" w:rsidP="0085716F">
            <w:pPr>
              <w:tabs>
                <w:tab w:val="left" w:pos="540"/>
                <w:tab w:val="left" w:pos="9540"/>
              </w:tabs>
              <w:rPr>
                <w:rFonts w:ascii="Calibri" w:hAnsi="Calibri" w:cs="Calibri"/>
                <w:color w:val="FF0000"/>
                <w:highlight w:val="yellow"/>
              </w:rPr>
            </w:pPr>
            <w:r w:rsidRPr="00F25ABF">
              <w:rPr>
                <w:rFonts w:ascii="Calibri" w:hAnsi="Calibri" w:cs="Calibri"/>
              </w:rPr>
              <w:t>p. 42</w:t>
            </w:r>
          </w:p>
        </w:tc>
        <w:tc>
          <w:tcPr>
            <w:tcW w:w="1080" w:type="dxa"/>
            <w:shd w:val="clear" w:color="auto" w:fill="FFFFFF" w:themeFill="background1"/>
            <w:tcPrChange w:id="1219" w:author="Fontamillas, Romelia@DSS" w:date="2020-06-11T23:37:00Z">
              <w:tcPr>
                <w:tcW w:w="1262" w:type="dxa"/>
                <w:gridSpan w:val="2"/>
                <w:shd w:val="clear" w:color="auto" w:fill="FFFFFF" w:themeFill="background1"/>
              </w:tcPr>
            </w:tcPrChange>
          </w:tcPr>
          <w:p w14:paraId="6B79D3AC" w14:textId="77777777" w:rsidR="005D370D" w:rsidRPr="005306FB" w:rsidRDefault="005D370D" w:rsidP="0085716F">
            <w:pPr>
              <w:tabs>
                <w:tab w:val="left" w:pos="540"/>
                <w:tab w:val="left" w:pos="9540"/>
              </w:tabs>
              <w:rPr>
                <w:rFonts w:ascii="Calibri" w:hAnsi="Calibri" w:cs="Calibri"/>
              </w:rPr>
            </w:pPr>
          </w:p>
        </w:tc>
      </w:tr>
    </w:tbl>
    <w:p w14:paraId="0AC92731" w14:textId="77777777" w:rsidR="003F4B12" w:rsidRPr="00955A07" w:rsidRDefault="003F4B12" w:rsidP="0085716F">
      <w:pPr>
        <w:tabs>
          <w:tab w:val="left" w:pos="9540"/>
        </w:tabs>
        <w:rPr>
          <w:rFonts w:ascii="Calibri" w:hAnsi="Calibri" w:cs="Calibri"/>
        </w:rPr>
      </w:pPr>
    </w:p>
    <w:p w14:paraId="61F14BB4" w14:textId="77777777" w:rsidR="00E47EEC" w:rsidRPr="00955A07" w:rsidRDefault="00E47EEC" w:rsidP="0085716F">
      <w:pPr>
        <w:tabs>
          <w:tab w:val="left" w:pos="9540"/>
        </w:tabs>
        <w:rPr>
          <w:rFonts w:ascii="Calibri" w:hAnsi="Calibri" w:cs="Calibri"/>
        </w:rPr>
      </w:pPr>
    </w:p>
    <w:p w14:paraId="00F22E7B" w14:textId="77777777" w:rsidR="00C17DDF" w:rsidRPr="00955A07" w:rsidRDefault="00C17DDF" w:rsidP="0085716F">
      <w:pPr>
        <w:tabs>
          <w:tab w:val="left" w:pos="9540"/>
        </w:tabs>
        <w:rPr>
          <w:rFonts w:ascii="Calibri" w:hAnsi="Calibri" w:cs="Calibri"/>
        </w:rPr>
      </w:pPr>
    </w:p>
    <w:p w14:paraId="65EDE259" w14:textId="77777777" w:rsidR="00DD2FFB" w:rsidRDefault="00DD2FFB" w:rsidP="0085716F">
      <w:pPr>
        <w:tabs>
          <w:tab w:val="left" w:pos="9540"/>
        </w:tabs>
        <w:rPr>
          <w:rFonts w:ascii="Calibri" w:hAnsi="Calibri" w:cs="Calibri"/>
        </w:rPr>
      </w:pPr>
    </w:p>
    <w:p w14:paraId="72115CFA" w14:textId="77777777" w:rsidR="00DD2FFB" w:rsidRPr="00DD2FFB" w:rsidRDefault="00DD2FFB" w:rsidP="0085716F">
      <w:pPr>
        <w:tabs>
          <w:tab w:val="left" w:pos="9540"/>
        </w:tabs>
        <w:rPr>
          <w:rFonts w:ascii="Calibri" w:hAnsi="Calibri" w:cs="Calibri"/>
        </w:rPr>
      </w:pPr>
    </w:p>
    <w:p w14:paraId="1F28D6A9" w14:textId="77777777" w:rsidR="00DD2FFB" w:rsidRPr="00DD2FFB" w:rsidRDefault="00DD2FFB" w:rsidP="0085716F">
      <w:pPr>
        <w:tabs>
          <w:tab w:val="left" w:pos="9540"/>
        </w:tabs>
        <w:rPr>
          <w:rFonts w:ascii="Calibri" w:hAnsi="Calibri" w:cs="Calibri"/>
        </w:rPr>
      </w:pPr>
    </w:p>
    <w:p w14:paraId="60D6D9AD" w14:textId="77777777" w:rsidR="004B3D2E" w:rsidRPr="00DD2FFB" w:rsidRDefault="00DD2FFB" w:rsidP="0085716F">
      <w:pPr>
        <w:tabs>
          <w:tab w:val="left" w:pos="1060"/>
          <w:tab w:val="left" w:pos="9540"/>
        </w:tabs>
        <w:rPr>
          <w:rFonts w:ascii="Calibri" w:hAnsi="Calibri" w:cs="Calibri"/>
        </w:rPr>
      </w:pPr>
      <w:r>
        <w:rPr>
          <w:rFonts w:ascii="Calibri" w:hAnsi="Calibri" w:cs="Calibri"/>
        </w:rPr>
        <w:tab/>
      </w:r>
    </w:p>
    <w:sectPr w:rsidR="004B3D2E" w:rsidRPr="00DD2FFB" w:rsidSect="005D370D">
      <w:footerReference w:type="default" r:id="rId8"/>
      <w:pgSz w:w="12240" w:h="15840"/>
      <w:pgMar w:top="81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D6540" w14:textId="77777777" w:rsidR="005D370D" w:rsidRDefault="005D370D" w:rsidP="00282ED4">
      <w:r>
        <w:separator/>
      </w:r>
    </w:p>
  </w:endnote>
  <w:endnote w:type="continuationSeparator" w:id="0">
    <w:p w14:paraId="67A164F4" w14:textId="77777777" w:rsidR="005D370D" w:rsidRDefault="005D370D" w:rsidP="00282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373D7" w14:textId="77777777" w:rsidR="005D370D" w:rsidRDefault="005D370D">
    <w:pPr>
      <w:pStyle w:val="Footer"/>
    </w:pPr>
    <w:r>
      <w:t>Rev. 12/2017</w:t>
    </w:r>
  </w:p>
  <w:p w14:paraId="408FED2D" w14:textId="4C1C2C56" w:rsidR="005D370D" w:rsidRDefault="005D370D">
    <w:pPr>
      <w:pStyle w:val="Footer"/>
    </w:pPr>
    <w:r>
      <w:tab/>
    </w:r>
    <w:sdt>
      <w:sdtPr>
        <w:id w:val="8165931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13</w:t>
        </w:r>
        <w:r>
          <w:rPr>
            <w:noProof/>
          </w:rPr>
          <w:fldChar w:fldCharType="end"/>
        </w:r>
      </w:sdtContent>
    </w:sdt>
  </w:p>
  <w:p w14:paraId="6C8AAABE" w14:textId="77777777" w:rsidR="005D370D" w:rsidRDefault="005D37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C2D97" w14:textId="77777777" w:rsidR="005D370D" w:rsidRDefault="005D370D" w:rsidP="00282ED4">
      <w:r>
        <w:separator/>
      </w:r>
    </w:p>
  </w:footnote>
  <w:footnote w:type="continuationSeparator" w:id="0">
    <w:p w14:paraId="654017F1" w14:textId="77777777" w:rsidR="005D370D" w:rsidRDefault="005D370D" w:rsidP="00282E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1449A"/>
    <w:multiLevelType w:val="hybridMultilevel"/>
    <w:tmpl w:val="9E84B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E2926"/>
    <w:multiLevelType w:val="hybridMultilevel"/>
    <w:tmpl w:val="6B7A8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2C2B96"/>
    <w:multiLevelType w:val="hybridMultilevel"/>
    <w:tmpl w:val="C91AA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72045A"/>
    <w:multiLevelType w:val="hybridMultilevel"/>
    <w:tmpl w:val="8432FB0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13F66"/>
    <w:multiLevelType w:val="hybridMultilevel"/>
    <w:tmpl w:val="D45EB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FC7D3D"/>
    <w:multiLevelType w:val="hybridMultilevel"/>
    <w:tmpl w:val="4FA00228"/>
    <w:lvl w:ilvl="0" w:tplc="FC8C22B2">
      <w:start w:val="1"/>
      <w:numFmt w:val="upperLetter"/>
      <w:lvlText w:val="%1."/>
      <w:lvlJc w:val="left"/>
      <w:pPr>
        <w:ind w:left="470" w:hanging="360"/>
      </w:pPr>
      <w:rPr>
        <w:rFonts w:hint="default"/>
        <w:i/>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6" w15:restartNumberingAfterBreak="0">
    <w:nsid w:val="10B77088"/>
    <w:multiLevelType w:val="hybridMultilevel"/>
    <w:tmpl w:val="13D8C7F2"/>
    <w:lvl w:ilvl="0" w:tplc="13AADAE4">
      <w:start w:val="1"/>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8E6AE4"/>
    <w:multiLevelType w:val="hybridMultilevel"/>
    <w:tmpl w:val="8CCA96CA"/>
    <w:lvl w:ilvl="0" w:tplc="5E601D32">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69639F2"/>
    <w:multiLevelType w:val="hybridMultilevel"/>
    <w:tmpl w:val="205E349C"/>
    <w:lvl w:ilvl="0" w:tplc="59E4F0D6">
      <w:start w:val="1"/>
      <w:numFmt w:val="bullet"/>
      <w:lvlText w:val=""/>
      <w:lvlJc w:val="left"/>
      <w:pPr>
        <w:ind w:left="720" w:hanging="360"/>
      </w:pPr>
      <w:rPr>
        <w:rFonts w:ascii="Symbol" w:hAnsi="Symbol" w:hint="default"/>
      </w:rPr>
    </w:lvl>
    <w:lvl w:ilvl="1" w:tplc="0409000B">
      <w:start w:val="1"/>
      <w:numFmt w:val="bullet"/>
      <w:lvlText w:val=""/>
      <w:lvlJc w:val="left"/>
      <w:pPr>
        <w:ind w:left="1170" w:hanging="360"/>
      </w:pPr>
      <w:rPr>
        <w:rFonts w:ascii="Wingdings" w:hAnsi="Wingdings"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46136F"/>
    <w:multiLevelType w:val="hybridMultilevel"/>
    <w:tmpl w:val="AF5E4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A758D2"/>
    <w:multiLevelType w:val="hybridMultilevel"/>
    <w:tmpl w:val="FF16B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B96187"/>
    <w:multiLevelType w:val="hybridMultilevel"/>
    <w:tmpl w:val="6A98A928"/>
    <w:lvl w:ilvl="0" w:tplc="5692A5E2">
      <w:start w:val="3"/>
      <w:numFmt w:val="upperLetter"/>
      <w:lvlText w:val="%1."/>
      <w:lvlJc w:val="left"/>
      <w:pPr>
        <w:ind w:left="720" w:hanging="360"/>
      </w:pPr>
      <w:rPr>
        <w:rFonts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8F482A"/>
    <w:multiLevelType w:val="hybridMultilevel"/>
    <w:tmpl w:val="537AD6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0A018AA"/>
    <w:multiLevelType w:val="hybridMultilevel"/>
    <w:tmpl w:val="EE9455C4"/>
    <w:lvl w:ilvl="0" w:tplc="B02E623C">
      <w:start w:val="1"/>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B2233"/>
    <w:multiLevelType w:val="hybridMultilevel"/>
    <w:tmpl w:val="857C8B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774145"/>
    <w:multiLevelType w:val="hybridMultilevel"/>
    <w:tmpl w:val="99EC73D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D440F12"/>
    <w:multiLevelType w:val="hybridMultilevel"/>
    <w:tmpl w:val="61B0F884"/>
    <w:lvl w:ilvl="0" w:tplc="9A064B3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DE959A5"/>
    <w:multiLevelType w:val="hybridMultilevel"/>
    <w:tmpl w:val="96327928"/>
    <w:lvl w:ilvl="0" w:tplc="7DDE53A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F8007F"/>
    <w:multiLevelType w:val="hybridMultilevel"/>
    <w:tmpl w:val="8D4AD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5D13F8"/>
    <w:multiLevelType w:val="hybridMultilevel"/>
    <w:tmpl w:val="DB7CA2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6306301"/>
    <w:multiLevelType w:val="hybridMultilevel"/>
    <w:tmpl w:val="4E662A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B731B8"/>
    <w:multiLevelType w:val="hybridMultilevel"/>
    <w:tmpl w:val="4628F4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67B0312"/>
    <w:multiLevelType w:val="hybridMultilevel"/>
    <w:tmpl w:val="4FA4B108"/>
    <w:lvl w:ilvl="0" w:tplc="11B0FEEE">
      <w:start w:val="1"/>
      <w:numFmt w:val="decimal"/>
      <w:pStyle w:val="Heading2"/>
      <w:lvlText w:val="%1."/>
      <w:lvlJc w:val="left"/>
      <w:pPr>
        <w:ind w:left="346" w:hanging="360"/>
      </w:pPr>
      <w:rPr>
        <w:rFonts w:asciiTheme="minorHAnsi" w:hAnsiTheme="minorHAnsi" w:cstheme="majorBidi" w:hint="default"/>
      </w:rPr>
    </w:lvl>
    <w:lvl w:ilvl="1" w:tplc="04090019" w:tentative="1">
      <w:start w:val="1"/>
      <w:numFmt w:val="lowerLetter"/>
      <w:lvlText w:val="%2."/>
      <w:lvlJc w:val="left"/>
      <w:pPr>
        <w:ind w:left="1066" w:hanging="360"/>
      </w:p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abstractNum w:abstractNumId="23" w15:restartNumberingAfterBreak="0">
    <w:nsid w:val="5BDD7E08"/>
    <w:multiLevelType w:val="hybridMultilevel"/>
    <w:tmpl w:val="82FC7020"/>
    <w:lvl w:ilvl="0" w:tplc="D8327E2C">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E0A00B1"/>
    <w:multiLevelType w:val="hybridMultilevel"/>
    <w:tmpl w:val="7C7AD2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EC2063A"/>
    <w:multiLevelType w:val="hybridMultilevel"/>
    <w:tmpl w:val="1EB6A586"/>
    <w:lvl w:ilvl="0" w:tplc="B0D673AE">
      <w:start w:val="1"/>
      <w:numFmt w:val="decimal"/>
      <w:lvlText w:val="%1."/>
      <w:lvlJc w:val="left"/>
      <w:pPr>
        <w:ind w:left="540" w:hanging="360"/>
      </w:pPr>
      <w:rPr>
        <w:rFonts w:hint="default"/>
        <w:b/>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E236E7"/>
    <w:multiLevelType w:val="hybridMultilevel"/>
    <w:tmpl w:val="F5F44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3322A6"/>
    <w:multiLevelType w:val="hybridMultilevel"/>
    <w:tmpl w:val="CD0CDDD6"/>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5160CFD"/>
    <w:multiLevelType w:val="hybridMultilevel"/>
    <w:tmpl w:val="DE947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D47016"/>
    <w:multiLevelType w:val="hybridMultilevel"/>
    <w:tmpl w:val="8604DAFA"/>
    <w:lvl w:ilvl="0" w:tplc="5EB6C354">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0D7A9E"/>
    <w:multiLevelType w:val="hybridMultilevel"/>
    <w:tmpl w:val="6C905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D834E4D"/>
    <w:multiLevelType w:val="hybridMultilevel"/>
    <w:tmpl w:val="4AF85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1"/>
  </w:num>
  <w:num w:numId="3">
    <w:abstractNumId w:val="31"/>
  </w:num>
  <w:num w:numId="4">
    <w:abstractNumId w:val="1"/>
  </w:num>
  <w:num w:numId="5">
    <w:abstractNumId w:val="12"/>
  </w:num>
  <w:num w:numId="6">
    <w:abstractNumId w:val="3"/>
  </w:num>
  <w:num w:numId="7">
    <w:abstractNumId w:val="15"/>
  </w:num>
  <w:num w:numId="8">
    <w:abstractNumId w:val="8"/>
  </w:num>
  <w:num w:numId="9">
    <w:abstractNumId w:val="30"/>
  </w:num>
  <w:num w:numId="10">
    <w:abstractNumId w:val="19"/>
  </w:num>
  <w:num w:numId="11">
    <w:abstractNumId w:val="14"/>
  </w:num>
  <w:num w:numId="12">
    <w:abstractNumId w:val="0"/>
  </w:num>
  <w:num w:numId="13">
    <w:abstractNumId w:val="10"/>
  </w:num>
  <w:num w:numId="14">
    <w:abstractNumId w:val="24"/>
  </w:num>
  <w:num w:numId="15">
    <w:abstractNumId w:val="9"/>
  </w:num>
  <w:num w:numId="16">
    <w:abstractNumId w:val="27"/>
  </w:num>
  <w:num w:numId="17">
    <w:abstractNumId w:val="25"/>
  </w:num>
  <w:num w:numId="18">
    <w:abstractNumId w:val="28"/>
  </w:num>
  <w:num w:numId="19">
    <w:abstractNumId w:val="29"/>
  </w:num>
  <w:num w:numId="20">
    <w:abstractNumId w:val="13"/>
  </w:num>
  <w:num w:numId="21">
    <w:abstractNumId w:val="11"/>
  </w:num>
  <w:num w:numId="22">
    <w:abstractNumId w:val="5"/>
  </w:num>
  <w:num w:numId="23">
    <w:abstractNumId w:val="6"/>
  </w:num>
  <w:num w:numId="24">
    <w:abstractNumId w:val="20"/>
  </w:num>
  <w:num w:numId="25">
    <w:abstractNumId w:val="2"/>
  </w:num>
  <w:num w:numId="26">
    <w:abstractNumId w:val="18"/>
  </w:num>
  <w:num w:numId="27">
    <w:abstractNumId w:val="4"/>
  </w:num>
  <w:num w:numId="28">
    <w:abstractNumId w:val="16"/>
  </w:num>
  <w:num w:numId="29">
    <w:abstractNumId w:val="23"/>
  </w:num>
  <w:num w:numId="30">
    <w:abstractNumId w:val="17"/>
  </w:num>
  <w:num w:numId="31">
    <w:abstractNumId w:val="17"/>
    <w:lvlOverride w:ilvl="0">
      <w:lvl w:ilvl="0" w:tplc="7DDE53AA">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2">
    <w:abstractNumId w:val="7"/>
  </w:num>
  <w:num w:numId="33">
    <w:abstractNumId w:val="22"/>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ontamillas, Romelia@DSS">
    <w15:presenceInfo w15:providerId="None" w15:userId="Fontamillas, Romelia@DS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7B2"/>
    <w:rsid w:val="000049E6"/>
    <w:rsid w:val="0002770B"/>
    <w:rsid w:val="000312CA"/>
    <w:rsid w:val="000344C1"/>
    <w:rsid w:val="00036319"/>
    <w:rsid w:val="00045960"/>
    <w:rsid w:val="000677DB"/>
    <w:rsid w:val="00076E4E"/>
    <w:rsid w:val="00082C8D"/>
    <w:rsid w:val="00087B60"/>
    <w:rsid w:val="00096600"/>
    <w:rsid w:val="000A799F"/>
    <w:rsid w:val="000B04A1"/>
    <w:rsid w:val="000E08E1"/>
    <w:rsid w:val="000F5ED7"/>
    <w:rsid w:val="00101DB3"/>
    <w:rsid w:val="001044C0"/>
    <w:rsid w:val="001070AF"/>
    <w:rsid w:val="00127758"/>
    <w:rsid w:val="00130F41"/>
    <w:rsid w:val="00142B53"/>
    <w:rsid w:val="001444CF"/>
    <w:rsid w:val="001549E5"/>
    <w:rsid w:val="00157495"/>
    <w:rsid w:val="00162252"/>
    <w:rsid w:val="00170DC1"/>
    <w:rsid w:val="0019258D"/>
    <w:rsid w:val="001925B0"/>
    <w:rsid w:val="001C36AD"/>
    <w:rsid w:val="001C5C10"/>
    <w:rsid w:val="001C7A00"/>
    <w:rsid w:val="0020254A"/>
    <w:rsid w:val="002135FE"/>
    <w:rsid w:val="00217576"/>
    <w:rsid w:val="00226B86"/>
    <w:rsid w:val="002423C2"/>
    <w:rsid w:val="002606BE"/>
    <w:rsid w:val="002623F9"/>
    <w:rsid w:val="002640AA"/>
    <w:rsid w:val="00264C86"/>
    <w:rsid w:val="00273DA2"/>
    <w:rsid w:val="00282ED4"/>
    <w:rsid w:val="0029160D"/>
    <w:rsid w:val="002B6BE4"/>
    <w:rsid w:val="002D3C8C"/>
    <w:rsid w:val="002D4599"/>
    <w:rsid w:val="002E07A4"/>
    <w:rsid w:val="002E3D4F"/>
    <w:rsid w:val="002F3EC4"/>
    <w:rsid w:val="002F427D"/>
    <w:rsid w:val="003067B2"/>
    <w:rsid w:val="00306D99"/>
    <w:rsid w:val="00310523"/>
    <w:rsid w:val="003128FE"/>
    <w:rsid w:val="00335775"/>
    <w:rsid w:val="0033777E"/>
    <w:rsid w:val="003438AE"/>
    <w:rsid w:val="00356EFD"/>
    <w:rsid w:val="00365973"/>
    <w:rsid w:val="0038291D"/>
    <w:rsid w:val="003844BB"/>
    <w:rsid w:val="00384D1A"/>
    <w:rsid w:val="0039236A"/>
    <w:rsid w:val="003B4824"/>
    <w:rsid w:val="003C23A1"/>
    <w:rsid w:val="003D549F"/>
    <w:rsid w:val="003E44DC"/>
    <w:rsid w:val="003E45A1"/>
    <w:rsid w:val="003F4B12"/>
    <w:rsid w:val="004070E3"/>
    <w:rsid w:val="00420AA7"/>
    <w:rsid w:val="004517A8"/>
    <w:rsid w:val="0045248B"/>
    <w:rsid w:val="00457D74"/>
    <w:rsid w:val="00460435"/>
    <w:rsid w:val="00461AD8"/>
    <w:rsid w:val="00461B0E"/>
    <w:rsid w:val="00474516"/>
    <w:rsid w:val="00476711"/>
    <w:rsid w:val="00485CC4"/>
    <w:rsid w:val="00491E8E"/>
    <w:rsid w:val="004A2453"/>
    <w:rsid w:val="004B2619"/>
    <w:rsid w:val="004B3D2E"/>
    <w:rsid w:val="004C6A58"/>
    <w:rsid w:val="004D56E3"/>
    <w:rsid w:val="004D647E"/>
    <w:rsid w:val="004E49EF"/>
    <w:rsid w:val="005203E7"/>
    <w:rsid w:val="00522ECD"/>
    <w:rsid w:val="005306FB"/>
    <w:rsid w:val="00546085"/>
    <w:rsid w:val="005470C0"/>
    <w:rsid w:val="005471D7"/>
    <w:rsid w:val="00551E61"/>
    <w:rsid w:val="00571423"/>
    <w:rsid w:val="00590BF2"/>
    <w:rsid w:val="005A1111"/>
    <w:rsid w:val="005A1463"/>
    <w:rsid w:val="005A79AC"/>
    <w:rsid w:val="005B3369"/>
    <w:rsid w:val="005C3346"/>
    <w:rsid w:val="005C6082"/>
    <w:rsid w:val="005D020E"/>
    <w:rsid w:val="005D370D"/>
    <w:rsid w:val="005F2606"/>
    <w:rsid w:val="00626B4D"/>
    <w:rsid w:val="006432E6"/>
    <w:rsid w:val="0065513F"/>
    <w:rsid w:val="00661A05"/>
    <w:rsid w:val="00674FBF"/>
    <w:rsid w:val="006A1806"/>
    <w:rsid w:val="006C5DC3"/>
    <w:rsid w:val="006D200E"/>
    <w:rsid w:val="006F7030"/>
    <w:rsid w:val="006F7A9D"/>
    <w:rsid w:val="00700E60"/>
    <w:rsid w:val="007041F8"/>
    <w:rsid w:val="00712570"/>
    <w:rsid w:val="0073493D"/>
    <w:rsid w:val="0074046F"/>
    <w:rsid w:val="00753FB1"/>
    <w:rsid w:val="00777ED5"/>
    <w:rsid w:val="00782692"/>
    <w:rsid w:val="007850CB"/>
    <w:rsid w:val="00786F40"/>
    <w:rsid w:val="00787FBB"/>
    <w:rsid w:val="0079397E"/>
    <w:rsid w:val="00793EE8"/>
    <w:rsid w:val="00796B52"/>
    <w:rsid w:val="007A3948"/>
    <w:rsid w:val="007A6041"/>
    <w:rsid w:val="007B36F7"/>
    <w:rsid w:val="007C23D3"/>
    <w:rsid w:val="007C50D2"/>
    <w:rsid w:val="007C7D9F"/>
    <w:rsid w:val="007F1B8D"/>
    <w:rsid w:val="00802EDC"/>
    <w:rsid w:val="00804712"/>
    <w:rsid w:val="00807BE2"/>
    <w:rsid w:val="00824DB9"/>
    <w:rsid w:val="00827E6B"/>
    <w:rsid w:val="00830822"/>
    <w:rsid w:val="00835106"/>
    <w:rsid w:val="00854044"/>
    <w:rsid w:val="00854160"/>
    <w:rsid w:val="0085716F"/>
    <w:rsid w:val="00857F75"/>
    <w:rsid w:val="00897195"/>
    <w:rsid w:val="008A6804"/>
    <w:rsid w:val="008B3317"/>
    <w:rsid w:val="008C3672"/>
    <w:rsid w:val="008D5417"/>
    <w:rsid w:val="008E2F53"/>
    <w:rsid w:val="008E4DC7"/>
    <w:rsid w:val="00912A83"/>
    <w:rsid w:val="00955A07"/>
    <w:rsid w:val="00971F3A"/>
    <w:rsid w:val="009741AC"/>
    <w:rsid w:val="00976F11"/>
    <w:rsid w:val="00983358"/>
    <w:rsid w:val="009873FB"/>
    <w:rsid w:val="009A49E1"/>
    <w:rsid w:val="009B4E2C"/>
    <w:rsid w:val="009C0E01"/>
    <w:rsid w:val="009C7954"/>
    <w:rsid w:val="009E450F"/>
    <w:rsid w:val="009F7F00"/>
    <w:rsid w:val="00A11CE6"/>
    <w:rsid w:val="00A166F8"/>
    <w:rsid w:val="00A2367B"/>
    <w:rsid w:val="00A308F1"/>
    <w:rsid w:val="00A32934"/>
    <w:rsid w:val="00A34EA6"/>
    <w:rsid w:val="00A3570F"/>
    <w:rsid w:val="00A616D2"/>
    <w:rsid w:val="00A77CD4"/>
    <w:rsid w:val="00A90838"/>
    <w:rsid w:val="00AB0F5B"/>
    <w:rsid w:val="00AC22D1"/>
    <w:rsid w:val="00AD539A"/>
    <w:rsid w:val="00AE1906"/>
    <w:rsid w:val="00B12D21"/>
    <w:rsid w:val="00B22AE5"/>
    <w:rsid w:val="00B35131"/>
    <w:rsid w:val="00B5041E"/>
    <w:rsid w:val="00B56C9C"/>
    <w:rsid w:val="00B5788E"/>
    <w:rsid w:val="00B63F2B"/>
    <w:rsid w:val="00B84CC4"/>
    <w:rsid w:val="00B87952"/>
    <w:rsid w:val="00B92C8D"/>
    <w:rsid w:val="00B94285"/>
    <w:rsid w:val="00BA1239"/>
    <w:rsid w:val="00BB407D"/>
    <w:rsid w:val="00BC442D"/>
    <w:rsid w:val="00BC4FA2"/>
    <w:rsid w:val="00BE6C3D"/>
    <w:rsid w:val="00C0328A"/>
    <w:rsid w:val="00C1745E"/>
    <w:rsid w:val="00C17DDF"/>
    <w:rsid w:val="00C20C66"/>
    <w:rsid w:val="00C33036"/>
    <w:rsid w:val="00C346F7"/>
    <w:rsid w:val="00C37813"/>
    <w:rsid w:val="00C452B5"/>
    <w:rsid w:val="00C715BB"/>
    <w:rsid w:val="00C80B23"/>
    <w:rsid w:val="00C80C72"/>
    <w:rsid w:val="00C92634"/>
    <w:rsid w:val="00CA1DD6"/>
    <w:rsid w:val="00CA226C"/>
    <w:rsid w:val="00CA6186"/>
    <w:rsid w:val="00CA7BBA"/>
    <w:rsid w:val="00CB2EAA"/>
    <w:rsid w:val="00CB6F69"/>
    <w:rsid w:val="00CC72E6"/>
    <w:rsid w:val="00CD2C1C"/>
    <w:rsid w:val="00D00DDD"/>
    <w:rsid w:val="00D1531C"/>
    <w:rsid w:val="00D4380E"/>
    <w:rsid w:val="00D609BA"/>
    <w:rsid w:val="00D6235F"/>
    <w:rsid w:val="00D71560"/>
    <w:rsid w:val="00D76074"/>
    <w:rsid w:val="00D90595"/>
    <w:rsid w:val="00DB3D7D"/>
    <w:rsid w:val="00DC365E"/>
    <w:rsid w:val="00DD2FFB"/>
    <w:rsid w:val="00DE1668"/>
    <w:rsid w:val="00DF1A8F"/>
    <w:rsid w:val="00E15127"/>
    <w:rsid w:val="00E20B7E"/>
    <w:rsid w:val="00E32E73"/>
    <w:rsid w:val="00E41077"/>
    <w:rsid w:val="00E430D9"/>
    <w:rsid w:val="00E47EEC"/>
    <w:rsid w:val="00E63167"/>
    <w:rsid w:val="00E640DD"/>
    <w:rsid w:val="00E750F7"/>
    <w:rsid w:val="00E7775B"/>
    <w:rsid w:val="00EA2B40"/>
    <w:rsid w:val="00EA3525"/>
    <w:rsid w:val="00EB2498"/>
    <w:rsid w:val="00EB50F0"/>
    <w:rsid w:val="00EB69E4"/>
    <w:rsid w:val="00EB70E8"/>
    <w:rsid w:val="00EF145B"/>
    <w:rsid w:val="00F07864"/>
    <w:rsid w:val="00F10FAB"/>
    <w:rsid w:val="00F23332"/>
    <w:rsid w:val="00F25ABF"/>
    <w:rsid w:val="00F37745"/>
    <w:rsid w:val="00F42CA2"/>
    <w:rsid w:val="00F6090F"/>
    <w:rsid w:val="00F6199C"/>
    <w:rsid w:val="00F81D94"/>
    <w:rsid w:val="00F8682F"/>
    <w:rsid w:val="00F94637"/>
    <w:rsid w:val="00F965F7"/>
    <w:rsid w:val="00FA3FB7"/>
    <w:rsid w:val="00FA6500"/>
    <w:rsid w:val="00FB2A8D"/>
    <w:rsid w:val="00FC4105"/>
    <w:rsid w:val="00FD349D"/>
    <w:rsid w:val="00FF5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81D1A"/>
  <w15:docId w15:val="{270AA39B-F3D4-4FDE-BFB3-8D005A985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067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EB249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autoRedefine/>
    <w:uiPriority w:val="9"/>
    <w:unhideWhenUsed/>
    <w:qFormat/>
    <w:rsid w:val="005A1111"/>
    <w:pPr>
      <w:numPr>
        <w:numId w:val="33"/>
      </w:numPr>
      <w:tabs>
        <w:tab w:val="left" w:pos="9540"/>
      </w:tabs>
      <w:contextualSpacing/>
      <w:outlineLvl w:val="1"/>
    </w:pPr>
    <w:rPr>
      <w:rFonts w:ascii="Calibri" w:eastAsiaTheme="majorEastAsia" w:hAnsi="Calibri" w:cs="Calibri"/>
      <w:b/>
      <w:i/>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7B2"/>
    <w:pPr>
      <w:ind w:left="720"/>
      <w:contextualSpacing/>
    </w:pPr>
  </w:style>
  <w:style w:type="character" w:styleId="CommentReference">
    <w:name w:val="annotation reference"/>
    <w:basedOn w:val="DefaultParagraphFont"/>
    <w:uiPriority w:val="99"/>
    <w:semiHidden/>
    <w:unhideWhenUsed/>
    <w:rsid w:val="00983358"/>
    <w:rPr>
      <w:sz w:val="16"/>
      <w:szCs w:val="16"/>
    </w:rPr>
  </w:style>
  <w:style w:type="paragraph" w:styleId="CommentText">
    <w:name w:val="annotation text"/>
    <w:basedOn w:val="Normal"/>
    <w:link w:val="CommentTextChar"/>
    <w:uiPriority w:val="99"/>
    <w:unhideWhenUsed/>
    <w:rsid w:val="00983358"/>
    <w:rPr>
      <w:sz w:val="20"/>
      <w:szCs w:val="20"/>
    </w:rPr>
  </w:style>
  <w:style w:type="character" w:customStyle="1" w:styleId="CommentTextChar">
    <w:name w:val="Comment Text Char"/>
    <w:basedOn w:val="DefaultParagraphFont"/>
    <w:link w:val="CommentText"/>
    <w:uiPriority w:val="99"/>
    <w:rsid w:val="00983358"/>
    <w:rPr>
      <w:rFonts w:eastAsiaTheme="minorEastAsia"/>
      <w:sz w:val="20"/>
      <w:szCs w:val="20"/>
    </w:rPr>
  </w:style>
  <w:style w:type="paragraph" w:styleId="BalloonText">
    <w:name w:val="Balloon Text"/>
    <w:basedOn w:val="Normal"/>
    <w:link w:val="BalloonTextChar"/>
    <w:uiPriority w:val="99"/>
    <w:semiHidden/>
    <w:unhideWhenUsed/>
    <w:rsid w:val="00983358"/>
    <w:rPr>
      <w:rFonts w:ascii="Tahoma" w:hAnsi="Tahoma" w:cs="Tahoma"/>
      <w:sz w:val="16"/>
      <w:szCs w:val="16"/>
    </w:rPr>
  </w:style>
  <w:style w:type="character" w:customStyle="1" w:styleId="BalloonTextChar">
    <w:name w:val="Balloon Text Char"/>
    <w:basedOn w:val="DefaultParagraphFont"/>
    <w:link w:val="BalloonText"/>
    <w:uiPriority w:val="99"/>
    <w:semiHidden/>
    <w:rsid w:val="00983358"/>
    <w:rPr>
      <w:rFonts w:ascii="Tahoma" w:eastAsiaTheme="minorEastAsia" w:hAnsi="Tahoma" w:cs="Tahoma"/>
      <w:sz w:val="16"/>
      <w:szCs w:val="16"/>
    </w:rPr>
  </w:style>
  <w:style w:type="table" w:styleId="TableGrid">
    <w:name w:val="Table Grid"/>
    <w:basedOn w:val="TableNormal"/>
    <w:uiPriority w:val="59"/>
    <w:rsid w:val="00EA3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2ED4"/>
    <w:pPr>
      <w:tabs>
        <w:tab w:val="center" w:pos="4680"/>
        <w:tab w:val="right" w:pos="9360"/>
      </w:tabs>
    </w:pPr>
  </w:style>
  <w:style w:type="character" w:customStyle="1" w:styleId="HeaderChar">
    <w:name w:val="Header Char"/>
    <w:basedOn w:val="DefaultParagraphFont"/>
    <w:link w:val="Header"/>
    <w:uiPriority w:val="99"/>
    <w:rsid w:val="00282ED4"/>
    <w:rPr>
      <w:rFonts w:eastAsiaTheme="minorEastAsia"/>
      <w:sz w:val="24"/>
      <w:szCs w:val="24"/>
    </w:rPr>
  </w:style>
  <w:style w:type="paragraph" w:styleId="Footer">
    <w:name w:val="footer"/>
    <w:basedOn w:val="Normal"/>
    <w:link w:val="FooterChar"/>
    <w:uiPriority w:val="99"/>
    <w:unhideWhenUsed/>
    <w:rsid w:val="00282ED4"/>
    <w:pPr>
      <w:tabs>
        <w:tab w:val="center" w:pos="4680"/>
        <w:tab w:val="right" w:pos="9360"/>
      </w:tabs>
    </w:pPr>
  </w:style>
  <w:style w:type="character" w:customStyle="1" w:styleId="FooterChar">
    <w:name w:val="Footer Char"/>
    <w:basedOn w:val="DefaultParagraphFont"/>
    <w:link w:val="Footer"/>
    <w:uiPriority w:val="99"/>
    <w:rsid w:val="00282ED4"/>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CA6186"/>
    <w:rPr>
      <w:b/>
      <w:bCs/>
    </w:rPr>
  </w:style>
  <w:style w:type="character" w:customStyle="1" w:styleId="CommentSubjectChar">
    <w:name w:val="Comment Subject Char"/>
    <w:basedOn w:val="CommentTextChar"/>
    <w:link w:val="CommentSubject"/>
    <w:uiPriority w:val="99"/>
    <w:semiHidden/>
    <w:rsid w:val="00CA6186"/>
    <w:rPr>
      <w:rFonts w:eastAsiaTheme="minorEastAsia"/>
      <w:b/>
      <w:bCs/>
      <w:sz w:val="20"/>
      <w:szCs w:val="20"/>
    </w:rPr>
  </w:style>
  <w:style w:type="character" w:customStyle="1" w:styleId="Heading1Char">
    <w:name w:val="Heading 1 Char"/>
    <w:basedOn w:val="DefaultParagraphFont"/>
    <w:link w:val="Heading1"/>
    <w:uiPriority w:val="9"/>
    <w:rsid w:val="00EB249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A1111"/>
    <w:rPr>
      <w:rFonts w:ascii="Calibri" w:eastAsiaTheme="majorEastAsia" w:hAnsi="Calibri" w:cs="Calibri"/>
      <w:b/>
      <w:i/>
      <w:color w:val="000000" w:themeColor="text1"/>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80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48885-6375-443F-9149-C3AAEB4B9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16</Pages>
  <Words>4332</Words>
  <Characters>24695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Checklist for California - Child and Family Services Review</vt:lpstr>
    </vt:vector>
  </TitlesOfParts>
  <Company>CDSS</Company>
  <LinksUpToDate>false</LinksUpToDate>
  <CharactersWithSpaces>28970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California - Child and Family Services Review</dc:title>
  <dc:subject>County Self-Assessment (CSA)</dc:subject>
  <dc:creator>Christina Hoerl</dc:creator>
  <cp:keywords/>
  <dc:description/>
  <cp:lastModifiedBy>Willhite, Sara@dss</cp:lastModifiedBy>
  <cp:revision>15</cp:revision>
  <cp:lastPrinted>2013-09-30T23:44:00Z</cp:lastPrinted>
  <dcterms:created xsi:type="dcterms:W3CDTF">2020-06-12T05:33:00Z</dcterms:created>
  <dcterms:modified xsi:type="dcterms:W3CDTF">2020-06-18T03:28:00Z</dcterms:modified>
</cp:coreProperties>
</file>